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sdt>
      <w:sdtPr>
        <w:rPr>
          <w:rFonts w:asciiTheme="minorHAnsi" w:hAnsiTheme="minorHAnsi" w:cs="Calibri"/>
          <w:color w:val="000000"/>
          <w:sz w:val="22"/>
          <w:szCs w:val="22"/>
          <w:lang w:val="es-ES"/>
        </w:rPr>
        <w:id w:val="1766976"/>
        <w:docPartObj>
          <w:docPartGallery w:val="Cover Pages"/>
          <w:docPartUnique/>
        </w:docPartObj>
      </w:sdtPr>
      <w:sdtEndPr>
        <w:rPr>
          <w:rFonts w:ascii="Calibri" w:hAnsi="Calibri"/>
          <w:sz w:val="24"/>
          <w:szCs w:val="24"/>
        </w:rPr>
      </w:sdtEndPr>
      <w:sdtContent>
        <w:p w:rsidR="00035BAC" w:rsidRPr="00CF75A6" w:rsidRDefault="00D222BE" w:rsidP="00124778">
          <w:pPr>
            <w:rPr>
              <w:rFonts w:asciiTheme="minorHAnsi" w:hAnsiTheme="minorHAnsi"/>
              <w:sz w:val="22"/>
              <w:szCs w:val="22"/>
              <w:lang w:val="es-ES"/>
            </w:rPr>
          </w:pPr>
          <w:r w:rsidRPr="00D222BE">
            <w:rPr>
              <w:rFonts w:asciiTheme="minorHAnsi" w:hAnsiTheme="minorHAnsi"/>
              <w:noProof/>
              <w:sz w:val="22"/>
              <w:szCs w:val="22"/>
              <w:lang w:val="es-ES" w:eastAsia="es-ES"/>
            </w:rPr>
            <w:pict>
              <v:shapetype id="_x0000_t202" coordsize="21600,21600" o:spt="202" path="m,l,21600r21600,l21600,xe">
                <v:stroke joinstyle="miter"/>
                <v:path gradientshapeok="t" o:connecttype="rect"/>
              </v:shapetype>
              <v:shape id="Text Box 22" o:spid="_x0000_s1026" type="#_x0000_t202" style="position:absolute;margin-left:90.45pt;margin-top:-65.8pt;width:411.75pt;height:10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" fillcolor="#646169" strokecolor="#646169">
                <v:textbox>
                  <w:txbxContent>
                    <w:p w:rsidR="008F3F52" w:rsidRPr="00F815F9" w:rsidRDefault="008F3F52" w:rsidP="00E6366F">
                      <w:pPr>
                        <w:jc w:val="right"/>
                        <w:rPr>
                          <w:rFonts w:asciiTheme="minorHAnsi" w:hAnsiTheme="minorHAnsi"/>
                          <w:b/>
                          <w:color w:val="FFFFFF" w:themeColor="background1"/>
                          <w:sz w:val="20"/>
                          <w:szCs w:val="20"/>
                          <w:lang w:val="es-ES"/>
                        </w:rPr>
                      </w:pPr>
                    </w:p>
                    <w:p w:rsidR="008F3F52" w:rsidRPr="005938DF" w:rsidRDefault="008F3F52" w:rsidP="00E6366F">
                      <w:pPr>
                        <w:jc w:val="right"/>
                        <w:rPr>
                          <w:rFonts w:asciiTheme="minorHAnsi" w:hAnsiTheme="minorHAnsi"/>
                          <w:b/>
                          <w:color w:val="FFFFFF" w:themeColor="background1"/>
                          <w:sz w:val="48"/>
                          <w:szCs w:val="48"/>
                          <w:lang w:val="es-ES"/>
                        </w:rPr>
                      </w:pPr>
                      <w:r>
                        <w:rPr>
                          <w:rFonts w:asciiTheme="minorHAnsi" w:hAnsiTheme="minorHAnsi"/>
                          <w:b/>
                          <w:color w:val="FFFFFF" w:themeColor="background1"/>
                          <w:sz w:val="48"/>
                          <w:szCs w:val="48"/>
                          <w:lang w:val="es-ES"/>
                        </w:rPr>
                        <w:t xml:space="preserve">Septiembre 28 </w:t>
                      </w:r>
                      <w:r w:rsidRPr="005938DF">
                        <w:rPr>
                          <w:rFonts w:asciiTheme="minorHAnsi" w:hAnsiTheme="minorHAnsi"/>
                          <w:b/>
                          <w:color w:val="FFFFFF" w:themeColor="background1"/>
                          <w:sz w:val="48"/>
                          <w:szCs w:val="48"/>
                          <w:lang w:val="es-ES"/>
                        </w:rPr>
                        <w:t>de 2012</w:t>
                      </w:r>
                    </w:p>
                    <w:p w:rsidR="008F3F52" w:rsidRPr="005938DF" w:rsidRDefault="008F3F52" w:rsidP="00E6366F">
                      <w:pPr>
                        <w:jc w:val="right"/>
                        <w:rPr>
                          <w:rFonts w:asciiTheme="minorHAnsi" w:hAnsiTheme="minorHAnsi"/>
                          <w:b/>
                          <w:color w:val="FFFFFF" w:themeColor="background1"/>
                          <w:sz w:val="44"/>
                          <w:szCs w:val="44"/>
                          <w:lang w:val="es-ES"/>
                        </w:rPr>
                      </w:pPr>
                      <w:r w:rsidRPr="005938DF">
                        <w:rPr>
                          <w:rFonts w:asciiTheme="minorHAnsi" w:hAnsiTheme="minorHAnsi"/>
                          <w:b/>
                          <w:color w:val="FFFFFF" w:themeColor="background1"/>
                          <w:sz w:val="44"/>
                          <w:szCs w:val="44"/>
                          <w:lang w:val="es-ES"/>
                        </w:rPr>
                        <w:t xml:space="preserve">CTCP </w:t>
                      </w:r>
                    </w:p>
                  </w:txbxContent>
                </v:textbox>
              </v:shape>
            </w:pict>
          </w:r>
          <w:r w:rsidRPr="00D222BE">
            <w:rPr>
              <w:rFonts w:asciiTheme="minorHAnsi" w:hAnsiTheme="minorHAnsi"/>
              <w:noProof/>
              <w:color w:val="FFFFFF" w:themeColor="background1"/>
              <w:sz w:val="22"/>
              <w:szCs w:val="22"/>
              <w:lang w:val="es-ES" w:eastAsia="es-ES"/>
            </w:rPr>
            <w:pict>
              <v:shape id="Text Box 21" o:spid="_x0000_s1027" type="#_x0000_t202" style="position:absolute;margin-left:126.45pt;margin-top:-700.05pt;width:380.25pt;height: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" fillcolor="#d8d8d8 [2732]">
                <v:textbox>
                  <w:txbxContent>
                    <w:p w:rsidR="008F3F52" w:rsidRDefault="008F3F52" w:rsidP="00FB052D">
                      <w:r>
                        <w:rPr>
                          <w:rFonts w:ascii="Trebuchet MS" w:hAnsi="Trebuchet MS"/>
                          <w:noProof/>
                          <w:color w:val="0062C4"/>
                          <w:sz w:val="20"/>
                          <w:szCs w:val="20"/>
                          <w:lang w:eastAsia="es-CO"/>
                        </w:rPr>
                        <w:drawing>
                          <wp:inline distT="0" distB="0" distL="0" distR="0">
                            <wp:extent cx="4648200" cy="866775"/>
                            <wp:effectExtent l="19050" t="0" r="0" b="0"/>
                            <wp:docPr id="16" name="Imagen 13" descr="logo">
                              <a:hlinkClick xmlns:a="http://schemas.openxmlformats.org/drawingml/2006/main" r:id="rId9" tgtFrame="_self"/>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a:hlinkClick r:id="rId9" tgtFrame="_self"/>
                                    </pic:cNvPr>
                                    <pic:cNvPicPr>
                                      <a:picLocks noChangeAspect="1" noChangeArrowheads="1"/>
                                    </pic:cNvPicPr>
                                  </pic:nvPicPr>
                                  <pic:blipFill>
                                    <a:blip r:embed="rId10"/>
                                    <a:srcRect/>
                                    <a:stretch>
                                      <a:fillRect/>
                                    </a:stretch>
                                  </pic:blipFill>
                                  <pic:spPr bwMode="auto">
                                    <a:xfrm>
                                      <a:off x="0" y="0"/>
                                      <a:ext cx="4648200" cy="866775"/>
                                    </a:xfrm>
                                    <a:prstGeom prst="rect">
                                      <a:avLst/>
                                    </a:prstGeom>
                                    <a:noFill/>
                                    <a:ln w="9525">
                                      <a:noFill/>
                                      <a:miter lim="800000"/>
                                      <a:headEnd/>
                                      <a:tailEnd/>
                                    </a:ln>
                                  </pic:spPr>
                                </pic:pic>
                              </a:graphicData>
                            </a:graphic>
                          </wp:inline>
                        </w:drawing>
                      </w:r>
                    </w:p>
                  </w:txbxContent>
                </v:textbox>
              </v:shape>
            </w:pict>
          </w:r>
          <w:r w:rsidRPr="00D222BE">
            <w:rPr>
              <w:rFonts w:asciiTheme="minorHAnsi" w:hAnsiTheme="minorHAnsi"/>
              <w:noProof/>
              <w:sz w:val="22"/>
              <w:szCs w:val="22"/>
              <w:lang w:val="es-ES" w:eastAsia="es-ES"/>
            </w:rPr>
            <w:pict>
              <v:group id="Group 2" o:spid="_x0000_s1028" style="position:absolute;margin-left:13.1pt;margin-top:20.1pt;width:580.5pt;height:751.55pt;z-index:251660288;mso-width-percent:950;mso-height-percent:950;mso-position-horizontal-relative:page;mso-position-vertical-relative:page;mso-width-percent:950;mso-height-percent:950" coordorigin="316,406" coordsize="11608,1502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" o:allowincell="f">
                <v:group id="Group 3" o:spid="_x0000_s1029" style="position:absolute;left:316;top:406;width:11608;height:15028" coordorigin="321,406" coordsize="11600,15025"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N18vsfDAAAA2gAAAA8A&#10;AAAAAAAAAAAAAAAAqQIAAGRycy9kb3ducmV2LnhtbFBLBQYAAAAABAAEAPoAAACZAwAAAAA=&#10;">
                  <v:rect id="Rectangle 4" o:spid="_x0000_s1030" alt="50%" style="position:absolute;left:339;top:406;width:11582;height:15025;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E1HLwQAA&#10;ANoAAAAPAAAAZHJzL2Rvd25yZXYueG1sRI9BawIxFITvBf9DeIK3miiylNUooqi92aoHj4/Nc3fZ&#10;zcuSRF3/fVMo9DjMzDfMYtXbVjzIh9qxhslYgSAunKm51HA5794/QISIbLB1TBpeFGC1HLwtMDfu&#10;yd/0OMVSJAiHHDVUMXa5lKGoyGIYu444eTfnLcYkfSmNx2eC21ZOlcqkxZrTQoUdbSoqmtPdapge&#10;r/sj+bPZHr4y9coaRX7WaD0a9us5iEh9/A//tT+Nhhn8Xkk3QC5/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RNRy8EAAADaAAAADwAAAAAAAAAAAAAAAACXAgAAZHJzL2Rvd25y&#10;ZXYueG1sUEsFBgAAAAAEAAQA9QAAAIUDAAAAAA==&#10;" fillcolor="#656169" strokecolor="white [3212]" strokeweight="1pt">
                    <v:shadow color="#d8d8d8 [2732]" opacity="49150f" offset="3pt,3pt"/>
                  </v:rect>
                  <v:rect id="Rectangle 5" o:spid="_x0000_s1031" alt="50%" style="position:absolute;left:3446;top:406;width:8475;height:1502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" fillcolor="#5d6d6d" strokecolor="white [3212]" strokeweight="1pt">
                    <v:fill opacity="0"/>
                    <v:shadow color="#d8d8d8 [2732]" opacity="49150f" offset="3pt,3pt"/>
                    <v:textbox inset="18pt,108pt,36pt">
                      <w:txbxContent>
                        <w:p w:rsidR="008F3F52" w:rsidRPr="00233ECE" w:rsidRDefault="008F3F52" w:rsidP="00233ECE">
                          <w:pPr>
                            <w:pStyle w:val="Sinespaciado"/>
                            <w:jc w:val="center"/>
                            <w:rPr>
                              <w:color w:val="FFFFFF" w:themeColor="background1"/>
                              <w:sz w:val="40"/>
                              <w:szCs w:val="40"/>
                            </w:rPr>
                          </w:pPr>
                          <w:r w:rsidRPr="00AA29FB">
                            <w:rPr>
                              <w:noProof/>
                              <w:color w:val="FFFFFF" w:themeColor="background1"/>
                              <w:sz w:val="72"/>
                              <w:szCs w:val="72"/>
                              <w:lang w:val="es-CO" w:eastAsia="es-CO"/>
                            </w:rPr>
                            <w:drawing>
                              <wp:inline distT="0" distB="0" distL="0" distR="0">
                                <wp:extent cx="843280" cy="688975"/>
                                <wp:effectExtent l="19050" t="0" r="0" b="0"/>
                                <wp:docPr id="9"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1"/>
                                        <a:srcRect/>
                                        <a:stretch>
                                          <a:fillRect/>
                                        </a:stretch>
                                      </pic:blipFill>
                                      <pic:spPr bwMode="auto">
                                        <a:xfrm>
                                          <a:off x="0" y="0"/>
                                          <a:ext cx="843280" cy="688975"/>
                                        </a:xfrm>
                                        <a:prstGeom prst="rect">
                                          <a:avLst/>
                                        </a:prstGeom>
                                        <a:noFill/>
                                        <a:ln w="9525">
                                          <a:noFill/>
                                          <a:miter lim="800000"/>
                                          <a:headEnd/>
                                          <a:tailEnd/>
                                        </a:ln>
                                      </pic:spPr>
                                    </pic:pic>
                                  </a:graphicData>
                                </a:graphic>
                              </wp:inline>
                            </w:drawing>
                          </w:r>
                          <w:r>
                            <w:rPr>
                              <w:b/>
                              <w:color w:val="FFFFFF" w:themeColor="background1"/>
                              <w:sz w:val="40"/>
                              <w:szCs w:val="40"/>
                            </w:rPr>
                            <w:t xml:space="preserve"> </w:t>
                          </w:r>
                          <w:r w:rsidRPr="00233ECE">
                            <w:rPr>
                              <w:b/>
                              <w:color w:val="FFFFFF" w:themeColor="background1"/>
                              <w:sz w:val="40"/>
                              <w:szCs w:val="40"/>
                            </w:rPr>
                            <w:t>Consejo Técnico de la Contaduría Pública</w:t>
                          </w:r>
                        </w:p>
                        <w:p w:rsidR="008F3F52" w:rsidRPr="00233ECE" w:rsidRDefault="008F3F52" w:rsidP="00233ECE">
                          <w:pPr>
                            <w:pStyle w:val="Sinespaciado"/>
                            <w:jc w:val="center"/>
                            <w:rPr>
                              <w:color w:val="FFFFFF" w:themeColor="background1"/>
                              <w:sz w:val="40"/>
                              <w:szCs w:val="40"/>
                            </w:rPr>
                          </w:pPr>
                        </w:p>
                        <w:p w:rsidR="008F3F52" w:rsidRDefault="008F3F52">
                          <w:pPr>
                            <w:pStyle w:val="Sinespaciado"/>
                            <w:rPr>
                              <w:color w:val="FFFFFF" w:themeColor="background1"/>
                            </w:rPr>
                          </w:pPr>
                        </w:p>
                        <w:p w:rsidR="008F3F52" w:rsidRDefault="008F3F52">
                          <w:pPr>
                            <w:pStyle w:val="Sinespaciado"/>
                            <w:rPr>
                              <w:color w:val="FFFFFF" w:themeColor="background1"/>
                            </w:rPr>
                          </w:pPr>
                        </w:p>
                        <w:p w:rsidR="008F3F52" w:rsidRDefault="008F3F52" w:rsidP="008D518D">
                          <w:pPr>
                            <w:rPr>
                              <w:rFonts w:asciiTheme="minorHAnsi" w:hAnsiTheme="minorHAnsi" w:cstheme="minorHAnsi"/>
                              <w:b/>
                              <w:i/>
                              <w:color w:val="FFFFFF" w:themeColor="background1"/>
                              <w:sz w:val="52"/>
                              <w:szCs w:val="52"/>
                            </w:rPr>
                          </w:pPr>
                        </w:p>
                        <w:p w:rsidR="008F3F52" w:rsidRPr="000539AB" w:rsidRDefault="008F3F52" w:rsidP="008D518D">
                          <w:pPr>
                            <w:rPr>
                              <w:rFonts w:asciiTheme="minorHAnsi" w:hAnsiTheme="minorHAnsi" w:cstheme="minorHAnsi"/>
                              <w:b/>
                              <w:color w:val="FFFFFF" w:themeColor="background1"/>
                              <w:sz w:val="52"/>
                              <w:szCs w:val="52"/>
                            </w:rPr>
                          </w:pPr>
                          <w:r w:rsidRPr="0069607A">
                            <w:rPr>
                              <w:rFonts w:asciiTheme="minorHAnsi" w:hAnsiTheme="minorHAnsi" w:cstheme="minorHAnsi"/>
                              <w:b/>
                              <w:color w:val="FFFFFF" w:themeColor="background1"/>
                              <w:sz w:val="52"/>
                              <w:szCs w:val="52"/>
                            </w:rPr>
                            <w:t>Bases de conclusiones sobre el documento</w:t>
                          </w:r>
                          <w:r>
                            <w:rPr>
                              <w:rFonts w:asciiTheme="minorHAnsi" w:hAnsiTheme="minorHAnsi" w:cstheme="minorHAnsi"/>
                              <w:b/>
                              <w:color w:val="FFFFFF" w:themeColor="background1"/>
                              <w:sz w:val="52"/>
                              <w:szCs w:val="52"/>
                            </w:rPr>
                            <w:t xml:space="preserve"> “</w:t>
                          </w:r>
                          <w:r w:rsidRPr="0069607A">
                            <w:rPr>
                              <w:rFonts w:asciiTheme="minorHAnsi" w:hAnsiTheme="minorHAnsi" w:cstheme="minorHAnsi"/>
                              <w:b/>
                              <w:i/>
                              <w:color w:val="FFFFFF" w:themeColor="background1"/>
                              <w:sz w:val="52"/>
                              <w:szCs w:val="52"/>
                            </w:rPr>
                            <w:t>Proyecto de Norma de Información Financiera para las Microempresas</w:t>
                          </w:r>
                          <w:r>
                            <w:rPr>
                              <w:rFonts w:asciiTheme="minorHAnsi" w:hAnsiTheme="minorHAnsi" w:cstheme="minorHAnsi"/>
                              <w:b/>
                              <w:color w:val="FFFFFF" w:themeColor="background1"/>
                              <w:sz w:val="52"/>
                              <w:szCs w:val="52"/>
                            </w:rPr>
                            <w:t>”</w:t>
                          </w:r>
                        </w:p>
                      </w:txbxContent>
                    </v:textbox>
                  </v:rect>
                  <v:group id="Group 6" o:spid="_x0000_s1032" style="position:absolute;left:321;top:3424;width:3125;height:6069" coordorigin="654,3599" coordsize="2880,576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zQsdX8IAAADaAAAADwAA&#10;AAAAAAAAAAAAAACpAgAAZHJzL2Rvd25yZXYueG1sUEsFBgAAAAAEAAQA+gAAAJgDAAAAAA==&#10;">
                    <v:rect id="Rectangle 7" o:spid="_x0000_s1033" style="position:absolute;left:2094;top:6479;width:1440;height:144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IrZOxQAA&#10;ANoAAAAPAAAAZHJzL2Rvd25yZXYueG1sRI/dasJAFITvC32H5RS8q5taMCW6ioihEQviD9jL0+wx&#10;Cc2eDburxrfvFgq9HGbmG2Y6700rruR8Y1nByzABQVxa3XCl4HjIn99A+ICssbVMCu7kYT57fJhi&#10;pu2Nd3Tdh0pECPsMFdQhdJmUvqzJoB/ajjh6Z+sMhihdJbXDW4SbVo6SZCwNNhwXauxoWVP5vb8Y&#10;BduQnj5ed/n7elUVo7zYpF/u0yk1eOoXExCB+vAf/msXWkEKv1fiDZCzH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Uitk7FAAAA2gAAAA8AAAAAAAAAAAAAAAAAlwIAAGRycy9k&#10;b3ducmV2LnhtbFBLBQYAAAAABAAEAPUAAACJAwAAAAA=&#10;" fillcolor="#c3e0f2 [662]" strokecolor="white [3212]" strokeweight="1pt">
                      <v:fill opacity="52428f"/>
                      <v:shadow color="#d8d8d8 [2732]" opacity="49150f" offset="3pt,3pt"/>
                    </v:rect>
                    <v:rect id="Rectangle 8" o:spid="_x0000_s1034" style="position:absolute;left:2094;top:5039;width:1440;height:144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" fillcolor="#89c2e5 [1302]" strokecolor="white [3212]" strokeweight="1pt">
                      <v:fill color2="#89c2e5 [1302]" o:opacity2=".5" rotate="t" focus="50%" type="gradient"/>
                      <v:shadow color="#d8d8d8 [2732]" opacity="49150f" offset="3pt,3pt"/>
                    </v:rect>
                    <v:rect id="Rectangle 9" o:spid="_x0000_s1035" style="position:absolute;left:654;top:5039;width:1440;height:144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5/DyxgAA&#10;ANsAAAAPAAAAZHJzL2Rvd25yZXYueG1sRI9Ba8JAEIXvhf6HZQre6qYKtURXkdJgSoWiLdjjNDsm&#10;odnZsLtq+u+dQ6G3Gd6b975ZrAbXqTOF2Ho28DDOQBFX3rZcG/j8KO6fQMWEbLHzTAZ+KcJqeXuz&#10;wNz6C+/ovE+1khCOORpoUupzrWPVkMM49j2xaEcfHCZZQ61twIuEu05PsuxRO2xZGhrs6bmh6md/&#10;cgbe0+ywne6KzetLXU6K8m32Hb6CMaO7YT0HlWhI/+a/69IKvtDLLzKAXl4B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C75/DyxgAAANsAAAAPAAAAAAAAAAAAAAAAAJcCAABkcnMv&#10;ZG93bnJldi54bWxQSwUGAAAAAAQABAD1AAAAigMAAAAA&#10;" fillcolor="#c3e0f2 [662]" strokecolor="white [3212]" strokeweight="1pt">
                      <v:fill opacity="52428f"/>
                      <v:shadow color="#d8d8d8 [2732]" opacity="49150f" offset="3pt,3pt"/>
                    </v:rect>
                    <v:rect id="Rectangle 10" o:spid="_x0000_s1036" style="position:absolute;left:654;top:3599;width:1440;height:144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GGcdwQAA&#10;ANsAAAAPAAAAZHJzL2Rvd25yZXYueG1sRE9Na8JAEL0X+h+WKfRWN7EgJboGsQRzKqhRr0N2TILZ&#10;2TS7mvTfu4LQ2zze5yzS0bTiRr1rLCuIJxEI4tLqhisFxT77+ALhPLLG1jIp+CMH6fL1ZYGJtgNv&#10;6bbzlQgh7BJUUHvfJVK6siaDbmI74sCdbW/QB9hXUvc4hHDTymkUzaTBhkNDjR2tayovu6tR0B4O&#10;2fa6of3pszh+m/xHx7+FVur9bVzNQXga/b/46c51mB/D45dwgFze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6RhnHcEAAADbAAAADwAAAAAAAAAAAAAAAACXAgAAZHJzL2Rvd25y&#10;ZXYueG1sUEsFBgAAAAAEAAQA9QAAAIUDAAAAAA==&#10;" fillcolor="#89c2e5 [1302]" strokecolor="white [3212]" strokeweight="1pt">
                      <v:fill color2="#89c2e5 [1302]" o:opacity2=".5" rotate="t" focus="50%" type="gradient"/>
                      <v:shadow color="#d8d8d8 [2732]" opacity="49150f" offset="3pt,3pt"/>
                    </v:rect>
                    <v:rect id="Rectangle 11" o:spid="_x0000_s1037" style="position:absolute;left:654;top:6479;width:1440;height:144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yvlqwgAA&#10;ANsAAAAPAAAAZHJzL2Rvd25yZXYueG1sRE9Na4NAEL0X8h+WKfTWrKZQis0qoUGSU8FE2+vgTlXi&#10;zhp3E+2/7wYCvc3jfc46m00vrjS6zrKCeBmBIK6t7rhRUB7z5zcQziNr7C2Tgl9ykKWLhzUm2k5c&#10;0PXgGxFC2CWooPV+SKR0dUsG3dIOxIH7saNBH+DYSD3iFMJNL1dR9CoNdhwaWhzoo6X6dLgYBX1V&#10;5cVlR8fvl/Jra/afOj6XWqmnx3nzDsLT7P/Fd/deh/kruP0SDpDp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nK+WrCAAAA2wAAAA8AAAAAAAAAAAAAAAAAlwIAAGRycy9kb3du&#10;cmV2LnhtbFBLBQYAAAAABAAEAPUAAACGAwAAAAA=&#10;" fillcolor="#89c2e5 [1302]" strokecolor="white [3212]" strokeweight="1pt">
                      <v:fill color2="#89c2e5 [1302]" o:opacity2=".5" rotate="t" focus="50%" type="gradient"/>
                      <v:shadow color="#d8d8d8 [2732]" opacity="49150f" offset="3pt,3pt"/>
                    </v:rect>
                    <v:rect id="Rectangle 12" o:spid="_x0000_s1038" style="position:absolute;left:2094;top:7919;width:1440;height:144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hlzxwQAA&#10;ANsAAAAPAAAAZHJzL2Rvd25yZXYueG1sRE9Na8JAEL0L/odlCr3pJhWkpK4ilVBPQjTqdchOk2B2&#10;Ns2uJv57VxB6m8f7nMVqMI24UedqywriaQSCuLC65lJBfkgnnyCcR9bYWCYFd3KwWo5HC0y07Tmj&#10;296XIoSwS1BB5X2bSOmKigy6qW2JA/drO4M+wK6UusM+hJtGfkTRXBqsOTRU2NJ3RcVlfzUKmuMx&#10;za4/dDjP8tPGbHc6/su1Uu9vw/oLhKfB/4tf7q0O82fw/CUcIJcP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oZc8cEAAADbAAAADwAAAAAAAAAAAAAAAACXAgAAZHJzL2Rvd25y&#10;ZXYueG1sUEsFBgAAAAAEAAQA9QAAAIUDAAAAAA==&#10;" fillcolor="#89c2e5 [1302]" strokecolor="white [3212]" strokeweight="1pt">
                      <v:fill color2="#89c2e5 [1302]" o:opacity2=".5" rotate="t" focus="50%" type="gradient"/>
                      <v:shadow color="#d8d8d8 [2732]" opacity="49150f" offset="3pt,3pt"/>
                    </v:rect>
                  </v:group>
                  <v:rect id="Rectangle 13" o:spid="_x0000_s1039" style="position:absolute;left:2690;top:406;width:1563;height:1518;flip:x;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hyeTwgAA&#10;ANsAAAAPAAAAZHJzL2Rvd25yZXYueG1sRE9Li8IwEL4L/ocwgjdNFSm71Si+lt3LHnwc9DYkY1ts&#10;JqWJWv31m4WFvc3H95zZorWVuFPjS8cKRsMEBLF2puRcwfHwMXgD4QOywcoxKXiSh8W825lhZtyD&#10;d3Tfh1zEEPYZKihCqDMpvS7Ioh+6mjhyF9dYDBE2uTQNPmK4reQ4SVJpseTYUGBN64L0dX+zCt4P&#10;emus3Jxe3+0T9fkz3a1eqVL9XrucggjUhn/xn/vLxPkT+P0lHiDn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mHJ5PCAAAA2wAAAA8AAAAAAAAAAAAAAAAAlwIAAGRycy9kb3du&#10;cmV2LnhtbFBLBQYAAAAABAAEAPUAAACGAwAAAAA=&#10;" fillcolor="#89c2e5 [1302]" strokecolor="white [3212]" strokeweight="1pt">
                    <v:fill color2="#89c2e5 [1302]" focus="50%" type="gradient"/>
                    <v:shadow color="#d8d8d8 [2732]" opacity="49150f" offset="3pt,3pt"/>
                    <v:textbox>
                      <w:txbxContent>
                        <w:p w:rsidR="008F3F52" w:rsidRPr="00887D84" w:rsidRDefault="008F3F52" w:rsidP="00887D84">
                          <w:pPr>
                            <w:rPr>
                              <w:szCs w:val="52"/>
                            </w:rPr>
                          </w:pPr>
                          <w:r w:rsidRPr="00F37D5B">
                            <w:rPr>
                              <w:noProof/>
                              <w:szCs w:val="52"/>
                              <w:lang w:eastAsia="es-CO"/>
                            </w:rPr>
                            <w:drawing>
                              <wp:inline distT="0" distB="0" distL="0" distR="0">
                                <wp:extent cx="700405" cy="783590"/>
                                <wp:effectExtent l="19050" t="0" r="4445" b="0"/>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2"/>
                                        <a:srcRect l="8167" r="12459" b="4802"/>
                                        <a:stretch>
                                          <a:fillRect/>
                                        </a:stretch>
                                      </pic:blipFill>
                                      <pic:spPr bwMode="auto">
                                        <a:xfrm>
                                          <a:off x="0" y="0"/>
                                          <a:ext cx="700405" cy="783590"/>
                                        </a:xfrm>
                                        <a:prstGeom prst="rect">
                                          <a:avLst/>
                                        </a:prstGeom>
                                        <a:noFill/>
                                        <a:ln w="9525">
                                          <a:noFill/>
                                          <a:miter lim="800000"/>
                                          <a:headEnd/>
                                          <a:tailEnd/>
                                        </a:ln>
                                      </pic:spPr>
                                    </pic:pic>
                                  </a:graphicData>
                                </a:graphic>
                              </wp:inline>
                            </w:drawing>
                          </w:r>
                        </w:p>
                      </w:txbxContent>
                    </v:textbox>
                  </v:rect>
                </v:group>
                <v:group id="Group 14" o:spid="_x0000_s1040" style="position:absolute;left:3446;top:13758;width:8169;height:1382" coordorigin="3446,13758" coordsize="8169,138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P1KYYLDAAAA2wAAAA8A&#10;AAAAAAAAAAAAAAAAqQIAAGRycy9kb3ducmV2LnhtbFBLBQYAAAAABAAEAPoAAACZAwAAAAA=&#10;">
                  <v:group id="Group 15" o:spid="_x0000_s1041" style="position:absolute;left:10833;top:14380;width:782;height:760;flip:x y" coordorigin="8754,11945" coordsize="2880,2859"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O9aovDDAAAA2wAAAA8A&#10;AAAAAAAAAAAAAAAAqQIAAGRycy9kb3ducmV2LnhtbFBLBQYAAAAABAAEAPoAAACZAwAAAAA=&#10;">
                    <v:rect id="Rectangle 16" o:spid="_x0000_s1042" style="position:absolute;left:10194;top:11945;width:1440;height:144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6uVwwAA&#10;ANsAAAAPAAAAZHJzL2Rvd25yZXYueG1sRI9Ba8JAEIXvBf/DMoKXohtLaSS6iikIPRWq4nnIjkkw&#10;Oxuza4z/vnMQvM3w3rz3zWozuEb11IXas4H5LAFFXHhbc2ngeNhNF6BCRLbYeCYDDwqwWY/eVphZ&#10;f+c/6vexVBLCIUMDVYxtpnUoKnIYZr4lFu3sO4dR1q7UtsO7hLtGfyTJl3ZYszRU2NJ3RcVlf3MG&#10;Ut66PN2l58/3U39N9Cm3v/PcmMl42C5BRRriy/y8/rGCL7Dyiwyg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6uVwwAAANsAAAAPAAAAAAAAAAAAAAAAAJcCAABkcnMvZG93&#10;bnJldi54bWxQSwUGAAAAAAQABAD1AAAAhwMAAAAA&#10;" fillcolor="#bfbfbf [2412]" strokecolor="white [3212]" strokeweight="1pt">
                      <v:fill opacity="32896f"/>
                      <v:shadow color="#d8d8d8 [2732]" opacity="49150f" offset="3pt,3pt"/>
                    </v:rect>
                    <v:rect id="Rectangle 17" o:spid="_x0000_s1043" style="position:absolute;left:10194;top:13364;width:1440;height:144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" fillcolor="#9f2936 [3205]" strokecolor="white [3212]" strokeweight="1pt">
                      <v:shadow color="#d8d8d8 [2732]" opacity="49150f" offset="3pt,3pt"/>
                    </v:rect>
                    <v:rect id="Rectangle 18" o:spid="_x0000_s1044" style="position:absolute;left:8754;top:13364;width:1440;height:1440;flip:x;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5W0uvwAA&#10;ANsAAAAPAAAAZHJzL2Rvd25yZXYueG1sRE/LisIwFN0L/kO4A25EU0Ws1KZiB4RZCT5wfWmubZnm&#10;pjaZWv9+shBcHs473Q2mET11rrasYDGPQBAXVtdcKrheDrMNCOeRNTaWScGLHOyy8SjFRNsnn6g/&#10;+1KEEHYJKqi8bxMpXVGRQTe3LXHg7rYz6APsSqk7fIZw08hlFK2lwZpDQ4UtfVdU/J7/jIKY9yaP&#10;D/F9Nb31j0jecn1c5EpNvob9FoSnwX/Eb/ePVrAM68OX8ANk9g8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jlbS6/AAAA2wAAAA8AAAAAAAAAAAAAAAAAlwIAAGRycy9kb3ducmV2&#10;LnhtbFBLBQYAAAAABAAEAPUAAACDAwAAAAA=&#10;" fillcolor="#bfbfbf [2412]" strokecolor="white [3212]" strokeweight="1pt">
                      <v:fill opacity="32896f"/>
                      <v:shadow color="#d8d8d8 [2732]" opacity="49150f" offset="3pt,3pt"/>
                    </v:rect>
                  </v:group>
                  <v:rect id="Rectangle 19" o:spid="_x0000_s1045" style="position:absolute;left:3446;top:13758;width:7105;height:1382;visibility:visible;mso-wrap-style:square;v-text-anchor:bottom"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EOcWwgAA&#10;ANsAAAAPAAAAZHJzL2Rvd25yZXYueG1sRI9Pi8IwFMTvwn6H8Ba8aWoRka6pLAuCohf/4fVt89oU&#10;m5fSRK3f3ggLexxm5jfMYtnbRtyp87VjBZNxAoK4cLrmSsHpuBrNQfiArLFxTAqe5GGZfwwWmGn3&#10;4D3dD6ESEcI+QwUmhDaT0heGLPqxa4mjV7rOYoiyq6Tu8BHhtpFpksykxZrjgsGWfgwV18PNKtjS&#10;ZXdy12d63lxKSn9v097MnFLDz/77C0SgPvyH/9prrSCdwPtL/AEyfw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IQ5xbCAAAA2wAAAA8AAAAAAAAAAAAAAAAAlwIAAGRycy9kb3du&#10;cmV2LnhtbFBLBQYAAAAABAAEAPUAAACGAwAAAAA=&#10;" filled="f" fillcolor="white [3212]" stroked="f" strokecolor="white [3212]" strokeweight="1pt">
                    <v:fill opacity="52428f"/>
                    <v:textbox inset=",0,,0">
                      <w:txbxContent>
                        <w:p w:rsidR="008F3F52" w:rsidRPr="00FB052D" w:rsidRDefault="008F3F52" w:rsidP="00FB052D"/>
                        <w:p w:rsidR="008F3F52" w:rsidRPr="00FB052D" w:rsidRDefault="008F3F52" w:rsidP="00FB052D"/>
                      </w:txbxContent>
                    </v:textbox>
                  </v:rect>
                </v:group>
                <w10:wrap type="square" anchorx="page" anchory="page"/>
              </v:group>
            </w:pict>
          </w:r>
        </w:p>
        <w:p w:rsidR="0078599A" w:rsidRDefault="00E52559" w:rsidP="0078599A">
          <w:pPr>
            <w:rPr>
              <w:rFonts w:asciiTheme="minorHAnsi" w:hAnsiTheme="minorHAnsi"/>
              <w:b/>
              <w:sz w:val="22"/>
              <w:szCs w:val="22"/>
            </w:rPr>
          </w:pPr>
          <w:r w:rsidRPr="00E52559">
            <w:rPr>
              <w:rFonts w:asciiTheme="minorHAnsi" w:hAnsiTheme="minorHAnsi"/>
              <w:b/>
              <w:sz w:val="22"/>
              <w:szCs w:val="22"/>
            </w:rPr>
            <w:lastRenderedPageBreak/>
            <w:t>Introducci</w:t>
          </w:r>
          <w:r>
            <w:rPr>
              <w:rFonts w:asciiTheme="minorHAnsi" w:hAnsiTheme="minorHAnsi"/>
              <w:b/>
              <w:sz w:val="22"/>
              <w:szCs w:val="22"/>
            </w:rPr>
            <w:t>ó</w:t>
          </w:r>
          <w:r w:rsidRPr="00E52559">
            <w:rPr>
              <w:rFonts w:asciiTheme="minorHAnsi" w:hAnsiTheme="minorHAnsi"/>
              <w:b/>
              <w:sz w:val="22"/>
              <w:szCs w:val="22"/>
            </w:rPr>
            <w:t>n:</w:t>
          </w:r>
        </w:p>
        <w:p w:rsidR="00A016E8" w:rsidRPr="00E52559" w:rsidRDefault="00A016E8" w:rsidP="0078599A">
          <w:pPr>
            <w:rPr>
              <w:rFonts w:asciiTheme="minorHAnsi" w:hAnsiTheme="minorHAnsi"/>
              <w:b/>
              <w:sz w:val="22"/>
              <w:szCs w:val="22"/>
            </w:rPr>
          </w:pPr>
        </w:p>
        <w:p w:rsidR="00C64DBC" w:rsidRDefault="0078599A" w:rsidP="005C6C92">
          <w:pPr>
            <w:pStyle w:val="Prrafodelista"/>
            <w:numPr>
              <w:ilvl w:val="0"/>
              <w:numId w:val="2"/>
            </w:numPr>
            <w:jc w:val="both"/>
            <w:rPr>
              <w:rFonts w:asciiTheme="minorHAnsi" w:hAnsiTheme="minorHAnsi"/>
              <w:sz w:val="22"/>
              <w:szCs w:val="22"/>
            </w:rPr>
          </w:pPr>
          <w:r w:rsidRPr="00652775">
            <w:rPr>
              <w:rFonts w:asciiTheme="minorHAnsi" w:hAnsiTheme="minorHAnsi"/>
              <w:sz w:val="22"/>
              <w:szCs w:val="22"/>
            </w:rPr>
            <w:t>Las</w:t>
          </w:r>
          <w:r w:rsidR="00E52559" w:rsidRPr="00652775">
            <w:rPr>
              <w:rFonts w:asciiTheme="minorHAnsi" w:hAnsiTheme="minorHAnsi"/>
              <w:sz w:val="22"/>
              <w:szCs w:val="22"/>
            </w:rPr>
            <w:t xml:space="preserve"> siguientes son las bases </w:t>
          </w:r>
          <w:r w:rsidR="00A0661F" w:rsidRPr="00652775">
            <w:rPr>
              <w:rFonts w:asciiTheme="minorHAnsi" w:hAnsiTheme="minorHAnsi"/>
              <w:sz w:val="22"/>
              <w:szCs w:val="22"/>
            </w:rPr>
            <w:t>de</w:t>
          </w:r>
          <w:r w:rsidR="00D32A81" w:rsidRPr="00652775">
            <w:rPr>
              <w:rFonts w:asciiTheme="minorHAnsi" w:hAnsiTheme="minorHAnsi"/>
              <w:sz w:val="22"/>
              <w:szCs w:val="22"/>
            </w:rPr>
            <w:t xml:space="preserve"> </w:t>
          </w:r>
          <w:r w:rsidRPr="00652775">
            <w:rPr>
              <w:rFonts w:asciiTheme="minorHAnsi" w:hAnsiTheme="minorHAnsi"/>
              <w:sz w:val="22"/>
              <w:szCs w:val="22"/>
            </w:rPr>
            <w:t>conclusiones</w:t>
          </w:r>
          <w:r w:rsidR="00AD6F47" w:rsidRPr="00652775">
            <w:rPr>
              <w:rFonts w:asciiTheme="minorHAnsi" w:hAnsiTheme="minorHAnsi"/>
              <w:sz w:val="22"/>
              <w:szCs w:val="22"/>
            </w:rPr>
            <w:t xml:space="preserve"> </w:t>
          </w:r>
          <w:r w:rsidR="003A5E58">
            <w:rPr>
              <w:rFonts w:asciiTheme="minorHAnsi" w:hAnsiTheme="minorHAnsi"/>
              <w:sz w:val="22"/>
              <w:szCs w:val="22"/>
            </w:rPr>
            <w:t>d</w:t>
          </w:r>
          <w:r w:rsidR="005129CB" w:rsidRPr="00652775">
            <w:rPr>
              <w:rFonts w:asciiTheme="minorHAnsi" w:hAnsiTheme="minorHAnsi"/>
              <w:sz w:val="22"/>
              <w:szCs w:val="22"/>
            </w:rPr>
            <w:t xml:space="preserve">el </w:t>
          </w:r>
          <w:r w:rsidR="00AD6F47" w:rsidRPr="00652775">
            <w:rPr>
              <w:rFonts w:asciiTheme="minorHAnsi" w:hAnsiTheme="minorHAnsi"/>
              <w:sz w:val="22"/>
              <w:szCs w:val="22"/>
            </w:rPr>
            <w:t xml:space="preserve">documento: </w:t>
          </w:r>
          <w:r w:rsidR="009F150C" w:rsidRPr="00652775">
            <w:rPr>
              <w:rFonts w:asciiTheme="minorHAnsi" w:hAnsiTheme="minorHAnsi"/>
              <w:sz w:val="22"/>
              <w:szCs w:val="22"/>
            </w:rPr>
            <w:t>“</w:t>
          </w:r>
          <w:r w:rsidR="002D3A85">
            <w:rPr>
              <w:rFonts w:asciiTheme="minorHAnsi" w:hAnsiTheme="minorHAnsi"/>
              <w:sz w:val="22"/>
              <w:szCs w:val="22"/>
            </w:rPr>
            <w:t>Norma de Información Financiera para las M</w:t>
          </w:r>
          <w:r w:rsidR="00695A03">
            <w:rPr>
              <w:rFonts w:asciiTheme="minorHAnsi" w:hAnsiTheme="minorHAnsi"/>
              <w:sz w:val="22"/>
              <w:szCs w:val="22"/>
            </w:rPr>
            <w:t>icroempresas</w:t>
          </w:r>
          <w:r w:rsidR="009F150C" w:rsidRPr="00652775">
            <w:rPr>
              <w:rFonts w:asciiTheme="minorHAnsi" w:hAnsiTheme="minorHAnsi"/>
              <w:sz w:val="22"/>
              <w:szCs w:val="22"/>
            </w:rPr>
            <w:t>”</w:t>
          </w:r>
          <w:r w:rsidR="00AD6F47" w:rsidRPr="00652775">
            <w:rPr>
              <w:rFonts w:asciiTheme="minorHAnsi" w:hAnsiTheme="minorHAnsi"/>
              <w:sz w:val="22"/>
              <w:szCs w:val="22"/>
            </w:rPr>
            <w:t xml:space="preserve">, emitido para discusión pública por el </w:t>
          </w:r>
          <w:r w:rsidR="00F02E62" w:rsidRPr="00652775">
            <w:rPr>
              <w:rFonts w:asciiTheme="minorHAnsi" w:hAnsiTheme="minorHAnsi"/>
              <w:sz w:val="22"/>
              <w:szCs w:val="22"/>
            </w:rPr>
            <w:t xml:space="preserve">Consejo Técnico de la Contaduría </w:t>
          </w:r>
          <w:r w:rsidR="002B4C48" w:rsidRPr="00652775">
            <w:rPr>
              <w:rFonts w:asciiTheme="minorHAnsi" w:hAnsiTheme="minorHAnsi"/>
              <w:sz w:val="22"/>
              <w:szCs w:val="22"/>
            </w:rPr>
            <w:t>Pública</w:t>
          </w:r>
          <w:r w:rsidR="00F02E62" w:rsidRPr="00652775">
            <w:rPr>
              <w:rFonts w:asciiTheme="minorHAnsi" w:hAnsiTheme="minorHAnsi"/>
              <w:sz w:val="22"/>
              <w:szCs w:val="22"/>
            </w:rPr>
            <w:t xml:space="preserve"> (en adelante </w:t>
          </w:r>
          <w:r w:rsidR="00AD6F47" w:rsidRPr="00652775">
            <w:rPr>
              <w:rFonts w:asciiTheme="minorHAnsi" w:hAnsiTheme="minorHAnsi"/>
              <w:sz w:val="22"/>
              <w:szCs w:val="22"/>
            </w:rPr>
            <w:t>CTCP</w:t>
          </w:r>
          <w:r w:rsidR="00F02E62" w:rsidRPr="00652775">
            <w:rPr>
              <w:rFonts w:asciiTheme="minorHAnsi" w:hAnsiTheme="minorHAnsi"/>
              <w:sz w:val="22"/>
              <w:szCs w:val="22"/>
            </w:rPr>
            <w:t>)</w:t>
          </w:r>
          <w:r w:rsidR="001742FA" w:rsidRPr="00652775">
            <w:rPr>
              <w:rFonts w:asciiTheme="minorHAnsi" w:hAnsiTheme="minorHAnsi"/>
              <w:sz w:val="22"/>
              <w:szCs w:val="22"/>
            </w:rPr>
            <w:t xml:space="preserve"> el</w:t>
          </w:r>
          <w:r w:rsidR="00AD6F47" w:rsidRPr="00652775">
            <w:rPr>
              <w:rFonts w:asciiTheme="minorHAnsi" w:hAnsiTheme="minorHAnsi"/>
              <w:sz w:val="22"/>
              <w:szCs w:val="22"/>
            </w:rPr>
            <w:t xml:space="preserve"> </w:t>
          </w:r>
          <w:r w:rsidR="00CA5722">
            <w:rPr>
              <w:rFonts w:asciiTheme="minorHAnsi" w:hAnsiTheme="minorHAnsi"/>
              <w:sz w:val="22"/>
              <w:szCs w:val="22"/>
            </w:rPr>
            <w:t>21</w:t>
          </w:r>
          <w:r w:rsidR="002B4C48" w:rsidRPr="00652775">
            <w:rPr>
              <w:rFonts w:asciiTheme="minorHAnsi" w:hAnsiTheme="minorHAnsi"/>
              <w:sz w:val="22"/>
              <w:szCs w:val="22"/>
            </w:rPr>
            <w:t xml:space="preserve"> de </w:t>
          </w:r>
          <w:r w:rsidR="00AD6F47" w:rsidRPr="00652775">
            <w:rPr>
              <w:rFonts w:asciiTheme="minorHAnsi" w:hAnsiTheme="minorHAnsi"/>
              <w:sz w:val="22"/>
              <w:szCs w:val="22"/>
            </w:rPr>
            <w:t>diciembre</w:t>
          </w:r>
          <w:r w:rsidR="002B4C48" w:rsidRPr="00652775">
            <w:rPr>
              <w:rFonts w:asciiTheme="minorHAnsi" w:hAnsiTheme="minorHAnsi"/>
              <w:sz w:val="22"/>
              <w:szCs w:val="22"/>
            </w:rPr>
            <w:t xml:space="preserve"> </w:t>
          </w:r>
          <w:r w:rsidR="00AD6F47" w:rsidRPr="00652775">
            <w:rPr>
              <w:rFonts w:asciiTheme="minorHAnsi" w:hAnsiTheme="minorHAnsi"/>
              <w:sz w:val="22"/>
              <w:szCs w:val="22"/>
            </w:rPr>
            <w:t>de 2011</w:t>
          </w:r>
          <w:r w:rsidR="0060137D" w:rsidRPr="00652775">
            <w:rPr>
              <w:rFonts w:asciiTheme="minorHAnsi" w:hAnsiTheme="minorHAnsi"/>
              <w:sz w:val="22"/>
              <w:szCs w:val="22"/>
            </w:rPr>
            <w:t>.</w:t>
          </w:r>
          <w:r w:rsidRPr="00652775">
            <w:rPr>
              <w:rFonts w:asciiTheme="minorHAnsi" w:hAnsiTheme="minorHAnsi"/>
              <w:sz w:val="22"/>
              <w:szCs w:val="22"/>
            </w:rPr>
            <w:t xml:space="preserve"> </w:t>
          </w:r>
          <w:r w:rsidR="00BC52B8" w:rsidRPr="00652775">
            <w:rPr>
              <w:rFonts w:asciiTheme="minorHAnsi" w:hAnsiTheme="minorHAnsi"/>
              <w:sz w:val="22"/>
              <w:szCs w:val="22"/>
            </w:rPr>
            <w:t>E</w:t>
          </w:r>
          <w:r w:rsidR="000D7D20" w:rsidRPr="00652775">
            <w:rPr>
              <w:rFonts w:asciiTheme="minorHAnsi" w:hAnsiTheme="minorHAnsi"/>
              <w:sz w:val="22"/>
              <w:szCs w:val="22"/>
            </w:rPr>
            <w:t xml:space="preserve">stas bases </w:t>
          </w:r>
          <w:r w:rsidR="00777072" w:rsidRPr="00652775">
            <w:rPr>
              <w:rFonts w:asciiTheme="minorHAnsi" w:hAnsiTheme="minorHAnsi"/>
              <w:sz w:val="22"/>
              <w:szCs w:val="22"/>
            </w:rPr>
            <w:t>de</w:t>
          </w:r>
          <w:r w:rsidR="000D7D20" w:rsidRPr="00652775">
            <w:rPr>
              <w:rFonts w:asciiTheme="minorHAnsi" w:hAnsiTheme="minorHAnsi"/>
              <w:sz w:val="22"/>
              <w:szCs w:val="22"/>
            </w:rPr>
            <w:t xml:space="preserve"> conclusiones </w:t>
          </w:r>
          <w:r w:rsidR="003A5E58">
            <w:rPr>
              <w:rFonts w:asciiTheme="minorHAnsi" w:hAnsiTheme="minorHAnsi"/>
              <w:sz w:val="22"/>
              <w:szCs w:val="22"/>
            </w:rPr>
            <w:t xml:space="preserve">son producto </w:t>
          </w:r>
          <w:r w:rsidRPr="00652775">
            <w:rPr>
              <w:rFonts w:asciiTheme="minorHAnsi" w:hAnsiTheme="minorHAnsi"/>
              <w:sz w:val="22"/>
              <w:szCs w:val="22"/>
            </w:rPr>
            <w:t>del análisis de los com</w:t>
          </w:r>
          <w:r w:rsidR="007B208C" w:rsidRPr="00652775">
            <w:rPr>
              <w:rFonts w:asciiTheme="minorHAnsi" w:hAnsiTheme="minorHAnsi"/>
              <w:sz w:val="22"/>
              <w:szCs w:val="22"/>
            </w:rPr>
            <w:t xml:space="preserve">entarios recibidos </w:t>
          </w:r>
          <w:r w:rsidR="004B0408" w:rsidRPr="00652775">
            <w:rPr>
              <w:rFonts w:asciiTheme="minorHAnsi" w:hAnsiTheme="minorHAnsi"/>
              <w:sz w:val="22"/>
              <w:szCs w:val="22"/>
            </w:rPr>
            <w:t>sobre el documento en mención</w:t>
          </w:r>
          <w:r w:rsidR="00EF3BA9" w:rsidRPr="00652775">
            <w:rPr>
              <w:rFonts w:asciiTheme="minorHAnsi" w:hAnsiTheme="minorHAnsi"/>
              <w:sz w:val="22"/>
              <w:szCs w:val="22"/>
            </w:rPr>
            <w:t xml:space="preserve"> y proporcionan</w:t>
          </w:r>
          <w:r w:rsidR="00445D15" w:rsidRPr="00652775">
            <w:rPr>
              <w:rFonts w:asciiTheme="minorHAnsi" w:hAnsiTheme="minorHAnsi"/>
              <w:sz w:val="22"/>
              <w:szCs w:val="22"/>
            </w:rPr>
            <w:t xml:space="preserve"> los fundamentos </w:t>
          </w:r>
          <w:r w:rsidR="005A5F0B" w:rsidRPr="00652775">
            <w:rPr>
              <w:rFonts w:asciiTheme="minorHAnsi" w:hAnsiTheme="minorHAnsi"/>
              <w:sz w:val="22"/>
              <w:szCs w:val="22"/>
            </w:rPr>
            <w:t xml:space="preserve">que </w:t>
          </w:r>
          <w:r w:rsidR="002D3A85" w:rsidRPr="00652775">
            <w:rPr>
              <w:rFonts w:asciiTheme="minorHAnsi" w:hAnsiTheme="minorHAnsi"/>
              <w:sz w:val="22"/>
              <w:szCs w:val="22"/>
            </w:rPr>
            <w:t>guiar</w:t>
          </w:r>
          <w:r w:rsidR="002D3A85">
            <w:rPr>
              <w:rFonts w:asciiTheme="minorHAnsi" w:hAnsiTheme="minorHAnsi"/>
              <w:sz w:val="22"/>
              <w:szCs w:val="22"/>
            </w:rPr>
            <w:t>o</w:t>
          </w:r>
          <w:r w:rsidR="002D3A85" w:rsidRPr="00652775">
            <w:rPr>
              <w:rFonts w:asciiTheme="minorHAnsi" w:hAnsiTheme="minorHAnsi"/>
              <w:sz w:val="22"/>
              <w:szCs w:val="22"/>
            </w:rPr>
            <w:t>n</w:t>
          </w:r>
          <w:r w:rsidR="00565E5E" w:rsidRPr="00652775">
            <w:rPr>
              <w:rFonts w:asciiTheme="minorHAnsi" w:hAnsiTheme="minorHAnsi"/>
              <w:sz w:val="22"/>
              <w:szCs w:val="22"/>
            </w:rPr>
            <w:t xml:space="preserve"> la </w:t>
          </w:r>
          <w:r w:rsidR="0099319E">
            <w:rPr>
              <w:rFonts w:asciiTheme="minorHAnsi" w:hAnsiTheme="minorHAnsi"/>
              <w:sz w:val="22"/>
              <w:szCs w:val="22"/>
            </w:rPr>
            <w:t>elaboración de</w:t>
          </w:r>
          <w:r w:rsidR="002D3A85">
            <w:rPr>
              <w:rFonts w:asciiTheme="minorHAnsi" w:hAnsiTheme="minorHAnsi"/>
              <w:sz w:val="22"/>
              <w:szCs w:val="22"/>
            </w:rPr>
            <w:t>l documento antes mencionado</w:t>
          </w:r>
          <w:ins w:id="0" w:author="GUSTAVO SERRANO AMAYA" w:date="2012-10-07T23:00:00Z">
            <w:r w:rsidR="00104D0D">
              <w:rPr>
                <w:rFonts w:asciiTheme="minorHAnsi" w:hAnsiTheme="minorHAnsi"/>
                <w:sz w:val="22"/>
                <w:szCs w:val="22"/>
              </w:rPr>
              <w:t>,</w:t>
            </w:r>
          </w:ins>
          <w:r w:rsidR="002D3A85">
            <w:rPr>
              <w:rFonts w:asciiTheme="minorHAnsi" w:hAnsiTheme="minorHAnsi"/>
              <w:sz w:val="22"/>
              <w:szCs w:val="22"/>
            </w:rPr>
            <w:t xml:space="preserve"> </w:t>
          </w:r>
          <w:r w:rsidR="0099319E">
            <w:rPr>
              <w:rFonts w:asciiTheme="minorHAnsi" w:hAnsiTheme="minorHAnsi"/>
              <w:sz w:val="22"/>
              <w:szCs w:val="22"/>
            </w:rPr>
            <w:t>aplicable a las entidades y personas naturales clasificadas en el grupo tres,</w:t>
          </w:r>
          <w:r w:rsidR="00695A03">
            <w:rPr>
              <w:rFonts w:asciiTheme="minorHAnsi" w:hAnsiTheme="minorHAnsi"/>
              <w:sz w:val="22"/>
              <w:szCs w:val="22"/>
            </w:rPr>
            <w:t xml:space="preserve"> según el documento de Direcciona</w:t>
          </w:r>
          <w:r w:rsidR="002D3A85">
            <w:rPr>
              <w:rFonts w:asciiTheme="minorHAnsi" w:hAnsiTheme="minorHAnsi"/>
              <w:sz w:val="22"/>
              <w:szCs w:val="22"/>
            </w:rPr>
            <w:t>miento Estratégico del CTCP, la cual será expedida</w:t>
          </w:r>
          <w:r w:rsidR="00695A03">
            <w:rPr>
              <w:rFonts w:asciiTheme="minorHAnsi" w:hAnsiTheme="minorHAnsi"/>
              <w:sz w:val="22"/>
              <w:szCs w:val="22"/>
            </w:rPr>
            <w:t xml:space="preserve"> conjuntamente por</w:t>
          </w:r>
          <w:r w:rsidR="002D3A85">
            <w:rPr>
              <w:rFonts w:asciiTheme="minorHAnsi" w:hAnsiTheme="minorHAnsi"/>
              <w:sz w:val="22"/>
              <w:szCs w:val="22"/>
            </w:rPr>
            <w:t xml:space="preserve"> las autoridades de regulación integradas por</w:t>
          </w:r>
          <w:r w:rsidR="00695A03">
            <w:rPr>
              <w:rFonts w:asciiTheme="minorHAnsi" w:hAnsiTheme="minorHAnsi"/>
              <w:sz w:val="22"/>
              <w:szCs w:val="22"/>
            </w:rPr>
            <w:t xml:space="preserve"> </w:t>
          </w:r>
          <w:r w:rsidR="004F6C09" w:rsidRPr="00652775">
            <w:rPr>
              <w:rFonts w:asciiTheme="minorHAnsi" w:hAnsiTheme="minorHAnsi"/>
              <w:sz w:val="22"/>
              <w:szCs w:val="22"/>
            </w:rPr>
            <w:t>el Ministerio de Hacienda y Crédito Público y el Ministerio de Comercio, Industria y Turismo</w:t>
          </w:r>
          <w:r w:rsidR="00811EA2" w:rsidRPr="00652775">
            <w:rPr>
              <w:rFonts w:asciiTheme="minorHAnsi" w:hAnsiTheme="minorHAnsi"/>
              <w:sz w:val="22"/>
              <w:szCs w:val="22"/>
            </w:rPr>
            <w:t>.</w:t>
          </w:r>
          <w:r w:rsidR="00B853B2" w:rsidRPr="00652775">
            <w:rPr>
              <w:rFonts w:asciiTheme="minorHAnsi" w:hAnsiTheme="minorHAnsi"/>
              <w:sz w:val="22"/>
              <w:szCs w:val="22"/>
            </w:rPr>
            <w:t xml:space="preserve"> </w:t>
          </w:r>
        </w:p>
        <w:p w:rsidR="00652775" w:rsidRPr="00652775" w:rsidRDefault="00652775" w:rsidP="00652775">
          <w:pPr>
            <w:pStyle w:val="Prrafodelista"/>
            <w:ind w:left="360"/>
            <w:jc w:val="both"/>
            <w:rPr>
              <w:rFonts w:asciiTheme="minorHAnsi" w:hAnsiTheme="minorHAnsi"/>
              <w:sz w:val="22"/>
              <w:szCs w:val="22"/>
            </w:rPr>
          </w:pPr>
        </w:p>
        <w:p w:rsidR="0078599A" w:rsidRDefault="00A718ED" w:rsidP="005C6C92">
          <w:pPr>
            <w:pStyle w:val="Prrafodelista"/>
            <w:numPr>
              <w:ilvl w:val="0"/>
              <w:numId w:val="2"/>
            </w:numPr>
            <w:jc w:val="both"/>
            <w:rPr>
              <w:rFonts w:asciiTheme="minorHAnsi" w:hAnsiTheme="minorHAnsi"/>
              <w:sz w:val="22"/>
              <w:szCs w:val="22"/>
            </w:rPr>
          </w:pPr>
          <w:r w:rsidRPr="00A718ED">
            <w:rPr>
              <w:rFonts w:asciiTheme="minorHAnsi" w:hAnsiTheme="minorHAnsi"/>
              <w:sz w:val="22"/>
              <w:szCs w:val="22"/>
            </w:rPr>
            <w:t>Es importante resaltar</w:t>
          </w:r>
          <w:r w:rsidR="00F14B18">
            <w:rPr>
              <w:rFonts w:asciiTheme="minorHAnsi" w:hAnsiTheme="minorHAnsi"/>
              <w:sz w:val="22"/>
              <w:szCs w:val="22"/>
            </w:rPr>
            <w:t xml:space="preserve"> que</w:t>
          </w:r>
          <w:r w:rsidRPr="00A718ED">
            <w:rPr>
              <w:rFonts w:asciiTheme="minorHAnsi" w:hAnsiTheme="minorHAnsi"/>
              <w:sz w:val="22"/>
              <w:szCs w:val="22"/>
            </w:rPr>
            <w:t xml:space="preserve"> e</w:t>
          </w:r>
          <w:r w:rsidR="003F4A6B">
            <w:rPr>
              <w:rFonts w:asciiTheme="minorHAnsi" w:hAnsiTheme="minorHAnsi"/>
              <w:sz w:val="22"/>
              <w:szCs w:val="22"/>
            </w:rPr>
            <w:t xml:space="preserve">n </w:t>
          </w:r>
          <w:r w:rsidRPr="00A718ED">
            <w:rPr>
              <w:rFonts w:asciiTheme="minorHAnsi" w:hAnsiTheme="minorHAnsi"/>
              <w:sz w:val="22"/>
              <w:szCs w:val="22"/>
            </w:rPr>
            <w:t xml:space="preserve">este documento se </w:t>
          </w:r>
          <w:r w:rsidR="003F4A6B">
            <w:rPr>
              <w:rFonts w:asciiTheme="minorHAnsi" w:hAnsiTheme="minorHAnsi"/>
              <w:sz w:val="22"/>
              <w:szCs w:val="22"/>
            </w:rPr>
            <w:t>incluyen los comentarios que</w:t>
          </w:r>
          <w:r w:rsidR="00721791">
            <w:rPr>
              <w:rFonts w:asciiTheme="minorHAnsi" w:hAnsiTheme="minorHAnsi"/>
              <w:sz w:val="22"/>
              <w:szCs w:val="22"/>
            </w:rPr>
            <w:t xml:space="preserve"> presentaron un debido</w:t>
          </w:r>
          <w:r w:rsidRPr="00A718ED">
            <w:rPr>
              <w:rFonts w:asciiTheme="minorHAnsi" w:hAnsiTheme="minorHAnsi"/>
              <w:sz w:val="22"/>
              <w:szCs w:val="22"/>
            </w:rPr>
            <w:t xml:space="preserve"> sustento técnico</w:t>
          </w:r>
          <w:r w:rsidR="00DE40A6">
            <w:rPr>
              <w:rStyle w:val="Refdenotaalpie"/>
              <w:rFonts w:asciiTheme="minorHAnsi" w:hAnsiTheme="minorHAnsi"/>
              <w:sz w:val="22"/>
              <w:szCs w:val="22"/>
            </w:rPr>
            <w:footnoteReference w:id="1"/>
          </w:r>
          <w:r w:rsidR="001E1A01">
            <w:rPr>
              <w:rFonts w:asciiTheme="minorHAnsi" w:hAnsiTheme="minorHAnsi"/>
              <w:sz w:val="22"/>
              <w:szCs w:val="22"/>
            </w:rPr>
            <w:t>;</w:t>
          </w:r>
          <w:r w:rsidR="00721791">
            <w:rPr>
              <w:rFonts w:asciiTheme="minorHAnsi" w:hAnsiTheme="minorHAnsi"/>
              <w:sz w:val="22"/>
              <w:szCs w:val="22"/>
            </w:rPr>
            <w:t xml:space="preserve"> </w:t>
          </w:r>
          <w:r w:rsidR="00DE3815">
            <w:rPr>
              <w:rFonts w:asciiTheme="minorHAnsi" w:hAnsiTheme="minorHAnsi"/>
              <w:sz w:val="22"/>
              <w:szCs w:val="22"/>
            </w:rPr>
            <w:t xml:space="preserve">los comentarios que constituyen opiniones y que no </w:t>
          </w:r>
          <w:r w:rsidR="005A1F3D">
            <w:rPr>
              <w:rFonts w:asciiTheme="minorHAnsi" w:hAnsiTheme="minorHAnsi"/>
              <w:sz w:val="22"/>
              <w:szCs w:val="22"/>
            </w:rPr>
            <w:t xml:space="preserve">cuentan con argumentación técnica en concepto del CTCP, </w:t>
          </w:r>
          <w:r w:rsidR="00DE3815">
            <w:rPr>
              <w:rFonts w:asciiTheme="minorHAnsi" w:hAnsiTheme="minorHAnsi"/>
              <w:sz w:val="22"/>
              <w:szCs w:val="22"/>
            </w:rPr>
            <w:t>fueron analizados</w:t>
          </w:r>
          <w:r w:rsidR="003F4A6B">
            <w:rPr>
              <w:rFonts w:asciiTheme="minorHAnsi" w:hAnsiTheme="minorHAnsi"/>
              <w:sz w:val="22"/>
              <w:szCs w:val="22"/>
            </w:rPr>
            <w:t xml:space="preserve"> </w:t>
          </w:r>
          <w:r w:rsidR="00DE3815">
            <w:rPr>
              <w:rFonts w:asciiTheme="minorHAnsi" w:hAnsiTheme="minorHAnsi"/>
              <w:sz w:val="22"/>
              <w:szCs w:val="22"/>
            </w:rPr>
            <w:t xml:space="preserve">pero </w:t>
          </w:r>
          <w:r w:rsidR="00F14B18">
            <w:rPr>
              <w:rFonts w:asciiTheme="minorHAnsi" w:hAnsiTheme="minorHAnsi"/>
              <w:sz w:val="22"/>
              <w:szCs w:val="22"/>
            </w:rPr>
            <w:t>solamente</w:t>
          </w:r>
          <w:r w:rsidR="00DE3815">
            <w:rPr>
              <w:rFonts w:asciiTheme="minorHAnsi" w:hAnsiTheme="minorHAnsi"/>
              <w:sz w:val="22"/>
              <w:szCs w:val="22"/>
            </w:rPr>
            <w:t xml:space="preserve"> son presentados en </w:t>
          </w:r>
          <w:r w:rsidR="00821702">
            <w:rPr>
              <w:rFonts w:asciiTheme="minorHAnsi" w:hAnsiTheme="minorHAnsi"/>
              <w:sz w:val="22"/>
              <w:szCs w:val="22"/>
            </w:rPr>
            <w:t>este</w:t>
          </w:r>
          <w:r w:rsidR="00DE3815">
            <w:rPr>
              <w:rFonts w:asciiTheme="minorHAnsi" w:hAnsiTheme="minorHAnsi"/>
              <w:sz w:val="22"/>
              <w:szCs w:val="22"/>
            </w:rPr>
            <w:t xml:space="preserve"> documento</w:t>
          </w:r>
          <w:r w:rsidR="00F14B18">
            <w:rPr>
              <w:rFonts w:asciiTheme="minorHAnsi" w:hAnsiTheme="minorHAnsi"/>
              <w:sz w:val="22"/>
              <w:szCs w:val="22"/>
            </w:rPr>
            <w:t xml:space="preserve"> en los párrafos </w:t>
          </w:r>
          <w:r w:rsidR="00334119" w:rsidRPr="00334119">
            <w:rPr>
              <w:rFonts w:asciiTheme="minorHAnsi" w:hAnsiTheme="minorHAnsi"/>
              <w:sz w:val="22"/>
              <w:szCs w:val="22"/>
            </w:rPr>
            <w:t>12</w:t>
          </w:r>
          <w:r w:rsidR="0069607A">
            <w:rPr>
              <w:rFonts w:asciiTheme="minorHAnsi" w:hAnsiTheme="minorHAnsi"/>
              <w:sz w:val="22"/>
              <w:szCs w:val="22"/>
            </w:rPr>
            <w:t>4</w:t>
          </w:r>
          <w:r w:rsidR="00F14B18" w:rsidRPr="00334119">
            <w:rPr>
              <w:rFonts w:asciiTheme="minorHAnsi" w:hAnsiTheme="minorHAnsi"/>
              <w:sz w:val="22"/>
              <w:szCs w:val="22"/>
            </w:rPr>
            <w:t xml:space="preserve"> a 1</w:t>
          </w:r>
          <w:r w:rsidR="0069607A">
            <w:rPr>
              <w:rFonts w:asciiTheme="minorHAnsi" w:hAnsiTheme="minorHAnsi"/>
              <w:sz w:val="22"/>
              <w:szCs w:val="22"/>
            </w:rPr>
            <w:t>54</w:t>
          </w:r>
          <w:r w:rsidR="00F14B18">
            <w:rPr>
              <w:rFonts w:asciiTheme="minorHAnsi" w:hAnsiTheme="minorHAnsi"/>
              <w:sz w:val="22"/>
              <w:szCs w:val="22"/>
            </w:rPr>
            <w:t xml:space="preserve"> en su texto original sin comentarios</w:t>
          </w:r>
          <w:r w:rsidR="00DE3815">
            <w:rPr>
              <w:rFonts w:asciiTheme="minorHAnsi" w:hAnsiTheme="minorHAnsi"/>
              <w:sz w:val="22"/>
              <w:szCs w:val="22"/>
            </w:rPr>
            <w:t>.</w:t>
          </w:r>
        </w:p>
        <w:p w:rsidR="0069612E" w:rsidRPr="004F4070" w:rsidRDefault="0069612E" w:rsidP="004F4070">
          <w:pPr>
            <w:pStyle w:val="Default"/>
            <w:jc w:val="both"/>
            <w:rPr>
              <w:rFonts w:asciiTheme="minorHAnsi" w:hAnsiTheme="minorHAnsi"/>
              <w:sz w:val="22"/>
              <w:szCs w:val="22"/>
              <w:lang w:val="es-CO"/>
            </w:rPr>
          </w:pPr>
        </w:p>
        <w:p w:rsidR="0069612E" w:rsidRDefault="0069612E" w:rsidP="0069612E">
          <w:pPr>
            <w:pStyle w:val="Default"/>
            <w:rPr>
              <w:rFonts w:asciiTheme="minorHAnsi" w:hAnsiTheme="minorHAnsi"/>
              <w:b/>
              <w:sz w:val="22"/>
              <w:szCs w:val="22"/>
            </w:rPr>
          </w:pPr>
          <w:r>
            <w:rPr>
              <w:rFonts w:asciiTheme="minorHAnsi" w:hAnsiTheme="minorHAnsi"/>
              <w:b/>
              <w:sz w:val="22"/>
              <w:szCs w:val="22"/>
            </w:rPr>
            <w:t xml:space="preserve">Proyecto de Norma de Información Financiera para </w:t>
          </w:r>
          <w:r w:rsidR="005A1F3D">
            <w:rPr>
              <w:rFonts w:asciiTheme="minorHAnsi" w:hAnsiTheme="minorHAnsi"/>
              <w:b/>
              <w:sz w:val="22"/>
              <w:szCs w:val="22"/>
            </w:rPr>
            <w:t xml:space="preserve">las </w:t>
          </w:r>
          <w:r>
            <w:rPr>
              <w:rFonts w:asciiTheme="minorHAnsi" w:hAnsiTheme="minorHAnsi"/>
              <w:b/>
              <w:sz w:val="22"/>
              <w:szCs w:val="22"/>
            </w:rPr>
            <w:t>Microempresas</w:t>
          </w:r>
          <w:r w:rsidR="00EC6D7E">
            <w:rPr>
              <w:rFonts w:asciiTheme="minorHAnsi" w:hAnsiTheme="minorHAnsi"/>
              <w:b/>
              <w:sz w:val="22"/>
              <w:szCs w:val="22"/>
            </w:rPr>
            <w:t xml:space="preserve"> (Grupo 3)</w:t>
          </w:r>
        </w:p>
        <w:p w:rsidR="0069612E" w:rsidRDefault="0069612E" w:rsidP="0069612E">
          <w:pPr>
            <w:pStyle w:val="Default"/>
            <w:rPr>
              <w:rFonts w:asciiTheme="minorHAnsi" w:hAnsiTheme="minorHAnsi"/>
              <w:b/>
              <w:sz w:val="22"/>
              <w:szCs w:val="22"/>
            </w:rPr>
          </w:pPr>
        </w:p>
        <w:p w:rsidR="0069612E" w:rsidRDefault="0069612E" w:rsidP="005C6C92">
          <w:pPr>
            <w:pStyle w:val="Default"/>
            <w:numPr>
              <w:ilvl w:val="0"/>
              <w:numId w:val="2"/>
            </w:numPr>
            <w:jc w:val="both"/>
            <w:rPr>
              <w:rFonts w:asciiTheme="minorHAnsi" w:hAnsiTheme="minorHAnsi"/>
              <w:sz w:val="22"/>
              <w:szCs w:val="22"/>
            </w:rPr>
          </w:pPr>
          <w:r w:rsidRPr="000A0B87">
            <w:rPr>
              <w:rFonts w:asciiTheme="minorHAnsi" w:hAnsiTheme="minorHAnsi"/>
              <w:sz w:val="22"/>
              <w:szCs w:val="22"/>
            </w:rPr>
            <w:t>Para efectos de dar cumplimiento a lo establecido en el cronograma de trabajo referido en el numeral</w:t>
          </w:r>
          <w:r w:rsidR="00EC6D7E">
            <w:rPr>
              <w:rFonts w:asciiTheme="minorHAnsi" w:hAnsiTheme="minorHAnsi"/>
              <w:sz w:val="22"/>
              <w:szCs w:val="22"/>
            </w:rPr>
            <w:t xml:space="preserve"> </w:t>
          </w:r>
          <w:r w:rsidRPr="000A0B87">
            <w:rPr>
              <w:rFonts w:asciiTheme="minorHAnsi" w:hAnsiTheme="minorHAnsi"/>
              <w:sz w:val="22"/>
              <w:szCs w:val="22"/>
            </w:rPr>
            <w:t xml:space="preserve"> 4</w:t>
          </w:r>
          <w:r w:rsidR="00EC6D7E">
            <w:rPr>
              <w:rFonts w:asciiTheme="minorHAnsi" w:hAnsiTheme="minorHAnsi"/>
              <w:sz w:val="22"/>
              <w:szCs w:val="22"/>
            </w:rPr>
            <w:t>°</w:t>
          </w:r>
          <w:r w:rsidR="001C03B5">
            <w:rPr>
              <w:rFonts w:asciiTheme="minorHAnsi" w:hAnsiTheme="minorHAnsi"/>
              <w:sz w:val="22"/>
              <w:szCs w:val="22"/>
            </w:rPr>
            <w:t xml:space="preserve"> del articulo 2° de la </w:t>
          </w:r>
          <w:r w:rsidR="00C87D4F">
            <w:rPr>
              <w:rFonts w:asciiTheme="minorHAnsi" w:hAnsiTheme="minorHAnsi"/>
              <w:sz w:val="22"/>
              <w:szCs w:val="22"/>
            </w:rPr>
            <w:t>Ley</w:t>
          </w:r>
          <w:r w:rsidR="001C03B5">
            <w:rPr>
              <w:rFonts w:asciiTheme="minorHAnsi" w:hAnsiTheme="minorHAnsi"/>
              <w:sz w:val="22"/>
              <w:szCs w:val="22"/>
            </w:rPr>
            <w:t xml:space="preserve"> 1314</w:t>
          </w:r>
          <w:r w:rsidRPr="000A0B87">
            <w:rPr>
              <w:rFonts w:asciiTheme="minorHAnsi" w:hAnsiTheme="minorHAnsi"/>
              <w:sz w:val="22"/>
              <w:szCs w:val="22"/>
            </w:rPr>
            <w:t xml:space="preserve">, </w:t>
          </w:r>
          <w:r w:rsidR="001C03B5">
            <w:rPr>
              <w:rFonts w:asciiTheme="minorHAnsi" w:hAnsiTheme="minorHAnsi"/>
              <w:sz w:val="22"/>
              <w:szCs w:val="22"/>
            </w:rPr>
            <w:t xml:space="preserve">relacionado con el </w:t>
          </w:r>
          <w:r w:rsidR="0069607A">
            <w:rPr>
              <w:rFonts w:asciiTheme="minorHAnsi" w:hAnsiTheme="minorHAnsi"/>
              <w:sz w:val="22"/>
              <w:szCs w:val="22"/>
            </w:rPr>
            <w:t>proceso</w:t>
          </w:r>
          <w:r w:rsidRPr="000A0B87">
            <w:rPr>
              <w:rFonts w:asciiTheme="minorHAnsi" w:hAnsiTheme="minorHAnsi"/>
              <w:sz w:val="22"/>
              <w:szCs w:val="22"/>
            </w:rPr>
            <w:t xml:space="preserve"> de convergencia, </w:t>
          </w:r>
          <w:r>
            <w:rPr>
              <w:rFonts w:asciiTheme="minorHAnsi" w:hAnsiTheme="minorHAnsi"/>
              <w:sz w:val="22"/>
              <w:szCs w:val="22"/>
            </w:rPr>
            <w:t xml:space="preserve">el CTCP </w:t>
          </w:r>
          <w:r w:rsidR="00CD4EB7">
            <w:rPr>
              <w:rFonts w:asciiTheme="minorHAnsi" w:hAnsiTheme="minorHAnsi"/>
              <w:sz w:val="22"/>
              <w:szCs w:val="22"/>
            </w:rPr>
            <w:t>desarrolló</w:t>
          </w:r>
          <w:r w:rsidR="00DE0A00">
            <w:rPr>
              <w:rFonts w:asciiTheme="minorHAnsi" w:hAnsiTheme="minorHAnsi"/>
              <w:sz w:val="22"/>
              <w:szCs w:val="22"/>
            </w:rPr>
            <w:t>, e</w:t>
          </w:r>
          <w:r>
            <w:rPr>
              <w:rFonts w:asciiTheme="minorHAnsi" w:hAnsiTheme="minorHAnsi"/>
              <w:sz w:val="22"/>
              <w:szCs w:val="22"/>
            </w:rPr>
            <w:t>n el segundo semestre de 2011</w:t>
          </w:r>
          <w:r w:rsidR="00DE0A00">
            <w:rPr>
              <w:rFonts w:asciiTheme="minorHAnsi" w:hAnsiTheme="minorHAnsi"/>
              <w:sz w:val="22"/>
              <w:szCs w:val="22"/>
            </w:rPr>
            <w:t xml:space="preserve">, </w:t>
          </w:r>
          <w:r w:rsidRPr="000A0B87">
            <w:rPr>
              <w:rFonts w:asciiTheme="minorHAnsi" w:hAnsiTheme="minorHAnsi"/>
              <w:sz w:val="22"/>
              <w:szCs w:val="22"/>
            </w:rPr>
            <w:t xml:space="preserve">actividades tendientes a la </w:t>
          </w:r>
          <w:r w:rsidR="00E203C9">
            <w:rPr>
              <w:rFonts w:asciiTheme="minorHAnsi" w:hAnsiTheme="minorHAnsi"/>
              <w:sz w:val="22"/>
              <w:szCs w:val="22"/>
            </w:rPr>
            <w:t xml:space="preserve">elaboración </w:t>
          </w:r>
          <w:r w:rsidRPr="000A0B87">
            <w:rPr>
              <w:rFonts w:asciiTheme="minorHAnsi" w:hAnsiTheme="minorHAnsi"/>
              <w:sz w:val="22"/>
              <w:szCs w:val="22"/>
            </w:rPr>
            <w:t>de un proyecto de norma de información financiera para</w:t>
          </w:r>
          <w:r w:rsidR="000C7773">
            <w:rPr>
              <w:rFonts w:asciiTheme="minorHAnsi" w:hAnsiTheme="minorHAnsi"/>
              <w:sz w:val="22"/>
              <w:szCs w:val="22"/>
            </w:rPr>
            <w:t xml:space="preserve"> aquellos obligados a l</w:t>
          </w:r>
          <w:r w:rsidR="00F14B18">
            <w:rPr>
              <w:rFonts w:asciiTheme="minorHAnsi" w:hAnsiTheme="minorHAnsi"/>
              <w:sz w:val="22"/>
              <w:szCs w:val="22"/>
            </w:rPr>
            <w:t>levar contabilidad simplificada</w:t>
          </w:r>
          <w:r w:rsidRPr="000A0B87">
            <w:rPr>
              <w:rFonts w:asciiTheme="minorHAnsi" w:hAnsiTheme="minorHAnsi"/>
              <w:sz w:val="22"/>
              <w:szCs w:val="22"/>
            </w:rPr>
            <w:t xml:space="preserve">.  </w:t>
          </w:r>
        </w:p>
        <w:p w:rsidR="00FC064F" w:rsidRDefault="00FC064F" w:rsidP="00334119">
          <w:pPr>
            <w:pStyle w:val="Default"/>
            <w:jc w:val="both"/>
            <w:rPr>
              <w:rFonts w:asciiTheme="minorHAnsi" w:hAnsiTheme="minorHAnsi"/>
              <w:sz w:val="22"/>
              <w:szCs w:val="22"/>
              <w:lang w:val="es-CO"/>
            </w:rPr>
          </w:pPr>
        </w:p>
        <w:p w:rsidR="00E024E2" w:rsidRDefault="00F14B18" w:rsidP="005C6C92">
          <w:pPr>
            <w:pStyle w:val="Default"/>
            <w:numPr>
              <w:ilvl w:val="0"/>
              <w:numId w:val="2"/>
            </w:numPr>
            <w:jc w:val="both"/>
            <w:rPr>
              <w:rFonts w:asciiTheme="minorHAnsi" w:hAnsiTheme="minorHAnsi"/>
              <w:sz w:val="22"/>
              <w:szCs w:val="22"/>
              <w:lang w:val="es-CO"/>
            </w:rPr>
          </w:pPr>
          <w:r>
            <w:rPr>
              <w:rFonts w:asciiTheme="minorHAnsi" w:hAnsiTheme="minorHAnsi"/>
              <w:sz w:val="22"/>
              <w:szCs w:val="22"/>
              <w:lang w:val="es-CO"/>
            </w:rPr>
            <w:t>P</w:t>
          </w:r>
          <w:r w:rsidR="001E33DE">
            <w:rPr>
              <w:rFonts w:asciiTheme="minorHAnsi" w:hAnsiTheme="minorHAnsi"/>
              <w:sz w:val="22"/>
              <w:szCs w:val="22"/>
              <w:lang w:val="es-CO"/>
            </w:rPr>
            <w:t>ara la elaboración de</w:t>
          </w:r>
          <w:r w:rsidR="001C03B5">
            <w:rPr>
              <w:rFonts w:asciiTheme="minorHAnsi" w:hAnsiTheme="minorHAnsi"/>
              <w:sz w:val="22"/>
              <w:szCs w:val="22"/>
              <w:lang w:val="es-CO"/>
            </w:rPr>
            <w:t xml:space="preserve"> </w:t>
          </w:r>
          <w:r w:rsidR="001E33DE">
            <w:rPr>
              <w:rFonts w:asciiTheme="minorHAnsi" w:hAnsiTheme="minorHAnsi"/>
              <w:sz w:val="22"/>
              <w:szCs w:val="22"/>
              <w:lang w:val="es-CO"/>
            </w:rPr>
            <w:t>l</w:t>
          </w:r>
          <w:r w:rsidR="001C03B5">
            <w:rPr>
              <w:rFonts w:asciiTheme="minorHAnsi" w:hAnsiTheme="minorHAnsi"/>
              <w:sz w:val="22"/>
              <w:szCs w:val="22"/>
              <w:lang w:val="es-CO"/>
            </w:rPr>
            <w:t>a</w:t>
          </w:r>
          <w:r w:rsidR="001E33DE">
            <w:rPr>
              <w:rFonts w:asciiTheme="minorHAnsi" w:hAnsiTheme="minorHAnsi"/>
              <w:sz w:val="22"/>
              <w:szCs w:val="22"/>
              <w:lang w:val="es-CO"/>
            </w:rPr>
            <w:t xml:space="preserve"> </w:t>
          </w:r>
          <w:r w:rsidR="001C03B5">
            <w:rPr>
              <w:rFonts w:asciiTheme="minorHAnsi" w:hAnsiTheme="minorHAnsi"/>
              <w:sz w:val="22"/>
              <w:szCs w:val="22"/>
              <w:lang w:val="es-CO"/>
            </w:rPr>
            <w:t xml:space="preserve">norma </w:t>
          </w:r>
          <w:r w:rsidR="00E024E2">
            <w:rPr>
              <w:rFonts w:asciiTheme="minorHAnsi" w:hAnsiTheme="minorHAnsi"/>
              <w:sz w:val="22"/>
              <w:szCs w:val="22"/>
              <w:lang w:val="es-CO"/>
            </w:rPr>
            <w:t xml:space="preserve">se tomaron como </w:t>
          </w:r>
          <w:r w:rsidR="001E33DE">
            <w:rPr>
              <w:rFonts w:asciiTheme="minorHAnsi" w:hAnsiTheme="minorHAnsi"/>
              <w:sz w:val="22"/>
              <w:szCs w:val="22"/>
              <w:lang w:val="es-CO"/>
            </w:rPr>
            <w:t>guía documentos y proyectos de investigación elaborados dentro y fuera del país en relación con el desarrollo de un sistema de contabilidad simplificado. Dentro de estos documentos se pueden citar:</w:t>
          </w:r>
          <w:r w:rsidR="00BA4579">
            <w:rPr>
              <w:rFonts w:asciiTheme="minorHAnsi" w:hAnsiTheme="minorHAnsi"/>
              <w:sz w:val="22"/>
              <w:szCs w:val="22"/>
              <w:lang w:val="es-CO"/>
            </w:rPr>
            <w:t xml:space="preserve"> Los IFRS para PYMES</w:t>
          </w:r>
          <w:r w:rsidR="00BA4579">
            <w:rPr>
              <w:rStyle w:val="Refdenotaalpie"/>
              <w:rFonts w:asciiTheme="minorHAnsi" w:hAnsiTheme="minorHAnsi"/>
              <w:sz w:val="22"/>
              <w:szCs w:val="22"/>
              <w:lang w:val="es-CO"/>
            </w:rPr>
            <w:footnoteReference w:id="2"/>
          </w:r>
          <w:r w:rsidR="00BA4579">
            <w:rPr>
              <w:rFonts w:asciiTheme="minorHAnsi" w:hAnsiTheme="minorHAnsi"/>
              <w:sz w:val="22"/>
              <w:szCs w:val="22"/>
              <w:lang w:val="es-CO"/>
            </w:rPr>
            <w:t>;</w:t>
          </w:r>
          <w:r w:rsidR="001C03B5">
            <w:rPr>
              <w:rFonts w:asciiTheme="minorHAnsi" w:hAnsiTheme="minorHAnsi"/>
              <w:sz w:val="22"/>
              <w:szCs w:val="22"/>
              <w:lang w:val="es-CO"/>
            </w:rPr>
            <w:t xml:space="preserve"> </w:t>
          </w:r>
          <w:r w:rsidR="001E33DE">
            <w:rPr>
              <w:rFonts w:asciiTheme="minorHAnsi" w:hAnsiTheme="minorHAnsi"/>
              <w:sz w:val="22"/>
              <w:szCs w:val="22"/>
              <w:lang w:val="es-CO"/>
            </w:rPr>
            <w:t xml:space="preserve"> </w:t>
          </w:r>
          <w:r w:rsidR="001E33DE" w:rsidRPr="00662FDF">
            <w:rPr>
              <w:rFonts w:asciiTheme="minorHAnsi" w:hAnsiTheme="minorHAnsi"/>
              <w:i/>
              <w:sz w:val="22"/>
              <w:szCs w:val="22"/>
              <w:lang w:val="es-CO"/>
            </w:rPr>
            <w:t xml:space="preserve">Directrices Para la Contabilidad e </w:t>
          </w:r>
          <w:r w:rsidR="00662FDF" w:rsidRPr="00662FDF">
            <w:rPr>
              <w:rFonts w:asciiTheme="minorHAnsi" w:hAnsiTheme="minorHAnsi"/>
              <w:i/>
              <w:sz w:val="22"/>
              <w:szCs w:val="22"/>
              <w:lang w:val="es-CO"/>
            </w:rPr>
            <w:t>Información</w:t>
          </w:r>
          <w:r w:rsidR="001E33DE" w:rsidRPr="00662FDF">
            <w:rPr>
              <w:rFonts w:asciiTheme="minorHAnsi" w:hAnsiTheme="minorHAnsi"/>
              <w:i/>
              <w:sz w:val="22"/>
              <w:szCs w:val="22"/>
              <w:lang w:val="es-CO"/>
            </w:rPr>
            <w:t xml:space="preserve"> Financiera de las Pequeñas y Medianas Empresas</w:t>
          </w:r>
          <w:r w:rsidR="001E33DE">
            <w:rPr>
              <w:rStyle w:val="Refdenotaalpie"/>
              <w:rFonts w:asciiTheme="minorHAnsi" w:hAnsiTheme="minorHAnsi"/>
              <w:sz w:val="22"/>
              <w:szCs w:val="22"/>
              <w:lang w:val="es-CO"/>
            </w:rPr>
            <w:footnoteReference w:id="3"/>
          </w:r>
          <w:r w:rsidR="0000032A">
            <w:rPr>
              <w:rFonts w:asciiTheme="minorHAnsi" w:hAnsiTheme="minorHAnsi"/>
              <w:i/>
              <w:sz w:val="22"/>
              <w:szCs w:val="22"/>
              <w:lang w:val="es-CO"/>
            </w:rPr>
            <w:t xml:space="preserve"> (Documento ISAR</w:t>
          </w:r>
          <w:r w:rsidR="007E3C48">
            <w:rPr>
              <w:rFonts w:asciiTheme="minorHAnsi" w:hAnsiTheme="minorHAnsi"/>
              <w:i/>
              <w:sz w:val="22"/>
              <w:szCs w:val="22"/>
              <w:lang w:val="es-CO"/>
            </w:rPr>
            <w:t xml:space="preserve">:  </w:t>
          </w:r>
          <w:r w:rsidR="007E3C48">
            <w:rPr>
              <w:rFonts w:asciiTheme="minorHAnsi" w:hAnsiTheme="minorHAnsi"/>
              <w:sz w:val="22"/>
              <w:szCs w:val="22"/>
            </w:rPr>
            <w:t>Intergovernmental Working Group of Experts on International Standards of Accounting and Reporting</w:t>
          </w:r>
          <w:r w:rsidR="0000032A">
            <w:rPr>
              <w:rFonts w:asciiTheme="minorHAnsi" w:hAnsiTheme="minorHAnsi"/>
              <w:i/>
              <w:sz w:val="22"/>
              <w:szCs w:val="22"/>
              <w:lang w:val="es-CO"/>
            </w:rPr>
            <w:t>)</w:t>
          </w:r>
          <w:r w:rsidR="00662FDF">
            <w:rPr>
              <w:rFonts w:asciiTheme="minorHAnsi" w:hAnsiTheme="minorHAnsi"/>
              <w:sz w:val="22"/>
              <w:szCs w:val="22"/>
              <w:lang w:val="es-CO"/>
            </w:rPr>
            <w:t xml:space="preserve">; </w:t>
          </w:r>
          <w:r w:rsidR="00662FDF" w:rsidRPr="00662FDF">
            <w:rPr>
              <w:rFonts w:asciiTheme="minorHAnsi" w:hAnsiTheme="minorHAnsi"/>
              <w:i/>
              <w:sz w:val="22"/>
              <w:szCs w:val="22"/>
              <w:lang w:val="es-CO"/>
            </w:rPr>
            <w:t>Libro Blanco de España</w:t>
          </w:r>
          <w:r w:rsidR="00662FDF">
            <w:rPr>
              <w:rStyle w:val="Refdenotaalpie"/>
              <w:rFonts w:asciiTheme="minorHAnsi" w:hAnsiTheme="minorHAnsi"/>
              <w:sz w:val="22"/>
              <w:szCs w:val="22"/>
              <w:lang w:val="es-CO"/>
            </w:rPr>
            <w:footnoteReference w:id="4"/>
          </w:r>
          <w:r w:rsidR="001E33DE">
            <w:rPr>
              <w:rFonts w:asciiTheme="minorHAnsi" w:hAnsiTheme="minorHAnsi"/>
              <w:sz w:val="22"/>
              <w:szCs w:val="22"/>
              <w:lang w:val="es-CO"/>
            </w:rPr>
            <w:t xml:space="preserve"> </w:t>
          </w:r>
          <w:r w:rsidR="00662FDF">
            <w:rPr>
              <w:rFonts w:asciiTheme="minorHAnsi" w:hAnsiTheme="minorHAnsi"/>
              <w:sz w:val="22"/>
              <w:szCs w:val="22"/>
              <w:lang w:val="es-CO"/>
            </w:rPr>
            <w:t xml:space="preserve">; </w:t>
          </w:r>
          <w:r w:rsidR="00B36D61" w:rsidRPr="00B36D61">
            <w:rPr>
              <w:rFonts w:asciiTheme="minorHAnsi" w:hAnsiTheme="minorHAnsi"/>
              <w:i/>
              <w:sz w:val="22"/>
              <w:szCs w:val="22"/>
              <w:lang w:val="es-CO"/>
            </w:rPr>
            <w:t>Simpler Reporting For The Smallest Businesses</w:t>
          </w:r>
          <w:r w:rsidR="00B36D61">
            <w:rPr>
              <w:rStyle w:val="Refdenotaalpie"/>
              <w:rFonts w:asciiTheme="minorHAnsi" w:hAnsiTheme="minorHAnsi"/>
              <w:i/>
              <w:sz w:val="22"/>
              <w:szCs w:val="22"/>
              <w:lang w:val="es-CO"/>
            </w:rPr>
            <w:footnoteReference w:id="5"/>
          </w:r>
          <w:r w:rsidR="00B36D61">
            <w:rPr>
              <w:rFonts w:asciiTheme="minorHAnsi" w:hAnsiTheme="minorHAnsi"/>
              <w:i/>
              <w:sz w:val="22"/>
              <w:szCs w:val="22"/>
              <w:lang w:val="es-CO"/>
            </w:rPr>
            <w:t xml:space="preserve">; </w:t>
          </w:r>
          <w:r w:rsidR="00B36D61" w:rsidRPr="00B36D61">
            <w:rPr>
              <w:rFonts w:asciiTheme="minorHAnsi" w:hAnsiTheme="minorHAnsi"/>
              <w:i/>
              <w:sz w:val="22"/>
              <w:szCs w:val="22"/>
              <w:lang w:val="es-CO"/>
            </w:rPr>
            <w:t xml:space="preserve">Contabilidad Simplificada: Modelo de Contabilidad y de </w:t>
          </w:r>
          <w:r w:rsidR="0000032A" w:rsidRPr="00B36D61">
            <w:rPr>
              <w:rFonts w:asciiTheme="minorHAnsi" w:hAnsiTheme="minorHAnsi"/>
              <w:i/>
              <w:sz w:val="22"/>
              <w:szCs w:val="22"/>
              <w:lang w:val="es-CO"/>
            </w:rPr>
            <w:t>Información</w:t>
          </w:r>
          <w:r w:rsidR="00B36D61" w:rsidRPr="00B36D61">
            <w:rPr>
              <w:rFonts w:asciiTheme="minorHAnsi" w:hAnsiTheme="minorHAnsi"/>
              <w:i/>
              <w:sz w:val="22"/>
              <w:szCs w:val="22"/>
              <w:lang w:val="es-CO"/>
            </w:rPr>
            <w:t xml:space="preserve"> Financiera para la Micro, Pequeña y Mediana Empresa</w:t>
          </w:r>
          <w:r w:rsidR="00B36D61">
            <w:rPr>
              <w:rStyle w:val="Refdenotaalpie"/>
              <w:rFonts w:asciiTheme="minorHAnsi" w:hAnsiTheme="minorHAnsi"/>
              <w:i/>
              <w:sz w:val="22"/>
              <w:szCs w:val="22"/>
              <w:lang w:val="es-CO"/>
            </w:rPr>
            <w:footnoteReference w:id="6"/>
          </w:r>
          <w:r w:rsidR="00B36D61" w:rsidRPr="00B36D61">
            <w:rPr>
              <w:rFonts w:asciiTheme="minorHAnsi" w:hAnsiTheme="minorHAnsi"/>
              <w:i/>
              <w:sz w:val="22"/>
              <w:szCs w:val="22"/>
              <w:lang w:val="es-CO"/>
            </w:rPr>
            <w:t xml:space="preserve"> [MIPYME]</w:t>
          </w:r>
          <w:r w:rsidR="007E3C48">
            <w:rPr>
              <w:rFonts w:asciiTheme="minorHAnsi" w:hAnsiTheme="minorHAnsi"/>
              <w:sz w:val="22"/>
              <w:szCs w:val="22"/>
              <w:lang w:val="es-CO"/>
            </w:rPr>
            <w:t>; Marco General de Contabilidad para Pequeñas Empresas y Microempresas</w:t>
          </w:r>
          <w:r w:rsidR="007E3C48">
            <w:rPr>
              <w:rStyle w:val="Refdenotaalpie"/>
              <w:rFonts w:asciiTheme="minorHAnsi" w:hAnsiTheme="minorHAnsi"/>
              <w:sz w:val="22"/>
              <w:szCs w:val="22"/>
              <w:lang w:val="es-CO"/>
            </w:rPr>
            <w:footnoteReference w:id="7"/>
          </w:r>
          <w:r w:rsidR="007E3C48">
            <w:rPr>
              <w:rFonts w:asciiTheme="minorHAnsi" w:hAnsiTheme="minorHAnsi"/>
              <w:sz w:val="22"/>
              <w:szCs w:val="22"/>
              <w:lang w:val="es-CO"/>
            </w:rPr>
            <w:t>.</w:t>
          </w:r>
          <w:r w:rsidR="00721859">
            <w:rPr>
              <w:rFonts w:asciiTheme="minorHAnsi" w:hAnsiTheme="minorHAnsi"/>
              <w:sz w:val="22"/>
              <w:szCs w:val="22"/>
              <w:lang w:val="es-CO"/>
            </w:rPr>
            <w:t xml:space="preserve"> </w:t>
          </w:r>
        </w:p>
        <w:p w:rsidR="00721859" w:rsidRDefault="00721859" w:rsidP="00721859">
          <w:pPr>
            <w:pStyle w:val="Prrafodelista"/>
            <w:rPr>
              <w:rFonts w:asciiTheme="minorHAnsi" w:hAnsiTheme="minorHAnsi"/>
              <w:sz w:val="22"/>
              <w:szCs w:val="22"/>
            </w:rPr>
          </w:pPr>
        </w:p>
        <w:p w:rsidR="00721859" w:rsidRDefault="00721859" w:rsidP="00721859">
          <w:pPr>
            <w:pStyle w:val="Default"/>
            <w:ind w:left="360"/>
            <w:jc w:val="both"/>
            <w:rPr>
              <w:rFonts w:asciiTheme="minorHAnsi" w:hAnsiTheme="minorHAnsi"/>
              <w:sz w:val="22"/>
              <w:szCs w:val="22"/>
              <w:lang w:val="es-CO"/>
            </w:rPr>
          </w:pPr>
          <w:r>
            <w:rPr>
              <w:rFonts w:asciiTheme="minorHAnsi" w:hAnsiTheme="minorHAnsi"/>
              <w:sz w:val="22"/>
              <w:szCs w:val="22"/>
              <w:lang w:val="es-CO"/>
            </w:rPr>
            <w:t xml:space="preserve">En relación con lo anterior, los miembros del CTCP consideraron que por tratarse de normas contables aplicables a las microempresas y a las personas </w:t>
          </w:r>
          <w:r w:rsidR="0069607A">
            <w:rPr>
              <w:rFonts w:asciiTheme="minorHAnsi" w:hAnsiTheme="minorHAnsi"/>
              <w:sz w:val="22"/>
              <w:szCs w:val="22"/>
              <w:lang w:val="es-CO"/>
            </w:rPr>
            <w:t>naturales</w:t>
          </w:r>
          <w:r>
            <w:rPr>
              <w:rFonts w:asciiTheme="minorHAnsi" w:hAnsiTheme="minorHAnsi"/>
              <w:sz w:val="22"/>
              <w:szCs w:val="22"/>
              <w:lang w:val="es-CO"/>
            </w:rPr>
            <w:t xml:space="preserve"> que se formalicen, los requerimientos contables </w:t>
          </w:r>
          <w:r w:rsidR="004A617C">
            <w:rPr>
              <w:rFonts w:asciiTheme="minorHAnsi" w:hAnsiTheme="minorHAnsi"/>
              <w:sz w:val="22"/>
              <w:szCs w:val="22"/>
              <w:lang w:val="es-CO"/>
            </w:rPr>
            <w:t>deberían ser simples y, por lo tanto, muchas de las disposiciones de las NIIF para PYMES no fueron incluidas en su contenido.</w:t>
          </w:r>
        </w:p>
        <w:p w:rsidR="0069612E" w:rsidRPr="00BA4579" w:rsidRDefault="0069612E" w:rsidP="0069612E">
          <w:pPr>
            <w:pStyle w:val="Default"/>
            <w:jc w:val="both"/>
            <w:rPr>
              <w:rFonts w:asciiTheme="minorHAnsi" w:hAnsiTheme="minorHAnsi"/>
              <w:sz w:val="22"/>
              <w:szCs w:val="22"/>
              <w:lang w:val="es-CO"/>
            </w:rPr>
          </w:pPr>
        </w:p>
        <w:p w:rsidR="0069612E" w:rsidRDefault="0069612E" w:rsidP="005C6C92">
          <w:pPr>
            <w:pStyle w:val="Default"/>
            <w:numPr>
              <w:ilvl w:val="0"/>
              <w:numId w:val="2"/>
            </w:numPr>
            <w:jc w:val="both"/>
            <w:rPr>
              <w:rFonts w:asciiTheme="minorHAnsi" w:hAnsiTheme="minorHAnsi"/>
              <w:sz w:val="22"/>
              <w:szCs w:val="22"/>
            </w:rPr>
          </w:pPr>
          <w:r>
            <w:rPr>
              <w:rFonts w:asciiTheme="minorHAnsi" w:hAnsiTheme="minorHAnsi"/>
              <w:sz w:val="22"/>
              <w:szCs w:val="22"/>
            </w:rPr>
            <w:lastRenderedPageBreak/>
            <w:t>Así las cosas, e</w:t>
          </w:r>
          <w:r w:rsidR="00DE0A00">
            <w:rPr>
              <w:rFonts w:asciiTheme="minorHAnsi" w:hAnsiTheme="minorHAnsi"/>
              <w:sz w:val="22"/>
              <w:szCs w:val="22"/>
            </w:rPr>
            <w:t>l pasado 21</w:t>
          </w:r>
          <w:r w:rsidRPr="001E145B">
            <w:rPr>
              <w:rFonts w:asciiTheme="minorHAnsi" w:hAnsiTheme="minorHAnsi"/>
              <w:sz w:val="22"/>
              <w:szCs w:val="22"/>
            </w:rPr>
            <w:t xml:space="preserve"> de diciembre de 2011, el CTCP publicó </w:t>
          </w:r>
          <w:r>
            <w:rPr>
              <w:rFonts w:asciiTheme="minorHAnsi" w:hAnsiTheme="minorHAnsi"/>
              <w:sz w:val="22"/>
              <w:szCs w:val="22"/>
            </w:rPr>
            <w:t>para comentario</w:t>
          </w:r>
          <w:r w:rsidR="00A167B7">
            <w:rPr>
              <w:rFonts w:asciiTheme="minorHAnsi" w:hAnsiTheme="minorHAnsi"/>
              <w:sz w:val="22"/>
              <w:szCs w:val="22"/>
            </w:rPr>
            <w:t xml:space="preserve">s </w:t>
          </w:r>
          <w:r>
            <w:rPr>
              <w:rFonts w:asciiTheme="minorHAnsi" w:hAnsiTheme="minorHAnsi"/>
              <w:sz w:val="22"/>
              <w:szCs w:val="22"/>
            </w:rPr>
            <w:t xml:space="preserve">un </w:t>
          </w:r>
          <w:r w:rsidRPr="001E145B">
            <w:rPr>
              <w:rFonts w:asciiTheme="minorHAnsi" w:hAnsiTheme="minorHAnsi"/>
              <w:sz w:val="22"/>
              <w:szCs w:val="22"/>
            </w:rPr>
            <w:t>pro</w:t>
          </w:r>
          <w:r>
            <w:rPr>
              <w:rFonts w:asciiTheme="minorHAnsi" w:hAnsiTheme="minorHAnsi"/>
              <w:sz w:val="22"/>
              <w:szCs w:val="22"/>
            </w:rPr>
            <w:t xml:space="preserve">yecto de norma de información financiera para </w:t>
          </w:r>
          <w:r w:rsidR="00F43D90">
            <w:rPr>
              <w:rFonts w:asciiTheme="minorHAnsi" w:hAnsiTheme="minorHAnsi"/>
              <w:sz w:val="22"/>
              <w:szCs w:val="22"/>
            </w:rPr>
            <w:t xml:space="preserve">las </w:t>
          </w:r>
          <w:r>
            <w:rPr>
              <w:rFonts w:asciiTheme="minorHAnsi" w:hAnsiTheme="minorHAnsi"/>
              <w:sz w:val="22"/>
              <w:szCs w:val="22"/>
            </w:rPr>
            <w:t xml:space="preserve">microempresas. </w:t>
          </w:r>
          <w:r w:rsidRPr="002603B8">
            <w:rPr>
              <w:rFonts w:asciiTheme="minorHAnsi" w:hAnsiTheme="minorHAnsi"/>
              <w:sz w:val="22"/>
              <w:szCs w:val="22"/>
            </w:rPr>
            <w:t>El objetivo de</w:t>
          </w:r>
          <w:r>
            <w:rPr>
              <w:rFonts w:asciiTheme="minorHAnsi" w:hAnsiTheme="minorHAnsi"/>
              <w:sz w:val="22"/>
              <w:szCs w:val="22"/>
            </w:rPr>
            <w:t xml:space="preserve">l proyecto </w:t>
          </w:r>
          <w:r w:rsidRPr="002603B8">
            <w:rPr>
              <w:rFonts w:asciiTheme="minorHAnsi" w:hAnsiTheme="minorHAnsi"/>
              <w:sz w:val="22"/>
              <w:szCs w:val="22"/>
            </w:rPr>
            <w:t xml:space="preserve"> </w:t>
          </w:r>
          <w:r w:rsidR="00F43D90">
            <w:rPr>
              <w:rFonts w:asciiTheme="minorHAnsi" w:hAnsiTheme="minorHAnsi"/>
              <w:sz w:val="22"/>
              <w:szCs w:val="22"/>
            </w:rPr>
            <w:t>fue</w:t>
          </w:r>
          <w:r>
            <w:rPr>
              <w:rFonts w:asciiTheme="minorHAnsi" w:hAnsiTheme="minorHAnsi"/>
              <w:b/>
              <w:sz w:val="22"/>
              <w:szCs w:val="22"/>
            </w:rPr>
            <w:t xml:space="preserve"> </w:t>
          </w:r>
          <w:r w:rsidRPr="001E145B">
            <w:rPr>
              <w:rFonts w:asciiTheme="minorHAnsi" w:hAnsiTheme="minorHAnsi"/>
              <w:sz w:val="22"/>
              <w:szCs w:val="22"/>
            </w:rPr>
            <w:t>propone</w:t>
          </w:r>
          <w:r>
            <w:rPr>
              <w:rFonts w:asciiTheme="minorHAnsi" w:hAnsiTheme="minorHAnsi"/>
              <w:sz w:val="22"/>
              <w:szCs w:val="22"/>
            </w:rPr>
            <w:t xml:space="preserve">r ante el público interesado una </w:t>
          </w:r>
          <w:r w:rsidR="009E5D6E">
            <w:rPr>
              <w:rFonts w:asciiTheme="minorHAnsi" w:hAnsiTheme="minorHAnsi"/>
              <w:sz w:val="22"/>
              <w:szCs w:val="22"/>
            </w:rPr>
            <w:t xml:space="preserve">norma de </w:t>
          </w:r>
          <w:r w:rsidRPr="001E145B">
            <w:rPr>
              <w:rFonts w:asciiTheme="minorHAnsi" w:hAnsiTheme="minorHAnsi"/>
              <w:sz w:val="22"/>
              <w:szCs w:val="22"/>
            </w:rPr>
            <w:t>contabilidad simplificada</w:t>
          </w:r>
          <w:r>
            <w:rPr>
              <w:rFonts w:asciiTheme="minorHAnsi" w:hAnsiTheme="minorHAnsi"/>
              <w:sz w:val="22"/>
              <w:szCs w:val="22"/>
            </w:rPr>
            <w:t>, que fuera adecuad</w:t>
          </w:r>
          <w:r w:rsidR="00A167B7">
            <w:rPr>
              <w:rFonts w:asciiTheme="minorHAnsi" w:hAnsiTheme="minorHAnsi"/>
              <w:sz w:val="22"/>
              <w:szCs w:val="22"/>
            </w:rPr>
            <w:t>a</w:t>
          </w:r>
          <w:r>
            <w:rPr>
              <w:rFonts w:asciiTheme="minorHAnsi" w:hAnsiTheme="minorHAnsi"/>
              <w:sz w:val="22"/>
              <w:szCs w:val="22"/>
            </w:rPr>
            <w:t xml:space="preserve"> a las necesidades de las entidades clasificadas en el grupo tres</w:t>
          </w:r>
          <w:r w:rsidR="00F14B18">
            <w:rPr>
              <w:rFonts w:asciiTheme="minorHAnsi" w:hAnsiTheme="minorHAnsi"/>
              <w:sz w:val="22"/>
              <w:szCs w:val="22"/>
            </w:rPr>
            <w:t xml:space="preserve"> </w:t>
          </w:r>
          <w:r w:rsidR="00F43D90">
            <w:rPr>
              <w:rFonts w:asciiTheme="minorHAnsi" w:hAnsiTheme="minorHAnsi"/>
              <w:sz w:val="22"/>
              <w:szCs w:val="22"/>
            </w:rPr>
            <w:t xml:space="preserve">de acuerdo con </w:t>
          </w:r>
          <w:r w:rsidR="00F14B18">
            <w:rPr>
              <w:rFonts w:asciiTheme="minorHAnsi" w:hAnsiTheme="minorHAnsi"/>
              <w:sz w:val="22"/>
              <w:szCs w:val="22"/>
            </w:rPr>
            <w:t>el documento de</w:t>
          </w:r>
          <w:r w:rsidR="00843F43">
            <w:rPr>
              <w:rFonts w:asciiTheme="minorHAnsi" w:hAnsiTheme="minorHAnsi"/>
              <w:sz w:val="22"/>
              <w:szCs w:val="22"/>
            </w:rPr>
            <w:t>l</w:t>
          </w:r>
          <w:r w:rsidR="00F14B18">
            <w:rPr>
              <w:rFonts w:asciiTheme="minorHAnsi" w:hAnsiTheme="minorHAnsi"/>
              <w:sz w:val="22"/>
              <w:szCs w:val="22"/>
            </w:rPr>
            <w:t xml:space="preserve"> Direccionamiento E</w:t>
          </w:r>
          <w:r w:rsidR="00BA4579">
            <w:rPr>
              <w:rFonts w:asciiTheme="minorHAnsi" w:hAnsiTheme="minorHAnsi"/>
              <w:sz w:val="22"/>
              <w:szCs w:val="22"/>
            </w:rPr>
            <w:t>stratégico de fecha</w:t>
          </w:r>
          <w:r w:rsidR="008A69A2">
            <w:rPr>
              <w:rFonts w:asciiTheme="minorHAnsi" w:hAnsiTheme="minorHAnsi"/>
              <w:sz w:val="22"/>
              <w:szCs w:val="22"/>
            </w:rPr>
            <w:t xml:space="preserve"> julio 16</w:t>
          </w:r>
          <w:r w:rsidR="004F4070">
            <w:rPr>
              <w:rFonts w:asciiTheme="minorHAnsi" w:hAnsiTheme="minorHAnsi"/>
              <w:sz w:val="22"/>
              <w:szCs w:val="22"/>
            </w:rPr>
            <w:t xml:space="preserve"> de 2012</w:t>
          </w:r>
          <w:r>
            <w:rPr>
              <w:rFonts w:asciiTheme="minorHAnsi" w:hAnsiTheme="minorHAnsi"/>
              <w:sz w:val="22"/>
              <w:szCs w:val="22"/>
            </w:rPr>
            <w:t xml:space="preserve">, </w:t>
          </w:r>
          <w:r w:rsidR="00903FB4">
            <w:rPr>
              <w:rFonts w:asciiTheme="minorHAnsi" w:hAnsiTheme="minorHAnsi"/>
              <w:sz w:val="22"/>
              <w:szCs w:val="22"/>
            </w:rPr>
            <w:t xml:space="preserve">elaborado por el CTCP. </w:t>
          </w:r>
        </w:p>
        <w:p w:rsidR="0069612E" w:rsidRDefault="0069612E" w:rsidP="00AA6335">
          <w:pPr>
            <w:pStyle w:val="Default"/>
            <w:jc w:val="both"/>
            <w:rPr>
              <w:rFonts w:asciiTheme="minorHAnsi" w:hAnsiTheme="minorHAnsi"/>
              <w:sz w:val="22"/>
              <w:szCs w:val="22"/>
            </w:rPr>
          </w:pPr>
        </w:p>
        <w:p w:rsidR="0069612E" w:rsidRDefault="0069612E" w:rsidP="005C6C92">
          <w:pPr>
            <w:pStyle w:val="Default"/>
            <w:numPr>
              <w:ilvl w:val="0"/>
              <w:numId w:val="2"/>
            </w:numPr>
            <w:jc w:val="both"/>
            <w:rPr>
              <w:rFonts w:asciiTheme="minorHAnsi" w:hAnsiTheme="minorHAnsi"/>
              <w:sz w:val="22"/>
              <w:szCs w:val="22"/>
            </w:rPr>
          </w:pPr>
          <w:r>
            <w:rPr>
              <w:rFonts w:asciiTheme="minorHAnsi" w:hAnsiTheme="minorHAnsi"/>
              <w:sz w:val="22"/>
              <w:szCs w:val="22"/>
            </w:rPr>
            <w:t>Sobre la propuesta antes expuesta, el CTCP recibió comentarios hasta el 31 de marzo de 2012.</w:t>
          </w:r>
        </w:p>
        <w:p w:rsidR="00AA6335" w:rsidRDefault="00AA6335" w:rsidP="00AA6335">
          <w:pPr>
            <w:pStyle w:val="Prrafodelista"/>
            <w:rPr>
              <w:rFonts w:asciiTheme="minorHAnsi" w:hAnsiTheme="minorHAnsi"/>
              <w:sz w:val="22"/>
              <w:szCs w:val="22"/>
            </w:rPr>
          </w:pPr>
        </w:p>
        <w:p w:rsidR="00AA6335" w:rsidRDefault="008A69A2" w:rsidP="00AA6335">
          <w:pPr>
            <w:pStyle w:val="Default"/>
            <w:numPr>
              <w:ilvl w:val="0"/>
              <w:numId w:val="2"/>
            </w:numPr>
            <w:jc w:val="both"/>
            <w:rPr>
              <w:rFonts w:asciiTheme="minorHAnsi" w:hAnsiTheme="minorHAnsi"/>
              <w:sz w:val="22"/>
              <w:szCs w:val="22"/>
            </w:rPr>
          </w:pPr>
          <w:r>
            <w:rPr>
              <w:rFonts w:asciiTheme="minorHAnsi" w:hAnsiTheme="minorHAnsi"/>
              <w:sz w:val="22"/>
              <w:szCs w:val="22"/>
            </w:rPr>
            <w:t xml:space="preserve">Adicional a lo anterior, </w:t>
          </w:r>
          <w:r w:rsidR="00F65A38">
            <w:rPr>
              <w:rFonts w:asciiTheme="minorHAnsi" w:hAnsiTheme="minorHAnsi"/>
              <w:sz w:val="22"/>
              <w:szCs w:val="22"/>
            </w:rPr>
            <w:t>el</w:t>
          </w:r>
          <w:r w:rsidR="00F14B18">
            <w:rPr>
              <w:rFonts w:asciiTheme="minorHAnsi" w:hAnsiTheme="minorHAnsi"/>
              <w:sz w:val="22"/>
              <w:szCs w:val="22"/>
            </w:rPr>
            <w:t xml:space="preserve"> CTCP </w:t>
          </w:r>
          <w:r w:rsidR="00AA6335">
            <w:rPr>
              <w:rFonts w:asciiTheme="minorHAnsi" w:hAnsiTheme="minorHAnsi"/>
              <w:sz w:val="22"/>
              <w:szCs w:val="22"/>
            </w:rPr>
            <w:t>envi</w:t>
          </w:r>
          <w:r w:rsidR="00F14B18">
            <w:rPr>
              <w:rFonts w:asciiTheme="minorHAnsi" w:hAnsiTheme="minorHAnsi"/>
              <w:sz w:val="22"/>
              <w:szCs w:val="22"/>
            </w:rPr>
            <w:t>ó</w:t>
          </w:r>
          <w:r w:rsidR="00AA6335">
            <w:rPr>
              <w:rFonts w:asciiTheme="minorHAnsi" w:hAnsiTheme="minorHAnsi"/>
              <w:sz w:val="22"/>
              <w:szCs w:val="22"/>
            </w:rPr>
            <w:t xml:space="preserve"> comunicaciones a los organismos encargados de la política económica y a los organismos de control y vigilancia del país,</w:t>
          </w:r>
          <w:r w:rsidR="00843F43">
            <w:rPr>
              <w:rFonts w:asciiTheme="minorHAnsi" w:hAnsiTheme="minorHAnsi"/>
              <w:sz w:val="22"/>
              <w:szCs w:val="22"/>
            </w:rPr>
            <w:t xml:space="preserve"> a la DIAN,</w:t>
          </w:r>
          <w:r w:rsidR="00AA6335">
            <w:rPr>
              <w:rFonts w:asciiTheme="minorHAnsi" w:hAnsiTheme="minorHAnsi"/>
              <w:sz w:val="22"/>
              <w:szCs w:val="22"/>
            </w:rPr>
            <w:t xml:space="preserve"> a fin de conocer </w:t>
          </w:r>
          <w:r>
            <w:rPr>
              <w:rFonts w:asciiTheme="minorHAnsi" w:hAnsiTheme="minorHAnsi"/>
              <w:sz w:val="22"/>
              <w:szCs w:val="22"/>
            </w:rPr>
            <w:t>las recomendaciones</w:t>
          </w:r>
          <w:r w:rsidR="00F65A38">
            <w:rPr>
              <w:rFonts w:asciiTheme="minorHAnsi" w:hAnsiTheme="minorHAnsi"/>
              <w:sz w:val="22"/>
              <w:szCs w:val="22"/>
            </w:rPr>
            <w:t xml:space="preserve"> producto</w:t>
          </w:r>
          <w:r>
            <w:rPr>
              <w:rFonts w:asciiTheme="minorHAnsi" w:hAnsiTheme="minorHAnsi"/>
              <w:sz w:val="22"/>
              <w:szCs w:val="22"/>
            </w:rPr>
            <w:t xml:space="preserve"> del análisis de los impactos, así como los </w:t>
          </w:r>
          <w:r w:rsidR="00AA6335">
            <w:rPr>
              <w:rFonts w:asciiTheme="minorHAnsi" w:hAnsiTheme="minorHAnsi"/>
              <w:sz w:val="22"/>
              <w:szCs w:val="22"/>
            </w:rPr>
            <w:t>comentarios</w:t>
          </w:r>
          <w:r>
            <w:rPr>
              <w:rFonts w:asciiTheme="minorHAnsi" w:hAnsiTheme="minorHAnsi"/>
              <w:sz w:val="22"/>
              <w:szCs w:val="22"/>
            </w:rPr>
            <w:t xml:space="preserve"> relacionados con </w:t>
          </w:r>
          <w:r w:rsidR="00AA6335">
            <w:rPr>
              <w:rFonts w:asciiTheme="minorHAnsi" w:hAnsiTheme="minorHAnsi"/>
              <w:sz w:val="22"/>
              <w:szCs w:val="22"/>
            </w:rPr>
            <w:t xml:space="preserve">el proyecto de norma de información financiera para </w:t>
          </w:r>
          <w:r w:rsidR="00843F43">
            <w:rPr>
              <w:rFonts w:asciiTheme="minorHAnsi" w:hAnsiTheme="minorHAnsi"/>
              <w:sz w:val="22"/>
              <w:szCs w:val="22"/>
            </w:rPr>
            <w:t xml:space="preserve">las </w:t>
          </w:r>
          <w:r w:rsidR="00AA6335">
            <w:rPr>
              <w:rFonts w:asciiTheme="minorHAnsi" w:hAnsiTheme="minorHAnsi"/>
              <w:sz w:val="22"/>
              <w:szCs w:val="22"/>
            </w:rPr>
            <w:t>microempresas, y para tal efecto se dio como plazo el 31 de agosto del año en curso.</w:t>
          </w:r>
        </w:p>
        <w:p w:rsidR="00AA6335" w:rsidRDefault="00AA6335" w:rsidP="00AA6335">
          <w:pPr>
            <w:pStyle w:val="Prrafodelista"/>
            <w:rPr>
              <w:rFonts w:asciiTheme="minorHAnsi" w:hAnsiTheme="minorHAnsi"/>
              <w:sz w:val="22"/>
              <w:szCs w:val="22"/>
            </w:rPr>
          </w:pPr>
        </w:p>
        <w:p w:rsidR="00AA6335" w:rsidRPr="00AA6335" w:rsidRDefault="00AA6335" w:rsidP="00AA6335">
          <w:pPr>
            <w:pStyle w:val="Default"/>
            <w:numPr>
              <w:ilvl w:val="0"/>
              <w:numId w:val="2"/>
            </w:numPr>
            <w:jc w:val="both"/>
            <w:rPr>
              <w:rFonts w:asciiTheme="minorHAnsi" w:hAnsiTheme="minorHAnsi"/>
              <w:sz w:val="22"/>
              <w:szCs w:val="22"/>
            </w:rPr>
          </w:pPr>
          <w:r>
            <w:rPr>
              <w:rFonts w:asciiTheme="minorHAnsi" w:hAnsiTheme="minorHAnsi"/>
              <w:sz w:val="22"/>
              <w:szCs w:val="22"/>
            </w:rPr>
            <w:t>De las comunicaciones referidas en el párrafo</w:t>
          </w:r>
          <w:r w:rsidR="00732A1C">
            <w:rPr>
              <w:rFonts w:asciiTheme="minorHAnsi" w:hAnsiTheme="minorHAnsi"/>
              <w:sz w:val="22"/>
              <w:szCs w:val="22"/>
            </w:rPr>
            <w:t xml:space="preserve"> anterior</w:t>
          </w:r>
          <w:r>
            <w:rPr>
              <w:rFonts w:asciiTheme="minorHAnsi" w:hAnsiTheme="minorHAnsi"/>
              <w:sz w:val="22"/>
              <w:szCs w:val="22"/>
            </w:rPr>
            <w:t>, se recibi</w:t>
          </w:r>
          <w:r w:rsidR="00590983">
            <w:rPr>
              <w:rFonts w:asciiTheme="minorHAnsi" w:hAnsiTheme="minorHAnsi"/>
              <w:sz w:val="22"/>
              <w:szCs w:val="22"/>
            </w:rPr>
            <w:t>eron</w:t>
          </w:r>
          <w:r>
            <w:rPr>
              <w:rFonts w:asciiTheme="minorHAnsi" w:hAnsiTheme="minorHAnsi"/>
              <w:sz w:val="22"/>
              <w:szCs w:val="22"/>
            </w:rPr>
            <w:t>, el 5</w:t>
          </w:r>
          <w:r w:rsidR="00590983">
            <w:rPr>
              <w:rFonts w:asciiTheme="minorHAnsi" w:hAnsiTheme="minorHAnsi"/>
              <w:sz w:val="22"/>
              <w:szCs w:val="22"/>
            </w:rPr>
            <w:t xml:space="preserve"> y 11</w:t>
          </w:r>
          <w:r>
            <w:rPr>
              <w:rFonts w:asciiTheme="minorHAnsi" w:hAnsiTheme="minorHAnsi"/>
              <w:sz w:val="22"/>
              <w:szCs w:val="22"/>
            </w:rPr>
            <w:t xml:space="preserve"> de septiembre de 2012,</w:t>
          </w:r>
          <w:r w:rsidR="00590983">
            <w:rPr>
              <w:rFonts w:asciiTheme="minorHAnsi" w:hAnsiTheme="minorHAnsi"/>
              <w:sz w:val="22"/>
              <w:szCs w:val="22"/>
            </w:rPr>
            <w:t xml:space="preserve"> comunicaciones </w:t>
          </w:r>
          <w:r>
            <w:rPr>
              <w:rFonts w:asciiTheme="minorHAnsi" w:hAnsiTheme="minorHAnsi"/>
              <w:sz w:val="22"/>
              <w:szCs w:val="22"/>
            </w:rPr>
            <w:t>remitida</w:t>
          </w:r>
          <w:r w:rsidR="00590983">
            <w:rPr>
              <w:rFonts w:asciiTheme="minorHAnsi" w:hAnsiTheme="minorHAnsi"/>
              <w:sz w:val="22"/>
              <w:szCs w:val="22"/>
            </w:rPr>
            <w:t>s</w:t>
          </w:r>
          <w:r>
            <w:rPr>
              <w:rFonts w:asciiTheme="minorHAnsi" w:hAnsiTheme="minorHAnsi"/>
              <w:sz w:val="22"/>
              <w:szCs w:val="22"/>
            </w:rPr>
            <w:t xml:space="preserve"> por la Superintendencia de Sociedades </w:t>
          </w:r>
          <w:r w:rsidR="00590983">
            <w:rPr>
              <w:rFonts w:asciiTheme="minorHAnsi" w:hAnsiTheme="minorHAnsi"/>
              <w:sz w:val="22"/>
              <w:szCs w:val="22"/>
            </w:rPr>
            <w:t xml:space="preserve">y Superintendencia de Servicios Públicos Domiciliarios, respectivamente, </w:t>
          </w:r>
          <w:r>
            <w:rPr>
              <w:rFonts w:asciiTheme="minorHAnsi" w:hAnsiTheme="minorHAnsi"/>
              <w:sz w:val="22"/>
              <w:szCs w:val="22"/>
            </w:rPr>
            <w:t>con comentarios de carácter general y particular, la</w:t>
          </w:r>
          <w:r w:rsidR="00590983">
            <w:rPr>
              <w:rFonts w:asciiTheme="minorHAnsi" w:hAnsiTheme="minorHAnsi"/>
              <w:sz w:val="22"/>
              <w:szCs w:val="22"/>
            </w:rPr>
            <w:t>s</w:t>
          </w:r>
          <w:r>
            <w:rPr>
              <w:rFonts w:asciiTheme="minorHAnsi" w:hAnsiTheme="minorHAnsi"/>
              <w:sz w:val="22"/>
              <w:szCs w:val="22"/>
            </w:rPr>
            <w:t xml:space="preserve"> </w:t>
          </w:r>
          <w:r w:rsidR="00590983">
            <w:rPr>
              <w:rFonts w:asciiTheme="minorHAnsi" w:hAnsiTheme="minorHAnsi"/>
              <w:sz w:val="22"/>
              <w:szCs w:val="22"/>
            </w:rPr>
            <w:t>cuales</w:t>
          </w:r>
          <w:r>
            <w:rPr>
              <w:rFonts w:asciiTheme="minorHAnsi" w:hAnsiTheme="minorHAnsi"/>
              <w:sz w:val="22"/>
              <w:szCs w:val="22"/>
            </w:rPr>
            <w:t>, aunque fue</w:t>
          </w:r>
          <w:r w:rsidR="00590983">
            <w:rPr>
              <w:rFonts w:asciiTheme="minorHAnsi" w:hAnsiTheme="minorHAnsi"/>
              <w:sz w:val="22"/>
              <w:szCs w:val="22"/>
            </w:rPr>
            <w:t>ron</w:t>
          </w:r>
          <w:r>
            <w:rPr>
              <w:rFonts w:asciiTheme="minorHAnsi" w:hAnsiTheme="minorHAnsi"/>
              <w:sz w:val="22"/>
              <w:szCs w:val="22"/>
            </w:rPr>
            <w:t xml:space="preserve"> recibida</w:t>
          </w:r>
          <w:r w:rsidR="00590983">
            <w:rPr>
              <w:rFonts w:asciiTheme="minorHAnsi" w:hAnsiTheme="minorHAnsi"/>
              <w:sz w:val="22"/>
              <w:szCs w:val="22"/>
            </w:rPr>
            <w:t>s</w:t>
          </w:r>
          <w:r>
            <w:rPr>
              <w:rFonts w:asciiTheme="minorHAnsi" w:hAnsiTheme="minorHAnsi"/>
              <w:sz w:val="22"/>
              <w:szCs w:val="22"/>
            </w:rPr>
            <w:t xml:space="preserve"> con posterioridad a la fecha limite fijada por el CTCP, se incluy</w:t>
          </w:r>
          <w:r w:rsidR="00590983">
            <w:rPr>
              <w:rFonts w:asciiTheme="minorHAnsi" w:hAnsiTheme="minorHAnsi"/>
              <w:sz w:val="22"/>
              <w:szCs w:val="22"/>
            </w:rPr>
            <w:t>eron</w:t>
          </w:r>
          <w:r>
            <w:rPr>
              <w:rFonts w:asciiTheme="minorHAnsi" w:hAnsiTheme="minorHAnsi"/>
              <w:sz w:val="22"/>
              <w:szCs w:val="22"/>
            </w:rPr>
            <w:t xml:space="preserve"> dentro del presente documento en consideración a la importancia de</w:t>
          </w:r>
          <w:r w:rsidR="00590983">
            <w:rPr>
              <w:rFonts w:asciiTheme="minorHAnsi" w:hAnsiTheme="minorHAnsi"/>
              <w:sz w:val="22"/>
              <w:szCs w:val="22"/>
            </w:rPr>
            <w:t xml:space="preserve"> los </w:t>
          </w:r>
          <w:r>
            <w:rPr>
              <w:rFonts w:asciiTheme="minorHAnsi" w:hAnsiTheme="minorHAnsi"/>
              <w:sz w:val="22"/>
              <w:szCs w:val="22"/>
            </w:rPr>
            <w:t>organismo</w:t>
          </w:r>
          <w:r w:rsidR="00590983">
            <w:rPr>
              <w:rFonts w:asciiTheme="minorHAnsi" w:hAnsiTheme="minorHAnsi"/>
              <w:sz w:val="22"/>
              <w:szCs w:val="22"/>
            </w:rPr>
            <w:t>s</w:t>
          </w:r>
          <w:r>
            <w:rPr>
              <w:rFonts w:asciiTheme="minorHAnsi" w:hAnsiTheme="minorHAnsi"/>
              <w:sz w:val="22"/>
              <w:szCs w:val="22"/>
            </w:rPr>
            <w:t xml:space="preserve"> que la</w:t>
          </w:r>
          <w:r w:rsidR="00590983">
            <w:rPr>
              <w:rFonts w:asciiTheme="minorHAnsi" w:hAnsiTheme="minorHAnsi"/>
              <w:sz w:val="22"/>
              <w:szCs w:val="22"/>
            </w:rPr>
            <w:t>s</w:t>
          </w:r>
          <w:r>
            <w:rPr>
              <w:rFonts w:asciiTheme="minorHAnsi" w:hAnsiTheme="minorHAnsi"/>
              <w:sz w:val="22"/>
              <w:szCs w:val="22"/>
            </w:rPr>
            <w:t xml:space="preserve"> remitía</w:t>
          </w:r>
          <w:r w:rsidR="00590983">
            <w:rPr>
              <w:rFonts w:asciiTheme="minorHAnsi" w:hAnsiTheme="minorHAnsi"/>
              <w:sz w:val="22"/>
              <w:szCs w:val="22"/>
            </w:rPr>
            <w:t>n</w:t>
          </w:r>
          <w:r>
            <w:rPr>
              <w:rFonts w:asciiTheme="minorHAnsi" w:hAnsiTheme="minorHAnsi"/>
              <w:sz w:val="22"/>
              <w:szCs w:val="22"/>
            </w:rPr>
            <w:t xml:space="preserve">. </w:t>
          </w:r>
        </w:p>
        <w:p w:rsidR="0069612E" w:rsidRDefault="0069612E" w:rsidP="0069612E">
          <w:pPr>
            <w:pStyle w:val="Default"/>
            <w:jc w:val="both"/>
            <w:rPr>
              <w:rFonts w:asciiTheme="minorHAnsi" w:hAnsiTheme="minorHAnsi"/>
              <w:b/>
              <w:sz w:val="22"/>
              <w:szCs w:val="22"/>
            </w:rPr>
          </w:pPr>
        </w:p>
        <w:p w:rsidR="0069612E" w:rsidRDefault="0069612E" w:rsidP="0069612E">
          <w:pPr>
            <w:pStyle w:val="Default"/>
            <w:jc w:val="both"/>
            <w:rPr>
              <w:rFonts w:asciiTheme="minorHAnsi" w:hAnsiTheme="minorHAnsi"/>
              <w:b/>
              <w:sz w:val="22"/>
              <w:szCs w:val="22"/>
            </w:rPr>
          </w:pPr>
          <w:r w:rsidRPr="00BA19A0">
            <w:rPr>
              <w:rFonts w:asciiTheme="minorHAnsi" w:hAnsiTheme="minorHAnsi"/>
              <w:b/>
              <w:sz w:val="22"/>
              <w:szCs w:val="22"/>
            </w:rPr>
            <w:t xml:space="preserve">Comentarios </w:t>
          </w:r>
          <w:r>
            <w:rPr>
              <w:rFonts w:asciiTheme="minorHAnsi" w:hAnsiTheme="minorHAnsi"/>
              <w:b/>
              <w:sz w:val="22"/>
              <w:szCs w:val="22"/>
            </w:rPr>
            <w:t xml:space="preserve">de la opinión pública sobre el documento: </w:t>
          </w:r>
          <w:r w:rsidR="00903FB4">
            <w:rPr>
              <w:rFonts w:asciiTheme="minorHAnsi" w:hAnsiTheme="minorHAnsi"/>
              <w:b/>
              <w:sz w:val="22"/>
              <w:szCs w:val="22"/>
            </w:rPr>
            <w:t>“</w:t>
          </w:r>
          <w:r w:rsidRPr="002256BF">
            <w:rPr>
              <w:rFonts w:asciiTheme="minorHAnsi" w:hAnsiTheme="minorHAnsi"/>
              <w:b/>
              <w:sz w:val="22"/>
              <w:szCs w:val="22"/>
            </w:rPr>
            <w:t>Pro</w:t>
          </w:r>
          <w:r w:rsidR="00903FB4">
            <w:rPr>
              <w:rFonts w:asciiTheme="minorHAnsi" w:hAnsiTheme="minorHAnsi"/>
              <w:b/>
              <w:sz w:val="22"/>
              <w:szCs w:val="22"/>
            </w:rPr>
            <w:t>yecto de Norma de Información Financiera para M</w:t>
          </w:r>
          <w:r>
            <w:rPr>
              <w:rFonts w:asciiTheme="minorHAnsi" w:hAnsiTheme="minorHAnsi"/>
              <w:b/>
              <w:sz w:val="22"/>
              <w:szCs w:val="22"/>
            </w:rPr>
            <w:t>icroempresas</w:t>
          </w:r>
          <w:r w:rsidR="00903FB4">
            <w:rPr>
              <w:rFonts w:asciiTheme="minorHAnsi" w:hAnsiTheme="minorHAnsi"/>
              <w:b/>
              <w:sz w:val="22"/>
              <w:szCs w:val="22"/>
            </w:rPr>
            <w:t>”</w:t>
          </w:r>
          <w:r w:rsidRPr="002256BF">
            <w:rPr>
              <w:rFonts w:asciiTheme="minorHAnsi" w:hAnsiTheme="minorHAnsi"/>
              <w:b/>
              <w:sz w:val="22"/>
              <w:szCs w:val="22"/>
            </w:rPr>
            <w:t>,</w:t>
          </w:r>
          <w:r>
            <w:rPr>
              <w:rFonts w:asciiTheme="minorHAnsi" w:hAnsiTheme="minorHAnsi"/>
              <w:b/>
              <w:sz w:val="22"/>
              <w:szCs w:val="22"/>
            </w:rPr>
            <w:t xml:space="preserve"> publicado en</w:t>
          </w:r>
          <w:r w:rsidRPr="002256BF">
            <w:rPr>
              <w:rFonts w:asciiTheme="minorHAnsi" w:hAnsiTheme="minorHAnsi"/>
              <w:b/>
              <w:sz w:val="22"/>
              <w:szCs w:val="22"/>
            </w:rPr>
            <w:t xml:space="preserve"> diciembre de 2011</w:t>
          </w:r>
          <w:r>
            <w:rPr>
              <w:rFonts w:asciiTheme="minorHAnsi" w:hAnsiTheme="minorHAnsi"/>
              <w:b/>
              <w:sz w:val="22"/>
              <w:szCs w:val="22"/>
            </w:rPr>
            <w:t xml:space="preserve">. </w:t>
          </w:r>
        </w:p>
        <w:p w:rsidR="0069612E" w:rsidRDefault="0069612E" w:rsidP="0069612E">
          <w:pPr>
            <w:pStyle w:val="Default"/>
            <w:jc w:val="both"/>
            <w:rPr>
              <w:rFonts w:asciiTheme="minorHAnsi" w:hAnsiTheme="minorHAnsi"/>
              <w:b/>
              <w:sz w:val="22"/>
              <w:szCs w:val="22"/>
            </w:rPr>
          </w:pPr>
        </w:p>
        <w:p w:rsidR="0069612E" w:rsidRDefault="006D308D" w:rsidP="005C6C92">
          <w:pPr>
            <w:pStyle w:val="Default"/>
            <w:numPr>
              <w:ilvl w:val="0"/>
              <w:numId w:val="2"/>
            </w:numPr>
            <w:jc w:val="both"/>
            <w:rPr>
              <w:rFonts w:asciiTheme="minorHAnsi" w:hAnsiTheme="minorHAnsi"/>
              <w:sz w:val="22"/>
              <w:szCs w:val="22"/>
            </w:rPr>
          </w:pPr>
          <w:r>
            <w:rPr>
              <w:rFonts w:asciiTheme="minorHAnsi" w:hAnsiTheme="minorHAnsi"/>
              <w:sz w:val="22"/>
              <w:szCs w:val="22"/>
            </w:rPr>
            <w:t>El CTCP recibió 18</w:t>
          </w:r>
          <w:r w:rsidR="00164470">
            <w:rPr>
              <w:rFonts w:asciiTheme="minorHAnsi" w:hAnsiTheme="minorHAnsi"/>
              <w:sz w:val="22"/>
              <w:szCs w:val="22"/>
            </w:rPr>
            <w:t xml:space="preserve"> comunicaciones</w:t>
          </w:r>
          <w:r w:rsidR="00903FB4">
            <w:rPr>
              <w:rFonts w:asciiTheme="minorHAnsi" w:hAnsiTheme="minorHAnsi"/>
              <w:sz w:val="22"/>
              <w:szCs w:val="22"/>
            </w:rPr>
            <w:t xml:space="preserve"> relacionada</w:t>
          </w:r>
          <w:r w:rsidR="0069612E">
            <w:rPr>
              <w:rFonts w:asciiTheme="minorHAnsi" w:hAnsiTheme="minorHAnsi"/>
              <w:sz w:val="22"/>
              <w:szCs w:val="22"/>
            </w:rPr>
            <w:t xml:space="preserve">s con el </w:t>
          </w:r>
          <w:r w:rsidR="0069612E" w:rsidRPr="001E145B">
            <w:rPr>
              <w:rFonts w:asciiTheme="minorHAnsi" w:hAnsiTheme="minorHAnsi"/>
              <w:sz w:val="22"/>
              <w:szCs w:val="22"/>
            </w:rPr>
            <w:t>pro</w:t>
          </w:r>
          <w:r w:rsidR="00903FB4">
            <w:rPr>
              <w:rFonts w:asciiTheme="minorHAnsi" w:hAnsiTheme="minorHAnsi"/>
              <w:sz w:val="22"/>
              <w:szCs w:val="22"/>
            </w:rPr>
            <w:t>yecto de norma</w:t>
          </w:r>
          <w:r w:rsidR="0069612E" w:rsidRPr="001F1DCC">
            <w:rPr>
              <w:rFonts w:asciiTheme="minorHAnsi" w:hAnsiTheme="minorHAnsi"/>
              <w:sz w:val="22"/>
              <w:szCs w:val="22"/>
            </w:rPr>
            <w:t>.</w:t>
          </w:r>
          <w:r w:rsidR="0069612E">
            <w:rPr>
              <w:rFonts w:asciiTheme="minorHAnsi" w:hAnsiTheme="minorHAnsi"/>
              <w:sz w:val="22"/>
              <w:szCs w:val="22"/>
            </w:rPr>
            <w:t xml:space="preserve"> Todos lo</w:t>
          </w:r>
          <w:r w:rsidR="0069612E" w:rsidRPr="00A10C09">
            <w:rPr>
              <w:rFonts w:asciiTheme="minorHAnsi" w:hAnsiTheme="minorHAnsi"/>
              <w:sz w:val="22"/>
              <w:szCs w:val="22"/>
            </w:rPr>
            <w:t xml:space="preserve">s </w:t>
          </w:r>
          <w:r w:rsidR="0069612E">
            <w:rPr>
              <w:rFonts w:asciiTheme="minorHAnsi" w:hAnsiTheme="minorHAnsi"/>
              <w:sz w:val="22"/>
              <w:szCs w:val="22"/>
            </w:rPr>
            <w:t>comentarios</w:t>
          </w:r>
          <w:r w:rsidR="0069612E" w:rsidRPr="00A10C09">
            <w:rPr>
              <w:rFonts w:asciiTheme="minorHAnsi" w:hAnsiTheme="minorHAnsi"/>
              <w:sz w:val="22"/>
              <w:szCs w:val="22"/>
            </w:rPr>
            <w:t xml:space="preserve"> se pusieron a disposición de los miembros del C</w:t>
          </w:r>
          <w:r w:rsidR="00F14B18">
            <w:rPr>
              <w:rFonts w:asciiTheme="minorHAnsi" w:hAnsiTheme="minorHAnsi"/>
              <w:sz w:val="22"/>
              <w:szCs w:val="22"/>
            </w:rPr>
            <w:t xml:space="preserve">TCP </w:t>
          </w:r>
          <w:r w:rsidR="0069612E" w:rsidRPr="00A10C09">
            <w:rPr>
              <w:rFonts w:asciiTheme="minorHAnsi" w:hAnsiTheme="minorHAnsi"/>
              <w:sz w:val="22"/>
              <w:szCs w:val="22"/>
            </w:rPr>
            <w:t>y se</w:t>
          </w:r>
          <w:r w:rsidR="0069612E">
            <w:rPr>
              <w:rFonts w:asciiTheme="minorHAnsi" w:hAnsiTheme="minorHAnsi"/>
              <w:sz w:val="22"/>
              <w:szCs w:val="22"/>
            </w:rPr>
            <w:t xml:space="preserve"> </w:t>
          </w:r>
          <w:r w:rsidR="0069612E" w:rsidRPr="00A10C09">
            <w:rPr>
              <w:rFonts w:asciiTheme="minorHAnsi" w:hAnsiTheme="minorHAnsi"/>
              <w:sz w:val="22"/>
              <w:szCs w:val="22"/>
            </w:rPr>
            <w:t xml:space="preserve">difundieron a través del sitio web del </w:t>
          </w:r>
          <w:r w:rsidR="0069612E">
            <w:rPr>
              <w:rFonts w:asciiTheme="minorHAnsi" w:hAnsiTheme="minorHAnsi"/>
              <w:sz w:val="22"/>
              <w:szCs w:val="22"/>
            </w:rPr>
            <w:t xml:space="preserve">CTCP </w:t>
          </w:r>
          <w:hyperlink r:id="rId13" w:history="1">
            <w:r w:rsidR="0069612E" w:rsidRPr="00390F30">
              <w:rPr>
                <w:rStyle w:val="Hipervnculo"/>
              </w:rPr>
              <w:t>www.ctcp.gov.co</w:t>
            </w:r>
          </w:hyperlink>
          <w:r w:rsidR="00903FB4">
            <w:rPr>
              <w:rFonts w:asciiTheme="minorHAnsi" w:hAnsiTheme="minorHAnsi"/>
              <w:sz w:val="22"/>
              <w:szCs w:val="22"/>
            </w:rPr>
            <w:t xml:space="preserve"> . E</w:t>
          </w:r>
          <w:r w:rsidR="0069612E">
            <w:rPr>
              <w:rFonts w:asciiTheme="minorHAnsi" w:hAnsiTheme="minorHAnsi"/>
              <w:sz w:val="22"/>
              <w:szCs w:val="22"/>
            </w:rPr>
            <w:t>stos comentarios fueron analizados por</w:t>
          </w:r>
          <w:r w:rsidR="00903FB4">
            <w:rPr>
              <w:rFonts w:asciiTheme="minorHAnsi" w:hAnsiTheme="minorHAnsi"/>
              <w:sz w:val="22"/>
              <w:szCs w:val="22"/>
            </w:rPr>
            <w:t xml:space="preserve"> los miembros d</w:t>
          </w:r>
          <w:r w:rsidR="0069612E">
            <w:rPr>
              <w:rFonts w:asciiTheme="minorHAnsi" w:hAnsiTheme="minorHAnsi"/>
              <w:sz w:val="22"/>
              <w:szCs w:val="22"/>
            </w:rPr>
            <w:t xml:space="preserve">el CTCP, quienes bajo la observancia de la </w:t>
          </w:r>
          <w:r w:rsidR="00C87D4F">
            <w:rPr>
              <w:rFonts w:asciiTheme="minorHAnsi" w:hAnsiTheme="minorHAnsi"/>
              <w:sz w:val="22"/>
              <w:szCs w:val="22"/>
            </w:rPr>
            <w:t>Ley</w:t>
          </w:r>
          <w:r w:rsidR="0069612E">
            <w:rPr>
              <w:rFonts w:asciiTheme="minorHAnsi" w:hAnsiTheme="minorHAnsi"/>
              <w:sz w:val="22"/>
              <w:szCs w:val="22"/>
            </w:rPr>
            <w:t xml:space="preserve"> 1314 de 2009 generaron sus opiniones y conceptos</w:t>
          </w:r>
          <w:r w:rsidR="006208D2">
            <w:rPr>
              <w:rFonts w:asciiTheme="minorHAnsi" w:hAnsiTheme="minorHAnsi"/>
              <w:sz w:val="22"/>
              <w:szCs w:val="22"/>
            </w:rPr>
            <w:t xml:space="preserve"> finales</w:t>
          </w:r>
          <w:r w:rsidR="0069612E">
            <w:rPr>
              <w:rFonts w:asciiTheme="minorHAnsi" w:hAnsiTheme="minorHAnsi"/>
              <w:sz w:val="22"/>
              <w:szCs w:val="22"/>
            </w:rPr>
            <w:t xml:space="preserve">, los cuales se pueden </w:t>
          </w:r>
          <w:r w:rsidR="0069612E" w:rsidRPr="001A7220">
            <w:rPr>
              <w:rFonts w:asciiTheme="minorHAnsi" w:hAnsiTheme="minorHAnsi"/>
              <w:color w:val="auto"/>
              <w:sz w:val="22"/>
              <w:szCs w:val="22"/>
            </w:rPr>
            <w:t xml:space="preserve">leer en los párrafos </w:t>
          </w:r>
          <w:r w:rsidR="00334119" w:rsidRPr="00334119">
            <w:rPr>
              <w:rFonts w:asciiTheme="minorHAnsi" w:hAnsiTheme="minorHAnsi"/>
              <w:color w:val="auto"/>
              <w:sz w:val="22"/>
              <w:szCs w:val="22"/>
            </w:rPr>
            <w:t>10</w:t>
          </w:r>
          <w:r w:rsidR="0069612E" w:rsidRPr="00334119">
            <w:rPr>
              <w:rFonts w:asciiTheme="minorHAnsi" w:hAnsiTheme="minorHAnsi"/>
              <w:color w:val="auto"/>
              <w:sz w:val="22"/>
              <w:szCs w:val="22"/>
            </w:rPr>
            <w:t xml:space="preserve"> a </w:t>
          </w:r>
          <w:r w:rsidR="001A7220" w:rsidRPr="00334119">
            <w:rPr>
              <w:rFonts w:asciiTheme="minorHAnsi" w:hAnsiTheme="minorHAnsi"/>
              <w:color w:val="auto"/>
              <w:sz w:val="22"/>
              <w:szCs w:val="22"/>
            </w:rPr>
            <w:t>1</w:t>
          </w:r>
          <w:r w:rsidR="00F77B3C">
            <w:rPr>
              <w:rFonts w:asciiTheme="minorHAnsi" w:hAnsiTheme="minorHAnsi"/>
              <w:color w:val="auto"/>
              <w:sz w:val="22"/>
              <w:szCs w:val="22"/>
            </w:rPr>
            <w:t>31</w:t>
          </w:r>
          <w:r w:rsidR="00F14B18">
            <w:rPr>
              <w:rFonts w:asciiTheme="minorHAnsi" w:hAnsiTheme="minorHAnsi"/>
              <w:color w:val="auto"/>
              <w:sz w:val="22"/>
              <w:szCs w:val="22"/>
            </w:rPr>
            <w:t xml:space="preserve"> de este documento</w:t>
          </w:r>
          <w:r w:rsidR="0069612E" w:rsidRPr="006208D2">
            <w:rPr>
              <w:rFonts w:asciiTheme="minorHAnsi" w:hAnsiTheme="minorHAnsi"/>
              <w:color w:val="FF0000"/>
              <w:sz w:val="22"/>
              <w:szCs w:val="22"/>
            </w:rPr>
            <w:t>.</w:t>
          </w:r>
          <w:r w:rsidR="0069612E">
            <w:rPr>
              <w:rFonts w:asciiTheme="minorHAnsi" w:hAnsiTheme="minorHAnsi"/>
              <w:sz w:val="22"/>
              <w:szCs w:val="22"/>
            </w:rPr>
            <w:t xml:space="preserve">    </w:t>
          </w:r>
        </w:p>
        <w:p w:rsidR="0069612E" w:rsidRDefault="0069612E" w:rsidP="0069612E">
          <w:pPr>
            <w:pStyle w:val="Default"/>
            <w:ind w:left="360"/>
            <w:jc w:val="both"/>
            <w:rPr>
              <w:rFonts w:asciiTheme="minorHAnsi" w:hAnsiTheme="minorHAnsi"/>
              <w:sz w:val="22"/>
              <w:szCs w:val="22"/>
            </w:rPr>
          </w:pPr>
        </w:p>
        <w:p w:rsidR="00DD154B" w:rsidRPr="00DD154B" w:rsidRDefault="00DD154B" w:rsidP="006812EF">
          <w:pPr>
            <w:autoSpaceDE w:val="0"/>
            <w:autoSpaceDN w:val="0"/>
            <w:adjustRightInd w:val="0"/>
            <w:jc w:val="both"/>
            <w:rPr>
              <w:rFonts w:asciiTheme="minorHAnsi" w:hAnsiTheme="minorHAnsi" w:cstheme="minorHAnsi"/>
              <w:sz w:val="22"/>
              <w:szCs w:val="22"/>
            </w:rPr>
          </w:pPr>
          <w:r w:rsidRPr="00DD154B">
            <w:rPr>
              <w:rFonts w:asciiTheme="minorHAnsi" w:hAnsiTheme="minorHAnsi" w:cstheme="minorHAnsi"/>
              <w:sz w:val="22"/>
              <w:szCs w:val="22"/>
            </w:rPr>
            <w:t>Lo</w:t>
          </w:r>
          <w:r w:rsidR="00DB4C6E">
            <w:rPr>
              <w:rFonts w:asciiTheme="minorHAnsi" w:hAnsiTheme="minorHAnsi" w:cstheme="minorHAnsi"/>
              <w:sz w:val="22"/>
              <w:szCs w:val="22"/>
            </w:rPr>
            <w:t xml:space="preserve">s </w:t>
          </w:r>
          <w:r w:rsidRPr="00DD154B">
            <w:rPr>
              <w:rFonts w:asciiTheme="minorHAnsi" w:hAnsiTheme="minorHAnsi" w:cstheme="minorHAnsi"/>
              <w:sz w:val="22"/>
              <w:szCs w:val="22"/>
            </w:rPr>
            <w:t>sigu</w:t>
          </w:r>
          <w:r w:rsidR="00DB4C6E">
            <w:rPr>
              <w:rFonts w:asciiTheme="minorHAnsi" w:hAnsiTheme="minorHAnsi" w:cstheme="minorHAnsi"/>
              <w:sz w:val="22"/>
              <w:szCs w:val="22"/>
            </w:rPr>
            <w:t>i</w:t>
          </w:r>
          <w:r w:rsidRPr="00DD154B">
            <w:rPr>
              <w:rFonts w:asciiTheme="minorHAnsi" w:hAnsiTheme="minorHAnsi" w:cstheme="minorHAnsi"/>
              <w:sz w:val="22"/>
              <w:szCs w:val="22"/>
            </w:rPr>
            <w:t>e</w:t>
          </w:r>
          <w:r w:rsidR="00DB4C6E">
            <w:rPr>
              <w:rFonts w:asciiTheme="minorHAnsi" w:hAnsiTheme="minorHAnsi" w:cstheme="minorHAnsi"/>
              <w:sz w:val="22"/>
              <w:szCs w:val="22"/>
            </w:rPr>
            <w:t>ntes son los comentarios al proyecto, clasificados temáticamente</w:t>
          </w:r>
          <w:r w:rsidRPr="00DD154B">
            <w:rPr>
              <w:rFonts w:asciiTheme="minorHAnsi" w:hAnsiTheme="minorHAnsi" w:cstheme="minorHAnsi"/>
              <w:sz w:val="22"/>
              <w:szCs w:val="22"/>
            </w:rPr>
            <w:t>:</w:t>
          </w:r>
        </w:p>
        <w:p w:rsidR="0069612E" w:rsidRDefault="0069612E" w:rsidP="0069612E">
          <w:pPr>
            <w:pStyle w:val="Default"/>
            <w:ind w:left="360"/>
            <w:jc w:val="both"/>
            <w:rPr>
              <w:rFonts w:asciiTheme="minorHAnsi" w:hAnsiTheme="minorHAnsi"/>
              <w:sz w:val="22"/>
              <w:szCs w:val="22"/>
            </w:rPr>
          </w:pPr>
        </w:p>
        <w:p w:rsidR="006D308D" w:rsidRDefault="006D308D" w:rsidP="0069612E">
          <w:pPr>
            <w:pStyle w:val="Default"/>
            <w:jc w:val="both"/>
            <w:rPr>
              <w:rFonts w:asciiTheme="minorHAnsi" w:hAnsiTheme="minorHAnsi"/>
              <w:b/>
              <w:sz w:val="28"/>
              <w:szCs w:val="28"/>
            </w:rPr>
          </w:pPr>
          <w:r>
            <w:rPr>
              <w:rFonts w:asciiTheme="minorHAnsi" w:hAnsiTheme="minorHAnsi"/>
              <w:b/>
              <w:sz w:val="28"/>
              <w:szCs w:val="28"/>
            </w:rPr>
            <w:t>Consideraciones generales</w:t>
          </w:r>
        </w:p>
        <w:p w:rsidR="006D308D" w:rsidRDefault="006D308D" w:rsidP="0069612E">
          <w:pPr>
            <w:pStyle w:val="Default"/>
            <w:jc w:val="both"/>
            <w:rPr>
              <w:rFonts w:asciiTheme="minorHAnsi" w:hAnsiTheme="minorHAnsi"/>
              <w:b/>
              <w:sz w:val="28"/>
              <w:szCs w:val="28"/>
            </w:rPr>
          </w:pPr>
        </w:p>
        <w:p w:rsidR="00DC313F" w:rsidRPr="006812EF" w:rsidRDefault="00DC313F" w:rsidP="006812EF">
          <w:pPr>
            <w:pStyle w:val="Default"/>
            <w:numPr>
              <w:ilvl w:val="0"/>
              <w:numId w:val="2"/>
            </w:numPr>
            <w:jc w:val="both"/>
            <w:rPr>
              <w:rFonts w:asciiTheme="minorHAnsi" w:hAnsiTheme="minorHAnsi"/>
              <w:sz w:val="22"/>
              <w:szCs w:val="22"/>
            </w:rPr>
          </w:pPr>
          <w:r w:rsidRPr="006812EF">
            <w:rPr>
              <w:rFonts w:asciiTheme="minorHAnsi" w:hAnsiTheme="minorHAnsi"/>
              <w:sz w:val="22"/>
              <w:szCs w:val="22"/>
            </w:rPr>
            <w:t xml:space="preserve">El criterio unánime de los miembros del CTCP al momento de elaborar la presente </w:t>
          </w:r>
          <w:r w:rsidR="00F65A38">
            <w:rPr>
              <w:rFonts w:asciiTheme="minorHAnsi" w:hAnsiTheme="minorHAnsi"/>
              <w:sz w:val="22"/>
              <w:szCs w:val="22"/>
            </w:rPr>
            <w:t>publicación</w:t>
          </w:r>
          <w:r w:rsidRPr="006812EF">
            <w:rPr>
              <w:rFonts w:asciiTheme="minorHAnsi" w:hAnsiTheme="minorHAnsi"/>
              <w:sz w:val="22"/>
              <w:szCs w:val="22"/>
            </w:rPr>
            <w:t xml:space="preserve">, fue el de considerar una microempresa típica del país, así como los usuarios de la información financiera </w:t>
          </w:r>
          <w:r w:rsidR="00EB610E">
            <w:rPr>
              <w:rFonts w:asciiTheme="minorHAnsi" w:hAnsiTheme="minorHAnsi"/>
              <w:sz w:val="22"/>
              <w:szCs w:val="22"/>
            </w:rPr>
            <w:t xml:space="preserve">de </w:t>
          </w:r>
          <w:r w:rsidRPr="006812EF">
            <w:rPr>
              <w:rFonts w:asciiTheme="minorHAnsi" w:hAnsiTheme="minorHAnsi"/>
              <w:sz w:val="22"/>
              <w:szCs w:val="22"/>
            </w:rPr>
            <w:t xml:space="preserve">esta clase de </w:t>
          </w:r>
          <w:r w:rsidR="00EB610E">
            <w:rPr>
              <w:rFonts w:asciiTheme="minorHAnsi" w:hAnsiTheme="minorHAnsi"/>
              <w:sz w:val="22"/>
              <w:szCs w:val="22"/>
            </w:rPr>
            <w:t>entidades</w:t>
          </w:r>
          <w:r w:rsidRPr="006812EF">
            <w:rPr>
              <w:rFonts w:asciiTheme="minorHAnsi" w:hAnsiTheme="minorHAnsi"/>
              <w:sz w:val="22"/>
              <w:szCs w:val="22"/>
            </w:rPr>
            <w:t xml:space="preserve">. </w:t>
          </w:r>
        </w:p>
        <w:p w:rsidR="00000599" w:rsidRPr="006812EF" w:rsidRDefault="00000599" w:rsidP="0069612E">
          <w:pPr>
            <w:pStyle w:val="Default"/>
            <w:jc w:val="both"/>
            <w:rPr>
              <w:rFonts w:asciiTheme="minorHAnsi" w:hAnsiTheme="minorHAnsi"/>
              <w:sz w:val="22"/>
              <w:szCs w:val="22"/>
            </w:rPr>
          </w:pPr>
        </w:p>
        <w:p w:rsidR="00000599" w:rsidRPr="006812EF" w:rsidRDefault="00000599" w:rsidP="006812EF">
          <w:pPr>
            <w:pStyle w:val="Default"/>
            <w:numPr>
              <w:ilvl w:val="0"/>
              <w:numId w:val="2"/>
            </w:numPr>
            <w:jc w:val="both"/>
            <w:rPr>
              <w:rFonts w:asciiTheme="minorHAnsi" w:hAnsiTheme="minorHAnsi" w:cstheme="minorHAnsi"/>
              <w:sz w:val="22"/>
              <w:szCs w:val="22"/>
            </w:rPr>
          </w:pPr>
          <w:r w:rsidRPr="006812EF">
            <w:rPr>
              <w:rFonts w:asciiTheme="minorHAnsi" w:hAnsiTheme="minorHAnsi" w:cstheme="minorHAnsi"/>
              <w:sz w:val="22"/>
              <w:szCs w:val="22"/>
            </w:rPr>
            <w:t xml:space="preserve">En ese sentido, esta norma pretende establecer un régimen simplificado de contabilidad de causación para las microempresas, </w:t>
          </w:r>
          <w:r w:rsidR="00F65A38">
            <w:rPr>
              <w:rFonts w:asciiTheme="minorHAnsi" w:hAnsiTheme="minorHAnsi" w:cstheme="minorHAnsi"/>
              <w:sz w:val="22"/>
              <w:szCs w:val="22"/>
            </w:rPr>
            <w:t xml:space="preserve">y para las personas naturales </w:t>
          </w:r>
          <w:r w:rsidRPr="006812EF">
            <w:rPr>
              <w:rFonts w:asciiTheme="minorHAnsi" w:hAnsiTheme="minorHAnsi" w:cstheme="minorHAnsi"/>
              <w:sz w:val="22"/>
              <w:szCs w:val="22"/>
            </w:rPr>
            <w:t xml:space="preserve">que quieran formalizarse, las cuales requieren de un marco de contabilidad para la generación de información contable básica. </w:t>
          </w:r>
        </w:p>
        <w:p w:rsidR="00DC313F" w:rsidRPr="006812EF" w:rsidRDefault="00DC313F" w:rsidP="0069612E">
          <w:pPr>
            <w:pStyle w:val="Default"/>
            <w:jc w:val="both"/>
            <w:rPr>
              <w:rFonts w:asciiTheme="minorHAnsi" w:hAnsiTheme="minorHAnsi"/>
              <w:sz w:val="22"/>
              <w:szCs w:val="22"/>
            </w:rPr>
          </w:pPr>
        </w:p>
        <w:p w:rsidR="006D308D" w:rsidRPr="006812EF" w:rsidRDefault="006D308D" w:rsidP="006812EF">
          <w:pPr>
            <w:pStyle w:val="Default"/>
            <w:numPr>
              <w:ilvl w:val="0"/>
              <w:numId w:val="2"/>
            </w:numPr>
            <w:jc w:val="both"/>
            <w:rPr>
              <w:rFonts w:asciiTheme="minorHAnsi" w:hAnsiTheme="minorHAnsi"/>
              <w:sz w:val="22"/>
              <w:szCs w:val="22"/>
            </w:rPr>
          </w:pPr>
          <w:r w:rsidRPr="006812EF">
            <w:rPr>
              <w:rFonts w:asciiTheme="minorHAnsi" w:hAnsiTheme="minorHAnsi"/>
              <w:sz w:val="22"/>
              <w:szCs w:val="22"/>
            </w:rPr>
            <w:t xml:space="preserve">Los miembros del CTCP después de leer y someter a análisis la totalidad de los comentarios recibidos del público, decidieron hacer modificaciones al documento original de norma de información financiera para </w:t>
          </w:r>
          <w:r w:rsidR="00EB610E">
            <w:rPr>
              <w:rFonts w:asciiTheme="minorHAnsi" w:hAnsiTheme="minorHAnsi"/>
              <w:sz w:val="22"/>
              <w:szCs w:val="22"/>
            </w:rPr>
            <w:t xml:space="preserve">las </w:t>
          </w:r>
          <w:r w:rsidRPr="006812EF">
            <w:rPr>
              <w:rFonts w:asciiTheme="minorHAnsi" w:hAnsiTheme="minorHAnsi"/>
              <w:sz w:val="22"/>
              <w:szCs w:val="22"/>
            </w:rPr>
            <w:t xml:space="preserve">microempresas, que aunque no están puntualmente consignadas en los comentarios recibidos, se consideraron necesarias para una mejor </w:t>
          </w:r>
          <w:r w:rsidRPr="006812EF">
            <w:rPr>
              <w:rFonts w:asciiTheme="minorHAnsi" w:hAnsiTheme="minorHAnsi"/>
              <w:sz w:val="22"/>
              <w:szCs w:val="22"/>
            </w:rPr>
            <w:lastRenderedPageBreak/>
            <w:t xml:space="preserve">comprensión de la totalidad de los capítulos contenidos en la norma. Una de estas modificaciones se relaciona con el cambio </w:t>
          </w:r>
          <w:r w:rsidR="00EB610E">
            <w:rPr>
              <w:rFonts w:asciiTheme="minorHAnsi" w:hAnsiTheme="minorHAnsi"/>
              <w:sz w:val="22"/>
              <w:szCs w:val="22"/>
            </w:rPr>
            <w:t xml:space="preserve">de </w:t>
          </w:r>
          <w:r w:rsidRPr="006812EF">
            <w:rPr>
              <w:rFonts w:asciiTheme="minorHAnsi" w:hAnsiTheme="minorHAnsi"/>
              <w:sz w:val="22"/>
              <w:szCs w:val="22"/>
            </w:rPr>
            <w:t xml:space="preserve">la palabra “entidad”, la cual fue </w:t>
          </w:r>
          <w:r w:rsidR="00DC313F" w:rsidRPr="006812EF">
            <w:rPr>
              <w:rFonts w:asciiTheme="minorHAnsi" w:hAnsiTheme="minorHAnsi"/>
              <w:sz w:val="22"/>
              <w:szCs w:val="22"/>
            </w:rPr>
            <w:t>reemplazada</w:t>
          </w:r>
          <w:r w:rsidRPr="006812EF">
            <w:rPr>
              <w:rFonts w:asciiTheme="minorHAnsi" w:hAnsiTheme="minorHAnsi"/>
              <w:sz w:val="22"/>
              <w:szCs w:val="22"/>
            </w:rPr>
            <w:t xml:space="preserve"> en todo el documento</w:t>
          </w:r>
          <w:r w:rsidR="00DC313F" w:rsidRPr="006812EF">
            <w:rPr>
              <w:rFonts w:asciiTheme="minorHAnsi" w:hAnsiTheme="minorHAnsi"/>
              <w:sz w:val="22"/>
              <w:szCs w:val="22"/>
            </w:rPr>
            <w:t xml:space="preserve"> por la </w:t>
          </w:r>
          <w:r w:rsidR="00EB610E">
            <w:rPr>
              <w:rFonts w:asciiTheme="minorHAnsi" w:hAnsiTheme="minorHAnsi"/>
              <w:sz w:val="22"/>
              <w:szCs w:val="22"/>
            </w:rPr>
            <w:t xml:space="preserve">de </w:t>
          </w:r>
          <w:r w:rsidR="00DC313F" w:rsidRPr="006812EF">
            <w:rPr>
              <w:rFonts w:asciiTheme="minorHAnsi" w:hAnsiTheme="minorHAnsi"/>
              <w:sz w:val="22"/>
              <w:szCs w:val="22"/>
            </w:rPr>
            <w:t>“microempresa”.</w:t>
          </w:r>
          <w:r w:rsidRPr="006812EF">
            <w:rPr>
              <w:rFonts w:asciiTheme="minorHAnsi" w:hAnsiTheme="minorHAnsi"/>
              <w:sz w:val="22"/>
              <w:szCs w:val="22"/>
            </w:rPr>
            <w:t xml:space="preserve"> </w:t>
          </w:r>
        </w:p>
        <w:p w:rsidR="00944335" w:rsidRPr="006812EF" w:rsidRDefault="00944335" w:rsidP="0069612E">
          <w:pPr>
            <w:pStyle w:val="Default"/>
            <w:jc w:val="both"/>
            <w:rPr>
              <w:rFonts w:asciiTheme="minorHAnsi" w:hAnsiTheme="minorHAnsi"/>
              <w:sz w:val="22"/>
              <w:szCs w:val="22"/>
            </w:rPr>
          </w:pPr>
        </w:p>
        <w:p w:rsidR="00944335" w:rsidRPr="006D308D" w:rsidRDefault="00944335" w:rsidP="006812EF">
          <w:pPr>
            <w:pStyle w:val="Default"/>
            <w:numPr>
              <w:ilvl w:val="0"/>
              <w:numId w:val="2"/>
            </w:numPr>
            <w:jc w:val="both"/>
            <w:rPr>
              <w:rFonts w:asciiTheme="minorHAnsi" w:hAnsiTheme="minorHAnsi"/>
            </w:rPr>
          </w:pPr>
          <w:r w:rsidRPr="006812EF">
            <w:rPr>
              <w:rFonts w:asciiTheme="minorHAnsi" w:hAnsiTheme="minorHAnsi"/>
              <w:sz w:val="22"/>
              <w:szCs w:val="22"/>
            </w:rPr>
            <w:t xml:space="preserve">Otra de las modificaciones incluidas en </w:t>
          </w:r>
          <w:r w:rsidR="007E4161">
            <w:rPr>
              <w:rFonts w:asciiTheme="minorHAnsi" w:hAnsiTheme="minorHAnsi"/>
              <w:sz w:val="22"/>
              <w:szCs w:val="22"/>
            </w:rPr>
            <w:t xml:space="preserve">la norma </w:t>
          </w:r>
          <w:r w:rsidR="00342347" w:rsidRPr="006812EF">
            <w:rPr>
              <w:rFonts w:asciiTheme="minorHAnsi" w:hAnsiTheme="minorHAnsi"/>
              <w:sz w:val="22"/>
              <w:szCs w:val="22"/>
            </w:rPr>
            <w:t xml:space="preserve">fue la incorporación de algunas definiciones o aspectos aclaratorios a definiciones ya existentes, todo con el </w:t>
          </w:r>
          <w:r w:rsidR="006812EF" w:rsidRPr="006812EF">
            <w:rPr>
              <w:rFonts w:asciiTheme="minorHAnsi" w:hAnsiTheme="minorHAnsi"/>
              <w:sz w:val="22"/>
              <w:szCs w:val="22"/>
            </w:rPr>
            <w:t>ánimo</w:t>
          </w:r>
          <w:r w:rsidR="00342347" w:rsidRPr="006812EF">
            <w:rPr>
              <w:rFonts w:asciiTheme="minorHAnsi" w:hAnsiTheme="minorHAnsi"/>
              <w:sz w:val="22"/>
              <w:szCs w:val="22"/>
            </w:rPr>
            <w:t>, como ya se mencionó, de hacer mayor claridad sobre los aspectos tratados a lo largo del documento.</w:t>
          </w:r>
          <w:r w:rsidRPr="006812EF">
            <w:rPr>
              <w:rFonts w:asciiTheme="minorHAnsi" w:hAnsiTheme="minorHAnsi"/>
              <w:sz w:val="22"/>
              <w:szCs w:val="22"/>
            </w:rPr>
            <w:t xml:space="preserve"> </w:t>
          </w:r>
        </w:p>
        <w:p w:rsidR="006D308D" w:rsidRDefault="006D308D" w:rsidP="0069612E">
          <w:pPr>
            <w:pStyle w:val="Default"/>
            <w:jc w:val="both"/>
            <w:rPr>
              <w:rFonts w:asciiTheme="minorHAnsi" w:hAnsiTheme="minorHAnsi"/>
              <w:b/>
              <w:sz w:val="28"/>
              <w:szCs w:val="28"/>
            </w:rPr>
          </w:pPr>
        </w:p>
        <w:p w:rsidR="00745CF5" w:rsidRDefault="00745CF5" w:rsidP="0069612E">
          <w:pPr>
            <w:pStyle w:val="Default"/>
            <w:jc w:val="both"/>
            <w:rPr>
              <w:rFonts w:asciiTheme="minorHAnsi" w:hAnsiTheme="minorHAnsi"/>
              <w:b/>
              <w:sz w:val="28"/>
              <w:szCs w:val="28"/>
            </w:rPr>
          </w:pPr>
          <w:r>
            <w:rPr>
              <w:rFonts w:asciiTheme="minorHAnsi" w:hAnsiTheme="minorHAnsi"/>
              <w:b/>
              <w:sz w:val="28"/>
              <w:szCs w:val="28"/>
            </w:rPr>
            <w:t>Estructura interna de cada uno de los capítulos</w:t>
          </w:r>
        </w:p>
        <w:p w:rsidR="00745CF5" w:rsidRDefault="00745CF5" w:rsidP="0069612E">
          <w:pPr>
            <w:pStyle w:val="Default"/>
            <w:jc w:val="both"/>
            <w:rPr>
              <w:rFonts w:asciiTheme="minorHAnsi" w:hAnsiTheme="minorHAnsi"/>
              <w:b/>
              <w:sz w:val="28"/>
              <w:szCs w:val="28"/>
            </w:rPr>
          </w:pPr>
        </w:p>
        <w:p w:rsidR="00745CF5" w:rsidRDefault="00745CF5" w:rsidP="007D5D2F">
          <w:pPr>
            <w:pStyle w:val="Default"/>
            <w:numPr>
              <w:ilvl w:val="0"/>
              <w:numId w:val="2"/>
            </w:numPr>
            <w:jc w:val="both"/>
            <w:rPr>
              <w:rFonts w:asciiTheme="minorHAnsi" w:hAnsiTheme="minorHAnsi"/>
              <w:sz w:val="22"/>
              <w:szCs w:val="22"/>
            </w:rPr>
          </w:pPr>
          <w:r>
            <w:rPr>
              <w:rFonts w:asciiTheme="minorHAnsi" w:hAnsiTheme="minorHAnsi"/>
              <w:sz w:val="22"/>
              <w:szCs w:val="22"/>
            </w:rPr>
            <w:t xml:space="preserve">En el desarrollo de cada uno de los capítulos que conforman el proyecto de norma de información financiera para </w:t>
          </w:r>
          <w:r w:rsidR="00330E4B">
            <w:rPr>
              <w:rFonts w:asciiTheme="minorHAnsi" w:hAnsiTheme="minorHAnsi"/>
              <w:sz w:val="22"/>
              <w:szCs w:val="22"/>
            </w:rPr>
            <w:t xml:space="preserve">las </w:t>
          </w:r>
          <w:r>
            <w:rPr>
              <w:rFonts w:asciiTheme="minorHAnsi" w:hAnsiTheme="minorHAnsi"/>
              <w:sz w:val="22"/>
              <w:szCs w:val="22"/>
            </w:rPr>
            <w:t xml:space="preserve">microempresas </w:t>
          </w:r>
          <w:r w:rsidR="007D5D2F">
            <w:rPr>
              <w:rFonts w:asciiTheme="minorHAnsi" w:hAnsiTheme="minorHAnsi"/>
              <w:sz w:val="22"/>
              <w:szCs w:val="22"/>
            </w:rPr>
            <w:t>no se planteó un orden riguroso sobre los temas</w:t>
          </w:r>
          <w:r w:rsidR="006812EF">
            <w:rPr>
              <w:rFonts w:asciiTheme="minorHAnsi" w:hAnsiTheme="minorHAnsi"/>
              <w:sz w:val="22"/>
              <w:szCs w:val="22"/>
            </w:rPr>
            <w:t xml:space="preserve"> relacionados con el </w:t>
          </w:r>
          <w:r w:rsidR="007D5D2F">
            <w:rPr>
              <w:rFonts w:asciiTheme="minorHAnsi" w:hAnsiTheme="minorHAnsi"/>
              <w:sz w:val="22"/>
              <w:szCs w:val="22"/>
            </w:rPr>
            <w:t>reconocimiento, medición, presentación e información a revelar, por cuanto se consider</w:t>
          </w:r>
          <w:r w:rsidR="006812EF">
            <w:rPr>
              <w:rFonts w:asciiTheme="minorHAnsi" w:hAnsiTheme="minorHAnsi"/>
              <w:sz w:val="22"/>
              <w:szCs w:val="22"/>
            </w:rPr>
            <w:t>ó que eran</w:t>
          </w:r>
          <w:r w:rsidR="007D5D2F">
            <w:rPr>
              <w:rFonts w:asciiTheme="minorHAnsi" w:hAnsiTheme="minorHAnsi"/>
              <w:sz w:val="22"/>
              <w:szCs w:val="22"/>
            </w:rPr>
            <w:t xml:space="preserve"> suficientes las directrices</w:t>
          </w:r>
          <w:r w:rsidR="006D308D">
            <w:rPr>
              <w:rFonts w:asciiTheme="minorHAnsi" w:hAnsiTheme="minorHAnsi"/>
              <w:sz w:val="22"/>
              <w:szCs w:val="22"/>
            </w:rPr>
            <w:t xml:space="preserve"> generales</w:t>
          </w:r>
          <w:r w:rsidR="007D5D2F">
            <w:rPr>
              <w:rFonts w:asciiTheme="minorHAnsi" w:hAnsiTheme="minorHAnsi"/>
              <w:sz w:val="22"/>
              <w:szCs w:val="22"/>
            </w:rPr>
            <w:t xml:space="preserve"> trazadas en el capitulo dos (2), las cuales serian de aplicación para cada uno de los capítulos.</w:t>
          </w:r>
        </w:p>
        <w:p w:rsidR="007D5D2F" w:rsidRDefault="007D5D2F" w:rsidP="0069612E">
          <w:pPr>
            <w:pStyle w:val="Default"/>
            <w:jc w:val="both"/>
            <w:rPr>
              <w:rFonts w:asciiTheme="minorHAnsi" w:hAnsiTheme="minorHAnsi"/>
              <w:sz w:val="22"/>
              <w:szCs w:val="22"/>
            </w:rPr>
          </w:pPr>
        </w:p>
        <w:p w:rsidR="007D5D2F" w:rsidRDefault="007D5D2F" w:rsidP="0069612E">
          <w:pPr>
            <w:pStyle w:val="Default"/>
            <w:jc w:val="both"/>
            <w:rPr>
              <w:rFonts w:asciiTheme="minorHAnsi" w:hAnsiTheme="minorHAnsi"/>
              <w:sz w:val="22"/>
              <w:szCs w:val="22"/>
            </w:rPr>
          </w:pPr>
          <w:r>
            <w:rPr>
              <w:rFonts w:asciiTheme="minorHAnsi" w:hAnsiTheme="minorHAnsi"/>
              <w:sz w:val="22"/>
              <w:szCs w:val="22"/>
            </w:rPr>
            <w:t>Sobre este particular se recibi</w:t>
          </w:r>
          <w:r w:rsidR="002006C3">
            <w:rPr>
              <w:rFonts w:asciiTheme="minorHAnsi" w:hAnsiTheme="minorHAnsi"/>
              <w:sz w:val="22"/>
              <w:szCs w:val="22"/>
            </w:rPr>
            <w:t xml:space="preserve">eron los </w:t>
          </w:r>
          <w:r>
            <w:rPr>
              <w:rFonts w:asciiTheme="minorHAnsi" w:hAnsiTheme="minorHAnsi"/>
              <w:sz w:val="22"/>
              <w:szCs w:val="22"/>
            </w:rPr>
            <w:t>siguiente</w:t>
          </w:r>
          <w:r w:rsidR="002006C3">
            <w:rPr>
              <w:rFonts w:asciiTheme="minorHAnsi" w:hAnsiTheme="minorHAnsi"/>
              <w:sz w:val="22"/>
              <w:szCs w:val="22"/>
            </w:rPr>
            <w:t>s</w:t>
          </w:r>
          <w:r>
            <w:rPr>
              <w:rFonts w:asciiTheme="minorHAnsi" w:hAnsiTheme="minorHAnsi"/>
              <w:sz w:val="22"/>
              <w:szCs w:val="22"/>
            </w:rPr>
            <w:t xml:space="preserve"> comentario</w:t>
          </w:r>
          <w:r w:rsidR="002006C3">
            <w:rPr>
              <w:rFonts w:asciiTheme="minorHAnsi" w:hAnsiTheme="minorHAnsi"/>
              <w:sz w:val="22"/>
              <w:szCs w:val="22"/>
            </w:rPr>
            <w:t>s</w:t>
          </w:r>
          <w:r>
            <w:rPr>
              <w:rFonts w:asciiTheme="minorHAnsi" w:hAnsiTheme="minorHAnsi"/>
              <w:sz w:val="22"/>
              <w:szCs w:val="22"/>
            </w:rPr>
            <w:t>:</w:t>
          </w:r>
        </w:p>
        <w:p w:rsidR="007D5D2F" w:rsidRDefault="007D5D2F" w:rsidP="0069612E">
          <w:pPr>
            <w:pStyle w:val="Default"/>
            <w:jc w:val="both"/>
            <w:rPr>
              <w:rFonts w:asciiTheme="minorHAnsi" w:hAnsiTheme="minorHAnsi"/>
              <w:sz w:val="22"/>
              <w:szCs w:val="22"/>
            </w:rPr>
          </w:pPr>
        </w:p>
        <w:p w:rsidR="007D5D2F" w:rsidRDefault="007D5D2F" w:rsidP="007D5D2F">
          <w:pPr>
            <w:pStyle w:val="Default"/>
            <w:numPr>
              <w:ilvl w:val="0"/>
              <w:numId w:val="2"/>
            </w:numPr>
            <w:jc w:val="both"/>
            <w:rPr>
              <w:rFonts w:asciiTheme="minorHAnsi" w:hAnsiTheme="minorHAnsi"/>
              <w:i/>
              <w:sz w:val="22"/>
              <w:szCs w:val="22"/>
            </w:rPr>
          </w:pPr>
          <w:r>
            <w:rPr>
              <w:rFonts w:asciiTheme="minorHAnsi" w:hAnsiTheme="minorHAnsi"/>
              <w:sz w:val="22"/>
              <w:szCs w:val="22"/>
            </w:rPr>
            <w:t>“…</w:t>
          </w:r>
          <w:r w:rsidRPr="00EE3A25">
            <w:rPr>
              <w:rFonts w:asciiTheme="minorHAnsi" w:hAnsiTheme="minorHAnsi"/>
              <w:i/>
              <w:sz w:val="22"/>
              <w:szCs w:val="22"/>
            </w:rPr>
            <w:t>Es necesario tener en cuenta que las NIIF establecen los requerimientos de reconocimiento, medición, presentación e información a revelar de transacciones y otros sucesos y condiciones que son importantes en los Estados Financieros de Propósito General –EFPG-. Si la estructura simplificada de las microempresas se construye  sobre los mismos objetivos, cualidades y criterios, la estructura definida para cada tema, también considera los criterios de reconocimiento, medición, presentación y revelación. En algunos de los capítulos se eliminan estas estructuras, lo que podría generar interpretaciones equivocadas frente a la aplicación de los principios de medición y revelación</w:t>
          </w:r>
          <w:r w:rsidRPr="00EE3A25">
            <w:rPr>
              <w:rStyle w:val="Refdenotaalpie"/>
              <w:rFonts w:asciiTheme="minorHAnsi" w:hAnsiTheme="minorHAnsi"/>
              <w:i/>
              <w:sz w:val="22"/>
              <w:szCs w:val="22"/>
            </w:rPr>
            <w:footnoteReference w:id="8"/>
          </w:r>
          <w:r w:rsidRPr="00EE3A25">
            <w:rPr>
              <w:rFonts w:asciiTheme="minorHAnsi" w:hAnsiTheme="minorHAnsi"/>
              <w:i/>
              <w:sz w:val="22"/>
              <w:szCs w:val="22"/>
            </w:rPr>
            <w:t>…”</w:t>
          </w:r>
        </w:p>
        <w:p w:rsidR="00092A42" w:rsidRDefault="00092A42">
          <w:pPr>
            <w:pStyle w:val="Default"/>
            <w:ind w:left="360"/>
            <w:jc w:val="both"/>
            <w:rPr>
              <w:rFonts w:asciiTheme="minorHAnsi" w:hAnsiTheme="minorHAnsi"/>
              <w:i/>
              <w:sz w:val="22"/>
              <w:szCs w:val="22"/>
            </w:rPr>
          </w:pPr>
        </w:p>
        <w:p w:rsidR="00092A42" w:rsidRPr="00A0108F" w:rsidRDefault="00242C30">
          <w:pPr>
            <w:pStyle w:val="Sinespaciado"/>
            <w:numPr>
              <w:ilvl w:val="0"/>
              <w:numId w:val="2"/>
            </w:numPr>
            <w:jc w:val="both"/>
            <w:rPr>
              <w:rFonts w:ascii="Times New Roman" w:hAnsi="Times New Roman" w:cs="Times New Roman"/>
              <w:i/>
              <w:sz w:val="20"/>
              <w:szCs w:val="20"/>
            </w:rPr>
          </w:pPr>
          <w:r>
            <w:rPr>
              <w:rFonts w:cstheme="minorHAnsi"/>
            </w:rPr>
            <w:t>“…</w:t>
          </w:r>
          <w:r w:rsidRPr="00A0108F">
            <w:rPr>
              <w:rFonts w:cstheme="minorHAnsi"/>
              <w:i/>
            </w:rPr>
            <w:t>Los requerimientos de revelación están incompletos. Se recomienda revisar también la estructura de todos los capítulos anteriores para incluir un apartado similar para tratar el tema de revelaciones, en un contexto en el cual se estimen aplicables en función de la materialidad por cuanto permiten un mejor entendimiento de la información disponible para el usuario.</w:t>
          </w:r>
          <w:r w:rsidRPr="00A0108F">
            <w:rPr>
              <w:rStyle w:val="Refdenotaalpie"/>
              <w:rFonts w:cstheme="minorHAnsi"/>
              <w:i/>
            </w:rPr>
            <w:footnoteReference w:id="9"/>
          </w:r>
          <w:r w:rsidRPr="00A0108F">
            <w:rPr>
              <w:rFonts w:cstheme="minorHAnsi"/>
              <w:i/>
            </w:rPr>
            <w:t>…”</w:t>
          </w:r>
        </w:p>
        <w:p w:rsidR="007D5D2F" w:rsidRDefault="007D5D2F" w:rsidP="00A0108F">
          <w:pPr>
            <w:pStyle w:val="Default"/>
            <w:jc w:val="both"/>
            <w:rPr>
              <w:rFonts w:asciiTheme="minorHAnsi" w:hAnsiTheme="minorHAnsi"/>
              <w:sz w:val="22"/>
              <w:szCs w:val="22"/>
            </w:rPr>
          </w:pPr>
        </w:p>
        <w:p w:rsidR="00A0108F" w:rsidRDefault="00A0108F" w:rsidP="00A0108F">
          <w:pPr>
            <w:pStyle w:val="Sinespaciado"/>
            <w:numPr>
              <w:ilvl w:val="0"/>
              <w:numId w:val="2"/>
            </w:numPr>
            <w:jc w:val="both"/>
            <w:rPr>
              <w:i/>
            </w:rPr>
          </w:pPr>
          <w:r>
            <w:rPr>
              <w:i/>
            </w:rPr>
            <w:t>“…</w:t>
          </w:r>
          <w:r w:rsidRPr="00C9628B">
            <w:rPr>
              <w:i/>
            </w:rPr>
            <w:t>Es necesario permitir el uso de anotaciones por fuera del balance para incluir contingencias, controles y especialmente las partidas fiscales que resulten pertinentes</w:t>
          </w:r>
          <w:r w:rsidRPr="00C9628B">
            <w:rPr>
              <w:rStyle w:val="Refdenotaalpie"/>
              <w:i/>
            </w:rPr>
            <w:footnoteReference w:id="10"/>
          </w:r>
          <w:r w:rsidRPr="00C9628B">
            <w:rPr>
              <w:i/>
            </w:rPr>
            <w:t>…”</w:t>
          </w:r>
        </w:p>
        <w:p w:rsidR="00A0108F" w:rsidRDefault="00A0108F" w:rsidP="00A0108F">
          <w:pPr>
            <w:pStyle w:val="Default"/>
            <w:jc w:val="both"/>
            <w:rPr>
              <w:rFonts w:asciiTheme="minorHAnsi" w:hAnsiTheme="minorHAnsi"/>
              <w:sz w:val="22"/>
              <w:szCs w:val="22"/>
            </w:rPr>
          </w:pPr>
        </w:p>
        <w:p w:rsidR="007D5D2F" w:rsidRDefault="00EE3A25" w:rsidP="007D5D2F">
          <w:pPr>
            <w:pStyle w:val="Default"/>
            <w:ind w:left="360"/>
            <w:jc w:val="both"/>
            <w:rPr>
              <w:rFonts w:asciiTheme="minorHAnsi" w:hAnsiTheme="minorHAnsi"/>
              <w:sz w:val="22"/>
              <w:szCs w:val="22"/>
            </w:rPr>
          </w:pPr>
          <w:r>
            <w:rPr>
              <w:rFonts w:asciiTheme="minorHAnsi" w:hAnsiTheme="minorHAnsi"/>
              <w:sz w:val="22"/>
              <w:szCs w:val="22"/>
            </w:rPr>
            <w:t xml:space="preserve">Los miembros del CTCP analizaron </w:t>
          </w:r>
          <w:r w:rsidR="002006C3">
            <w:rPr>
              <w:rFonts w:asciiTheme="minorHAnsi" w:hAnsiTheme="minorHAnsi"/>
              <w:sz w:val="22"/>
              <w:szCs w:val="22"/>
            </w:rPr>
            <w:t xml:space="preserve">los </w:t>
          </w:r>
          <w:r>
            <w:rPr>
              <w:rFonts w:asciiTheme="minorHAnsi" w:hAnsiTheme="minorHAnsi"/>
              <w:sz w:val="22"/>
              <w:szCs w:val="22"/>
            </w:rPr>
            <w:t>comentario</w:t>
          </w:r>
          <w:r w:rsidR="002006C3">
            <w:rPr>
              <w:rFonts w:asciiTheme="minorHAnsi" w:hAnsiTheme="minorHAnsi"/>
              <w:sz w:val="22"/>
              <w:szCs w:val="22"/>
            </w:rPr>
            <w:t>s</w:t>
          </w:r>
          <w:r>
            <w:rPr>
              <w:rFonts w:asciiTheme="minorHAnsi" w:hAnsiTheme="minorHAnsi"/>
              <w:sz w:val="22"/>
              <w:szCs w:val="22"/>
            </w:rPr>
            <w:t xml:space="preserve"> recibido</w:t>
          </w:r>
          <w:r w:rsidR="002006C3">
            <w:rPr>
              <w:rFonts w:asciiTheme="minorHAnsi" w:hAnsiTheme="minorHAnsi"/>
              <w:sz w:val="22"/>
              <w:szCs w:val="22"/>
            </w:rPr>
            <w:t>s</w:t>
          </w:r>
          <w:r>
            <w:rPr>
              <w:rFonts w:asciiTheme="minorHAnsi" w:hAnsiTheme="minorHAnsi"/>
              <w:sz w:val="22"/>
              <w:szCs w:val="22"/>
            </w:rPr>
            <w:t xml:space="preserve"> y consideraron que para efectos de hacer mayor claridad sobre cada uno de los capítulos, </w:t>
          </w:r>
          <w:r w:rsidR="002006C3">
            <w:rPr>
              <w:rFonts w:asciiTheme="minorHAnsi" w:hAnsiTheme="minorHAnsi"/>
              <w:sz w:val="22"/>
              <w:szCs w:val="22"/>
            </w:rPr>
            <w:t>es</w:t>
          </w:r>
          <w:r>
            <w:rPr>
              <w:rFonts w:asciiTheme="minorHAnsi" w:hAnsiTheme="minorHAnsi"/>
              <w:sz w:val="22"/>
              <w:szCs w:val="22"/>
            </w:rPr>
            <w:t xml:space="preserve"> pertinente tomar en consideración </w:t>
          </w:r>
          <w:r w:rsidR="002006C3">
            <w:rPr>
              <w:rFonts w:asciiTheme="minorHAnsi" w:hAnsiTheme="minorHAnsi"/>
              <w:sz w:val="22"/>
              <w:szCs w:val="22"/>
            </w:rPr>
            <w:t>los</w:t>
          </w:r>
          <w:r>
            <w:rPr>
              <w:rFonts w:asciiTheme="minorHAnsi" w:hAnsiTheme="minorHAnsi"/>
              <w:sz w:val="22"/>
              <w:szCs w:val="22"/>
            </w:rPr>
            <w:t xml:space="preserve"> comentario</w:t>
          </w:r>
          <w:r w:rsidR="002006C3">
            <w:rPr>
              <w:rFonts w:asciiTheme="minorHAnsi" w:hAnsiTheme="minorHAnsi"/>
              <w:sz w:val="22"/>
              <w:szCs w:val="22"/>
            </w:rPr>
            <w:t>s</w:t>
          </w:r>
          <w:r>
            <w:rPr>
              <w:rFonts w:asciiTheme="minorHAnsi" w:hAnsiTheme="minorHAnsi"/>
              <w:sz w:val="22"/>
              <w:szCs w:val="22"/>
            </w:rPr>
            <w:t xml:space="preserve"> y</w:t>
          </w:r>
          <w:r w:rsidR="002006C3">
            <w:rPr>
              <w:rFonts w:asciiTheme="minorHAnsi" w:hAnsiTheme="minorHAnsi"/>
              <w:sz w:val="22"/>
              <w:szCs w:val="22"/>
            </w:rPr>
            <w:t>,</w:t>
          </w:r>
          <w:r>
            <w:rPr>
              <w:rFonts w:asciiTheme="minorHAnsi" w:hAnsiTheme="minorHAnsi"/>
              <w:sz w:val="22"/>
              <w:szCs w:val="22"/>
            </w:rPr>
            <w:t xml:space="preserve"> por tal motivo</w:t>
          </w:r>
          <w:r w:rsidR="002006C3">
            <w:rPr>
              <w:rFonts w:asciiTheme="minorHAnsi" w:hAnsiTheme="minorHAnsi"/>
              <w:sz w:val="22"/>
              <w:szCs w:val="22"/>
            </w:rPr>
            <w:t>,</w:t>
          </w:r>
          <w:r>
            <w:rPr>
              <w:rFonts w:asciiTheme="minorHAnsi" w:hAnsiTheme="minorHAnsi"/>
              <w:sz w:val="22"/>
              <w:szCs w:val="22"/>
            </w:rPr>
            <w:t xml:space="preserve"> decidi</w:t>
          </w:r>
          <w:r w:rsidR="00BD4D2B">
            <w:rPr>
              <w:rFonts w:asciiTheme="minorHAnsi" w:hAnsiTheme="minorHAnsi"/>
              <w:sz w:val="22"/>
              <w:szCs w:val="22"/>
            </w:rPr>
            <w:t xml:space="preserve">eron </w:t>
          </w:r>
          <w:r>
            <w:rPr>
              <w:rFonts w:asciiTheme="minorHAnsi" w:hAnsiTheme="minorHAnsi"/>
              <w:sz w:val="22"/>
              <w:szCs w:val="22"/>
            </w:rPr>
            <w:t>modificar la presentación</w:t>
          </w:r>
          <w:r w:rsidR="002006C3">
            <w:rPr>
              <w:rFonts w:asciiTheme="minorHAnsi" w:hAnsiTheme="minorHAnsi"/>
              <w:sz w:val="22"/>
              <w:szCs w:val="22"/>
            </w:rPr>
            <w:t xml:space="preserve"> de </w:t>
          </w:r>
          <w:r>
            <w:rPr>
              <w:rFonts w:asciiTheme="minorHAnsi" w:hAnsiTheme="minorHAnsi"/>
              <w:sz w:val="22"/>
              <w:szCs w:val="22"/>
            </w:rPr>
            <w:t xml:space="preserve">cada uno de los capítulos que conforman la norma de información financiera para </w:t>
          </w:r>
          <w:r w:rsidR="00B42DA2">
            <w:rPr>
              <w:rFonts w:asciiTheme="minorHAnsi" w:hAnsiTheme="minorHAnsi"/>
              <w:sz w:val="22"/>
              <w:szCs w:val="22"/>
            </w:rPr>
            <w:t xml:space="preserve">las </w:t>
          </w:r>
          <w:r>
            <w:rPr>
              <w:rFonts w:asciiTheme="minorHAnsi" w:hAnsiTheme="minorHAnsi"/>
              <w:sz w:val="22"/>
              <w:szCs w:val="22"/>
            </w:rPr>
            <w:t xml:space="preserve">microempresas en el sentido de que </w:t>
          </w:r>
          <w:r w:rsidR="00BD4D2B">
            <w:rPr>
              <w:rFonts w:asciiTheme="minorHAnsi" w:hAnsiTheme="minorHAnsi"/>
              <w:sz w:val="22"/>
              <w:szCs w:val="22"/>
            </w:rPr>
            <w:t>estén presentes</w:t>
          </w:r>
          <w:r w:rsidR="00A32703">
            <w:rPr>
              <w:rFonts w:asciiTheme="minorHAnsi" w:hAnsiTheme="minorHAnsi"/>
              <w:sz w:val="22"/>
              <w:szCs w:val="22"/>
            </w:rPr>
            <w:t>, de manera individual, los</w:t>
          </w:r>
          <w:r w:rsidR="00BD4D2B">
            <w:rPr>
              <w:rFonts w:asciiTheme="minorHAnsi" w:hAnsiTheme="minorHAnsi"/>
              <w:sz w:val="22"/>
              <w:szCs w:val="22"/>
            </w:rPr>
            <w:t xml:space="preserve"> </w:t>
          </w:r>
          <w:r>
            <w:rPr>
              <w:rFonts w:asciiTheme="minorHAnsi" w:hAnsiTheme="minorHAnsi"/>
              <w:sz w:val="22"/>
              <w:szCs w:val="22"/>
            </w:rPr>
            <w:t xml:space="preserve">temas relacionados con el reconocimiento, medición, presentación y revelación. </w:t>
          </w:r>
        </w:p>
        <w:p w:rsidR="00A0108F" w:rsidRDefault="00A0108F" w:rsidP="007D5D2F">
          <w:pPr>
            <w:pStyle w:val="Default"/>
            <w:ind w:left="360"/>
            <w:jc w:val="both"/>
            <w:rPr>
              <w:rFonts w:asciiTheme="minorHAnsi" w:hAnsiTheme="minorHAnsi"/>
              <w:sz w:val="22"/>
              <w:szCs w:val="22"/>
            </w:rPr>
          </w:pPr>
        </w:p>
        <w:p w:rsidR="00A0108F" w:rsidRPr="00745CF5" w:rsidRDefault="00A0108F" w:rsidP="007D5D2F">
          <w:pPr>
            <w:pStyle w:val="Default"/>
            <w:ind w:left="360"/>
            <w:jc w:val="both"/>
            <w:rPr>
              <w:rFonts w:asciiTheme="minorHAnsi" w:hAnsiTheme="minorHAnsi"/>
              <w:sz w:val="22"/>
              <w:szCs w:val="22"/>
            </w:rPr>
          </w:pPr>
          <w:r>
            <w:rPr>
              <w:rFonts w:asciiTheme="minorHAnsi" w:hAnsiTheme="minorHAnsi"/>
              <w:sz w:val="22"/>
              <w:szCs w:val="22"/>
            </w:rPr>
            <w:lastRenderedPageBreak/>
            <w:t>Teniendo en cuenta la estructura de las Normas Internacionales de Contabilidad, que no permiten el uso de las denominadas cuentas de orden, el CTCP tomó la decisión de no incluir en el proyecto de norma ni permitir el uso de las cuentas de orden. Para todos los efectos pertinentes,  se podrá</w:t>
          </w:r>
          <w:r w:rsidR="00ED5912">
            <w:rPr>
              <w:rFonts w:asciiTheme="minorHAnsi" w:hAnsiTheme="minorHAnsi"/>
              <w:sz w:val="22"/>
              <w:szCs w:val="22"/>
            </w:rPr>
            <w:t>n utilizar las notas a los estados financieros.</w:t>
          </w:r>
        </w:p>
        <w:p w:rsidR="00745CF5" w:rsidRDefault="00745CF5" w:rsidP="0069612E">
          <w:pPr>
            <w:pStyle w:val="Default"/>
            <w:jc w:val="both"/>
            <w:rPr>
              <w:rFonts w:asciiTheme="minorHAnsi" w:hAnsiTheme="minorHAnsi"/>
              <w:b/>
              <w:sz w:val="28"/>
              <w:szCs w:val="28"/>
            </w:rPr>
          </w:pPr>
        </w:p>
        <w:p w:rsidR="00F77B3C" w:rsidRDefault="00F77B3C" w:rsidP="0069612E">
          <w:pPr>
            <w:pStyle w:val="Default"/>
            <w:jc w:val="both"/>
            <w:rPr>
              <w:rFonts w:asciiTheme="minorHAnsi" w:hAnsiTheme="minorHAnsi"/>
              <w:b/>
              <w:sz w:val="28"/>
              <w:szCs w:val="28"/>
            </w:rPr>
          </w:pPr>
          <w:r>
            <w:rPr>
              <w:rFonts w:asciiTheme="minorHAnsi" w:hAnsiTheme="minorHAnsi"/>
              <w:b/>
              <w:sz w:val="28"/>
              <w:szCs w:val="28"/>
            </w:rPr>
            <w:t>Conformación de grupos</w:t>
          </w:r>
        </w:p>
        <w:p w:rsidR="00F77B3C" w:rsidRDefault="00F77B3C" w:rsidP="0069612E">
          <w:pPr>
            <w:pStyle w:val="Default"/>
            <w:jc w:val="both"/>
            <w:rPr>
              <w:rFonts w:asciiTheme="minorHAnsi" w:hAnsiTheme="minorHAnsi"/>
              <w:b/>
              <w:sz w:val="28"/>
              <w:szCs w:val="28"/>
            </w:rPr>
          </w:pPr>
        </w:p>
        <w:p w:rsidR="008F3F52" w:rsidRDefault="00D222BE">
          <w:pPr>
            <w:pStyle w:val="Default"/>
            <w:numPr>
              <w:ilvl w:val="0"/>
              <w:numId w:val="2"/>
            </w:numPr>
            <w:jc w:val="both"/>
            <w:rPr>
              <w:rFonts w:asciiTheme="minorHAnsi" w:hAnsiTheme="minorHAnsi"/>
              <w:i/>
              <w:sz w:val="22"/>
              <w:szCs w:val="22"/>
            </w:rPr>
          </w:pPr>
          <w:r w:rsidRPr="00D222BE">
            <w:rPr>
              <w:rFonts w:asciiTheme="minorHAnsi" w:hAnsiTheme="minorHAnsi"/>
              <w:i/>
              <w:sz w:val="22"/>
              <w:szCs w:val="22"/>
            </w:rPr>
            <w:t xml:space="preserve">En comentario recibido, la DIAN se refiere a la conformación de grupos y estima que la clasificación del CTCP en cuanto al grupo 3 “se aparta del mandato expreso del inciso tercero del articulo 2 de la Ley 1314 de 2009”, porque “no puede perderse de vista que la ley se refirió </w:t>
          </w:r>
          <w:r w:rsidR="008F3F52" w:rsidRPr="00D222BE">
            <w:rPr>
              <w:rFonts w:asciiTheme="minorHAnsi" w:hAnsiTheme="minorHAnsi"/>
              <w:i/>
              <w:sz w:val="22"/>
              <w:szCs w:val="22"/>
            </w:rPr>
            <w:t>expresamente</w:t>
          </w:r>
          <w:r w:rsidRPr="00D222BE">
            <w:rPr>
              <w:rFonts w:asciiTheme="minorHAnsi" w:hAnsiTheme="minorHAnsi"/>
              <w:i/>
              <w:sz w:val="22"/>
              <w:szCs w:val="22"/>
            </w:rPr>
            <w:t xml:space="preserve"> a las microempresas que cumplan los requisitos establecidos en los numerales del articulo 499 del Estatuto Tributario…”</w:t>
          </w:r>
        </w:p>
        <w:p w:rsidR="00F77B3C" w:rsidRDefault="00F77B3C" w:rsidP="0069612E">
          <w:pPr>
            <w:pStyle w:val="Default"/>
            <w:jc w:val="both"/>
            <w:rPr>
              <w:rFonts w:asciiTheme="minorHAnsi" w:hAnsiTheme="minorHAnsi"/>
              <w:i/>
              <w:sz w:val="22"/>
              <w:szCs w:val="22"/>
            </w:rPr>
          </w:pPr>
        </w:p>
        <w:p w:rsidR="008F3F52" w:rsidRDefault="00F77B3C">
          <w:pPr>
            <w:pStyle w:val="Default"/>
            <w:ind w:left="360"/>
            <w:jc w:val="both"/>
            <w:rPr>
              <w:rFonts w:asciiTheme="minorHAnsi" w:hAnsiTheme="minorHAnsi"/>
              <w:sz w:val="22"/>
              <w:szCs w:val="22"/>
            </w:rPr>
          </w:pPr>
          <w:r>
            <w:rPr>
              <w:rFonts w:asciiTheme="minorHAnsi" w:hAnsiTheme="minorHAnsi"/>
              <w:sz w:val="22"/>
              <w:szCs w:val="22"/>
            </w:rPr>
            <w:t xml:space="preserve">El CTCP se aparta de este criterio, puesto que la Ley 1314 no dijo que las microempresas que estén en proceso de formalización deban tener un tratamiento diferenciado de las demás microempresas. No puede interpretarse que el inciso referido sea excluyente, y que por lo tanto sea necesario establecer un cuarto grupo. Esto resultaría a todas luces ineficiente e inconveniente para el propósito de estandarizar las bases contables para entes similares. </w:t>
          </w:r>
        </w:p>
        <w:p w:rsidR="00F77B3C" w:rsidRDefault="00F77B3C" w:rsidP="0069612E">
          <w:pPr>
            <w:pStyle w:val="Default"/>
            <w:jc w:val="both"/>
            <w:rPr>
              <w:rFonts w:asciiTheme="minorHAnsi" w:hAnsiTheme="minorHAnsi"/>
              <w:b/>
              <w:sz w:val="28"/>
              <w:szCs w:val="28"/>
            </w:rPr>
          </w:pPr>
        </w:p>
        <w:p w:rsidR="0069612E" w:rsidRPr="00C5771F" w:rsidRDefault="0069612E" w:rsidP="0069612E">
          <w:pPr>
            <w:pStyle w:val="Default"/>
            <w:jc w:val="both"/>
            <w:rPr>
              <w:rFonts w:asciiTheme="minorHAnsi" w:hAnsiTheme="minorHAnsi"/>
              <w:b/>
              <w:sz w:val="28"/>
              <w:szCs w:val="28"/>
            </w:rPr>
          </w:pPr>
          <w:r w:rsidRPr="00C5771F">
            <w:rPr>
              <w:rFonts w:asciiTheme="minorHAnsi" w:hAnsiTheme="minorHAnsi"/>
              <w:b/>
              <w:sz w:val="28"/>
              <w:szCs w:val="28"/>
            </w:rPr>
            <w:t xml:space="preserve">Conjunto completo de estados financieros: </w:t>
          </w:r>
        </w:p>
        <w:p w:rsidR="0069612E" w:rsidRDefault="0069612E" w:rsidP="0069612E">
          <w:pPr>
            <w:pStyle w:val="Default"/>
            <w:ind w:left="360"/>
            <w:jc w:val="both"/>
            <w:rPr>
              <w:rFonts w:asciiTheme="minorHAnsi" w:hAnsiTheme="minorHAnsi"/>
              <w:b/>
              <w:sz w:val="22"/>
              <w:szCs w:val="22"/>
            </w:rPr>
          </w:pPr>
        </w:p>
        <w:p w:rsidR="0069612E" w:rsidRPr="0016721D" w:rsidRDefault="0069612E" w:rsidP="005C6C92">
          <w:pPr>
            <w:pStyle w:val="Prrafodelista"/>
            <w:numPr>
              <w:ilvl w:val="0"/>
              <w:numId w:val="2"/>
            </w:numPr>
            <w:autoSpaceDE w:val="0"/>
            <w:autoSpaceDN w:val="0"/>
            <w:adjustRightInd w:val="0"/>
            <w:jc w:val="both"/>
            <w:rPr>
              <w:rFonts w:asciiTheme="minorHAnsi" w:hAnsiTheme="minorHAnsi" w:cstheme="minorHAnsi"/>
              <w:color w:val="000000"/>
              <w:sz w:val="22"/>
              <w:szCs w:val="22"/>
            </w:rPr>
          </w:pPr>
          <w:r w:rsidRPr="0016721D">
            <w:rPr>
              <w:rFonts w:asciiTheme="minorHAnsi" w:hAnsiTheme="minorHAnsi" w:cstheme="minorHAnsi"/>
              <w:sz w:val="22"/>
              <w:szCs w:val="22"/>
            </w:rPr>
            <w:t xml:space="preserve">El CTCP propuso que </w:t>
          </w:r>
          <w:r w:rsidRPr="0016721D">
            <w:rPr>
              <w:rFonts w:asciiTheme="minorHAnsi" w:hAnsiTheme="minorHAnsi" w:cstheme="minorHAnsi"/>
              <w:color w:val="000000"/>
              <w:sz w:val="22"/>
              <w:szCs w:val="22"/>
            </w:rPr>
            <w:t>un conjunto completo</w:t>
          </w:r>
          <w:r w:rsidR="00C5771F">
            <w:rPr>
              <w:rFonts w:asciiTheme="minorHAnsi" w:hAnsiTheme="minorHAnsi" w:cstheme="minorHAnsi"/>
              <w:color w:val="000000"/>
              <w:sz w:val="22"/>
              <w:szCs w:val="22"/>
            </w:rPr>
            <w:t xml:space="preserve"> de estados financieros de una microempresa </w:t>
          </w:r>
          <w:r w:rsidRPr="0016721D">
            <w:rPr>
              <w:rFonts w:asciiTheme="minorHAnsi" w:hAnsiTheme="minorHAnsi" w:cstheme="minorHAnsi"/>
              <w:color w:val="000000"/>
              <w:sz w:val="22"/>
              <w:szCs w:val="22"/>
            </w:rPr>
            <w:t>comprende:</w:t>
          </w:r>
        </w:p>
        <w:p w:rsidR="0069612E" w:rsidRPr="0016721D" w:rsidRDefault="0069612E" w:rsidP="0069612E">
          <w:pPr>
            <w:autoSpaceDE w:val="0"/>
            <w:autoSpaceDN w:val="0"/>
            <w:adjustRightInd w:val="0"/>
            <w:jc w:val="both"/>
            <w:rPr>
              <w:rFonts w:asciiTheme="minorHAnsi" w:hAnsiTheme="minorHAnsi" w:cstheme="minorHAnsi"/>
              <w:color w:val="000000"/>
              <w:sz w:val="22"/>
              <w:szCs w:val="22"/>
            </w:rPr>
          </w:pPr>
        </w:p>
        <w:p w:rsidR="0069612E" w:rsidRPr="00B42DA2" w:rsidRDefault="0069612E" w:rsidP="005C6C92">
          <w:pPr>
            <w:pStyle w:val="Prrafodelista"/>
            <w:numPr>
              <w:ilvl w:val="0"/>
              <w:numId w:val="3"/>
            </w:numPr>
            <w:autoSpaceDE w:val="0"/>
            <w:autoSpaceDN w:val="0"/>
            <w:adjustRightInd w:val="0"/>
            <w:jc w:val="both"/>
            <w:rPr>
              <w:rFonts w:asciiTheme="minorHAnsi" w:hAnsiTheme="minorHAnsi" w:cstheme="minorHAnsi"/>
              <w:bCs/>
              <w:color w:val="000000"/>
              <w:sz w:val="22"/>
              <w:szCs w:val="22"/>
            </w:rPr>
          </w:pPr>
          <w:r w:rsidRPr="0016721D">
            <w:rPr>
              <w:rFonts w:asciiTheme="minorHAnsi" w:hAnsiTheme="minorHAnsi" w:cstheme="minorHAnsi"/>
              <w:color w:val="000000"/>
              <w:sz w:val="22"/>
              <w:szCs w:val="22"/>
            </w:rPr>
            <w:t>Un balance general</w:t>
          </w:r>
          <w:r w:rsidRPr="0016721D">
            <w:rPr>
              <w:rFonts w:asciiTheme="minorHAnsi" w:hAnsiTheme="minorHAnsi" w:cstheme="minorHAnsi"/>
              <w:bCs/>
              <w:color w:val="000000"/>
              <w:sz w:val="22"/>
              <w:szCs w:val="22"/>
            </w:rPr>
            <w:t>,</w:t>
          </w:r>
        </w:p>
        <w:p w:rsidR="0069612E" w:rsidRPr="00F65A38" w:rsidRDefault="0069612E" w:rsidP="00F65A38">
          <w:pPr>
            <w:pStyle w:val="Prrafodelista"/>
            <w:autoSpaceDE w:val="0"/>
            <w:autoSpaceDN w:val="0"/>
            <w:adjustRightInd w:val="0"/>
            <w:jc w:val="both"/>
            <w:rPr>
              <w:rFonts w:asciiTheme="minorHAnsi" w:hAnsiTheme="minorHAnsi" w:cstheme="minorHAnsi"/>
              <w:bCs/>
              <w:color w:val="000000"/>
              <w:sz w:val="22"/>
              <w:szCs w:val="22"/>
            </w:rPr>
          </w:pPr>
        </w:p>
        <w:p w:rsidR="0069612E" w:rsidRPr="0016721D" w:rsidRDefault="0069612E" w:rsidP="005C6C92">
          <w:pPr>
            <w:pStyle w:val="Prrafodelista"/>
            <w:numPr>
              <w:ilvl w:val="0"/>
              <w:numId w:val="3"/>
            </w:numPr>
            <w:autoSpaceDE w:val="0"/>
            <w:autoSpaceDN w:val="0"/>
            <w:adjustRightInd w:val="0"/>
            <w:jc w:val="both"/>
            <w:rPr>
              <w:rFonts w:asciiTheme="minorHAnsi" w:hAnsiTheme="minorHAnsi" w:cstheme="minorHAnsi"/>
              <w:color w:val="000000"/>
              <w:sz w:val="22"/>
              <w:szCs w:val="22"/>
            </w:rPr>
          </w:pPr>
          <w:r w:rsidRPr="0016721D">
            <w:rPr>
              <w:rFonts w:asciiTheme="minorHAnsi" w:hAnsiTheme="minorHAnsi" w:cstheme="minorHAnsi"/>
              <w:color w:val="000000"/>
              <w:sz w:val="22"/>
              <w:szCs w:val="22"/>
            </w:rPr>
            <w:t>Un estado de resultados,</w:t>
          </w:r>
        </w:p>
        <w:p w:rsidR="0069612E" w:rsidRPr="0016721D" w:rsidRDefault="0069612E" w:rsidP="0069612E">
          <w:pPr>
            <w:pStyle w:val="Prrafodelista"/>
            <w:rPr>
              <w:rFonts w:asciiTheme="minorHAnsi" w:hAnsiTheme="minorHAnsi" w:cstheme="minorHAnsi"/>
              <w:color w:val="000000"/>
              <w:sz w:val="22"/>
              <w:szCs w:val="22"/>
            </w:rPr>
          </w:pPr>
        </w:p>
        <w:p w:rsidR="0069612E" w:rsidRPr="0016721D" w:rsidRDefault="0069612E" w:rsidP="005C6C92">
          <w:pPr>
            <w:pStyle w:val="Prrafodelista"/>
            <w:numPr>
              <w:ilvl w:val="0"/>
              <w:numId w:val="3"/>
            </w:numPr>
            <w:autoSpaceDE w:val="0"/>
            <w:autoSpaceDN w:val="0"/>
            <w:adjustRightInd w:val="0"/>
            <w:jc w:val="both"/>
            <w:rPr>
              <w:rFonts w:asciiTheme="minorHAnsi" w:hAnsiTheme="minorHAnsi" w:cstheme="minorHAnsi"/>
              <w:color w:val="000000"/>
              <w:sz w:val="22"/>
              <w:szCs w:val="22"/>
            </w:rPr>
          </w:pPr>
          <w:r w:rsidRPr="0016721D">
            <w:rPr>
              <w:rFonts w:asciiTheme="minorHAnsi" w:hAnsiTheme="minorHAnsi" w:cstheme="minorHAnsi"/>
              <w:color w:val="000000"/>
              <w:sz w:val="22"/>
              <w:szCs w:val="22"/>
            </w:rPr>
            <w:t xml:space="preserve"> Notas a los estados financieros</w:t>
          </w:r>
          <w:r w:rsidRPr="0016721D">
            <w:rPr>
              <w:rFonts w:asciiTheme="minorHAnsi" w:hAnsiTheme="minorHAnsi" w:cstheme="minorHAnsi"/>
              <w:sz w:val="22"/>
              <w:szCs w:val="22"/>
            </w:rPr>
            <w:t xml:space="preserve">.  </w:t>
          </w:r>
        </w:p>
        <w:p w:rsidR="0016721D" w:rsidRDefault="0016721D" w:rsidP="0016721D">
          <w:pPr>
            <w:pStyle w:val="Default"/>
            <w:jc w:val="both"/>
            <w:rPr>
              <w:rFonts w:asciiTheme="minorHAnsi" w:hAnsiTheme="minorHAnsi" w:cstheme="minorHAnsi"/>
              <w:sz w:val="22"/>
              <w:szCs w:val="22"/>
              <w:lang w:val="es-CO"/>
            </w:rPr>
          </w:pPr>
        </w:p>
        <w:p w:rsidR="0069612E" w:rsidRPr="0016721D" w:rsidRDefault="0069612E" w:rsidP="0016721D">
          <w:pPr>
            <w:pStyle w:val="Default"/>
            <w:jc w:val="both"/>
            <w:rPr>
              <w:rFonts w:asciiTheme="minorHAnsi" w:hAnsiTheme="minorHAnsi" w:cstheme="minorHAnsi"/>
              <w:sz w:val="22"/>
              <w:szCs w:val="22"/>
            </w:rPr>
          </w:pPr>
          <w:r w:rsidRPr="0016721D">
            <w:rPr>
              <w:rFonts w:asciiTheme="minorHAnsi" w:hAnsiTheme="minorHAnsi" w:cstheme="minorHAnsi"/>
              <w:sz w:val="22"/>
              <w:szCs w:val="22"/>
            </w:rPr>
            <w:t>Sobre este asunto se recibieron los siguientes comentarios:</w:t>
          </w:r>
        </w:p>
        <w:p w:rsidR="0069612E" w:rsidRDefault="0069612E" w:rsidP="0069612E">
          <w:pPr>
            <w:pStyle w:val="Default"/>
            <w:ind w:left="360"/>
            <w:jc w:val="both"/>
            <w:rPr>
              <w:rFonts w:asciiTheme="minorHAnsi" w:hAnsiTheme="minorHAnsi"/>
              <w:sz w:val="22"/>
              <w:szCs w:val="22"/>
            </w:rPr>
          </w:pPr>
        </w:p>
        <w:p w:rsidR="0069612E" w:rsidRPr="004648CD" w:rsidRDefault="0069612E" w:rsidP="005C6C92">
          <w:pPr>
            <w:pStyle w:val="Sinespaciado"/>
            <w:numPr>
              <w:ilvl w:val="0"/>
              <w:numId w:val="2"/>
            </w:numPr>
            <w:jc w:val="both"/>
            <w:rPr>
              <w:i/>
            </w:rPr>
          </w:pPr>
          <w:r w:rsidRPr="00952479">
            <w:t>“…</w:t>
          </w:r>
          <w:r w:rsidRPr="004648CD">
            <w:rPr>
              <w:i/>
            </w:rPr>
            <w:t xml:space="preserve">Se considera que el estado de flujo de efectivo, debería también estar incluido entre los estados financieros de propósito general que deben presentar las empresas pertenecientes al Grupo 3, dado que es un informe útil para el proceso de toma de decisiones que los dos estados financieros tradicionales, inclusive considerado por estudiosos, quizás como el estado financiero más relevante. </w:t>
          </w:r>
        </w:p>
        <w:p w:rsidR="0069612E" w:rsidRPr="004648CD" w:rsidRDefault="0069612E" w:rsidP="0069612E">
          <w:pPr>
            <w:pStyle w:val="Sinespaciado"/>
            <w:jc w:val="both"/>
            <w:rPr>
              <w:i/>
            </w:rPr>
          </w:pPr>
        </w:p>
        <w:p w:rsidR="0069612E" w:rsidRPr="00C40093" w:rsidRDefault="0069612E" w:rsidP="0069612E">
          <w:pPr>
            <w:pStyle w:val="Default"/>
            <w:ind w:left="360"/>
            <w:jc w:val="both"/>
            <w:rPr>
              <w:sz w:val="22"/>
              <w:szCs w:val="22"/>
            </w:rPr>
          </w:pPr>
          <w:r w:rsidRPr="00C40093">
            <w:rPr>
              <w:i/>
              <w:sz w:val="22"/>
              <w:szCs w:val="22"/>
            </w:rPr>
            <w:t>Es importante también aclarar, que no se presenta un marco normativo que indique la manera adecuada de elaborar estados financieros de propósito especial, en caso de que estas empresas los quieran realizar</w:t>
          </w:r>
          <w:r>
            <w:rPr>
              <w:rStyle w:val="Refdenotaalpie"/>
              <w:i/>
              <w:sz w:val="22"/>
              <w:szCs w:val="22"/>
            </w:rPr>
            <w:footnoteReference w:id="11"/>
          </w:r>
          <w:r w:rsidRPr="00C40093">
            <w:rPr>
              <w:i/>
              <w:sz w:val="22"/>
              <w:szCs w:val="22"/>
            </w:rPr>
            <w:t>.</w:t>
          </w:r>
          <w:r w:rsidRPr="00C40093">
            <w:rPr>
              <w:sz w:val="22"/>
              <w:szCs w:val="22"/>
            </w:rPr>
            <w:t xml:space="preserve"> …” </w:t>
          </w:r>
        </w:p>
        <w:p w:rsidR="0069612E" w:rsidRDefault="0069612E" w:rsidP="0078599A">
          <w:pPr>
            <w:jc w:val="both"/>
            <w:rPr>
              <w:rFonts w:asciiTheme="minorHAnsi" w:hAnsiTheme="minorHAnsi"/>
              <w:b/>
              <w:sz w:val="22"/>
              <w:szCs w:val="22"/>
              <w:lang w:val="es-ES"/>
            </w:rPr>
          </w:pPr>
        </w:p>
        <w:p w:rsidR="00FD192D" w:rsidRPr="00505B01" w:rsidRDefault="00505B01" w:rsidP="005C6C92">
          <w:pPr>
            <w:pStyle w:val="Prrafodelista"/>
            <w:numPr>
              <w:ilvl w:val="0"/>
              <w:numId w:val="2"/>
            </w:numPr>
            <w:jc w:val="both"/>
            <w:rPr>
              <w:rFonts w:asciiTheme="minorHAnsi" w:hAnsiTheme="minorHAnsi" w:cstheme="minorHAnsi"/>
              <w:b/>
              <w:sz w:val="22"/>
              <w:szCs w:val="22"/>
              <w:lang w:val="es-ES"/>
            </w:rPr>
          </w:pPr>
          <w:r>
            <w:rPr>
              <w:rFonts w:asciiTheme="minorHAnsi" w:hAnsiTheme="minorHAnsi" w:cstheme="minorHAnsi"/>
              <w:i/>
              <w:sz w:val="22"/>
              <w:szCs w:val="22"/>
              <w:lang w:val="es-ES"/>
            </w:rPr>
            <w:t>“….</w:t>
          </w:r>
          <w:r w:rsidRPr="00505B01">
            <w:rPr>
              <w:rFonts w:asciiTheme="minorHAnsi" w:hAnsiTheme="minorHAnsi" w:cstheme="minorHAnsi"/>
              <w:i/>
              <w:sz w:val="22"/>
              <w:szCs w:val="22"/>
            </w:rPr>
            <w:t xml:space="preserve">Hacemos énfasis en que consideramos apropiado de todas formas que estas entidades vayan elaborando el Estado de flujo de Efectivo, y se comience a preparar a estas entidades en </w:t>
          </w:r>
          <w:r w:rsidRPr="00505B01">
            <w:rPr>
              <w:rFonts w:asciiTheme="minorHAnsi" w:hAnsiTheme="minorHAnsi" w:cstheme="minorHAnsi"/>
              <w:i/>
              <w:sz w:val="22"/>
              <w:szCs w:val="22"/>
            </w:rPr>
            <w:lastRenderedPageBreak/>
            <w:t>este tipo de análisis financieros, si en su visión está plasmado el crecimiento y proyección a nivel nacional e internacional</w:t>
          </w:r>
          <w:r>
            <w:rPr>
              <w:rStyle w:val="Refdenotaalpie"/>
              <w:rFonts w:asciiTheme="minorHAnsi" w:hAnsiTheme="minorHAnsi" w:cstheme="minorHAnsi"/>
              <w:i/>
              <w:sz w:val="22"/>
              <w:szCs w:val="22"/>
            </w:rPr>
            <w:footnoteReference w:id="12"/>
          </w:r>
          <w:r w:rsidRPr="00505B01">
            <w:rPr>
              <w:rFonts w:asciiTheme="minorHAnsi" w:hAnsiTheme="minorHAnsi" w:cstheme="minorHAnsi"/>
              <w:i/>
              <w:sz w:val="22"/>
              <w:szCs w:val="22"/>
            </w:rPr>
            <w:t>.</w:t>
          </w:r>
          <w:r>
            <w:rPr>
              <w:rFonts w:asciiTheme="minorHAnsi" w:hAnsiTheme="minorHAnsi" w:cstheme="minorHAnsi"/>
              <w:i/>
              <w:sz w:val="22"/>
              <w:szCs w:val="22"/>
            </w:rPr>
            <w:t>”</w:t>
          </w:r>
        </w:p>
        <w:p w:rsidR="00505B01" w:rsidRPr="00505B01" w:rsidRDefault="00505B01" w:rsidP="00505B01">
          <w:pPr>
            <w:pStyle w:val="Prrafodelista"/>
            <w:ind w:left="360"/>
            <w:jc w:val="both"/>
            <w:rPr>
              <w:rFonts w:asciiTheme="minorHAnsi" w:hAnsiTheme="minorHAnsi" w:cstheme="minorHAnsi"/>
              <w:b/>
              <w:sz w:val="22"/>
              <w:szCs w:val="22"/>
              <w:lang w:val="es-ES"/>
            </w:rPr>
          </w:pPr>
        </w:p>
        <w:p w:rsidR="00505B01" w:rsidRPr="002C4972" w:rsidRDefault="00505B01" w:rsidP="002C4972">
          <w:pPr>
            <w:pStyle w:val="Prrafodelista"/>
            <w:numPr>
              <w:ilvl w:val="0"/>
              <w:numId w:val="2"/>
            </w:numPr>
            <w:jc w:val="both"/>
            <w:rPr>
              <w:rFonts w:asciiTheme="minorHAnsi" w:hAnsiTheme="minorHAnsi" w:cstheme="minorHAnsi"/>
              <w:b/>
              <w:sz w:val="22"/>
              <w:szCs w:val="22"/>
              <w:lang w:val="es-ES"/>
            </w:rPr>
          </w:pPr>
          <w:r w:rsidRPr="00505B01">
            <w:rPr>
              <w:rFonts w:asciiTheme="minorHAnsi" w:hAnsiTheme="minorHAnsi" w:cstheme="minorHAnsi"/>
              <w:b/>
              <w:sz w:val="22"/>
              <w:szCs w:val="22"/>
              <w:lang w:val="es-ES"/>
            </w:rPr>
            <w:t>“…</w:t>
          </w:r>
          <w:r w:rsidRPr="00505B01">
            <w:rPr>
              <w:rFonts w:asciiTheme="minorHAnsi" w:hAnsiTheme="minorHAnsi" w:cstheme="minorHAnsi"/>
              <w:i/>
              <w:sz w:val="22"/>
              <w:szCs w:val="22"/>
            </w:rPr>
            <w:t>Consideramos que aunque se plantea solo dos EE FF, pensamos que aun estas entidades deberían preparar el Estado de flujo de Efectivo, que sea sencillo y practico, pero que vaya preparando a estas entidades en este tipo de análisis financieros, que son validos sobre todo si su proyección es de crecimiento y llegar luego a ser PYMES y mas adelante al primer grupo</w:t>
          </w:r>
          <w:r>
            <w:rPr>
              <w:rStyle w:val="Refdenotaalpie"/>
              <w:rFonts w:asciiTheme="minorHAnsi" w:hAnsiTheme="minorHAnsi" w:cstheme="minorHAnsi"/>
              <w:i/>
              <w:sz w:val="22"/>
              <w:szCs w:val="22"/>
            </w:rPr>
            <w:footnoteReference w:id="13"/>
          </w:r>
          <w:r w:rsidRPr="00505B01">
            <w:rPr>
              <w:rFonts w:asciiTheme="minorHAnsi" w:hAnsiTheme="minorHAnsi" w:cstheme="minorHAnsi"/>
              <w:i/>
              <w:sz w:val="22"/>
              <w:szCs w:val="22"/>
            </w:rPr>
            <w:t>.”</w:t>
          </w:r>
        </w:p>
        <w:p w:rsidR="008B35B3" w:rsidRDefault="008B35B3" w:rsidP="008B35B3">
          <w:pPr>
            <w:jc w:val="both"/>
            <w:rPr>
              <w:b/>
            </w:rPr>
          </w:pPr>
        </w:p>
        <w:p w:rsidR="00F550E2" w:rsidRPr="008B35B3" w:rsidRDefault="008B35B3" w:rsidP="005C6C92">
          <w:pPr>
            <w:pStyle w:val="Prrafodelista"/>
            <w:numPr>
              <w:ilvl w:val="0"/>
              <w:numId w:val="2"/>
            </w:numPr>
            <w:jc w:val="both"/>
            <w:rPr>
              <w:rFonts w:asciiTheme="minorHAnsi" w:hAnsiTheme="minorHAnsi" w:cstheme="minorHAnsi"/>
              <w:sz w:val="22"/>
              <w:szCs w:val="22"/>
              <w:lang w:val="es-ES"/>
            </w:rPr>
          </w:pPr>
          <w:r>
            <w:rPr>
              <w:rFonts w:asciiTheme="minorHAnsi" w:hAnsiTheme="minorHAnsi" w:cstheme="minorHAnsi"/>
              <w:i/>
              <w:sz w:val="22"/>
              <w:szCs w:val="22"/>
            </w:rPr>
            <w:t>“…</w:t>
          </w:r>
          <w:r w:rsidRPr="008B35B3">
            <w:rPr>
              <w:rFonts w:asciiTheme="minorHAnsi" w:hAnsiTheme="minorHAnsi" w:cstheme="minorHAnsi"/>
              <w:i/>
              <w:sz w:val="22"/>
              <w:szCs w:val="22"/>
            </w:rPr>
            <w:t>con respecto al párrafo 3.8 (conjunto completo de estados financieros), es importante recalcar que una de las grandes falencias que tienen las compañías clasificadas como micro empresas es la "falta de control o información sobre el efectivo" (sobre todo para poder acceder a créditos bancarios) por lo tanto mi sugerencia seria solicitar que hagan parte de los estados financieros el estado de flujo de efectivo, y tratar de recomendar a los preparadores y responsables de la información, que apliquen uno de los dos métodos que existen para tal fin. Soporto parte de mi comentario, en que el párrafo 3.17 inciso d) de las "Normas Internacionales de Información financiera para pequeñas y medianas entidades" emitido por IASB (2009) (así lo solicita para las pymes)</w:t>
          </w:r>
          <w:r>
            <w:rPr>
              <w:rFonts w:asciiTheme="minorHAnsi" w:hAnsiTheme="minorHAnsi" w:cstheme="minorHAnsi"/>
              <w:i/>
              <w:sz w:val="22"/>
              <w:szCs w:val="22"/>
            </w:rPr>
            <w:t>”</w:t>
          </w:r>
          <w:r w:rsidRPr="008B35B3">
            <w:rPr>
              <w:rFonts w:asciiTheme="minorHAnsi" w:hAnsiTheme="minorHAnsi" w:cstheme="minorHAnsi"/>
              <w:i/>
              <w:sz w:val="22"/>
              <w:szCs w:val="22"/>
            </w:rPr>
            <w:t xml:space="preserve"> </w:t>
          </w:r>
          <w:r>
            <w:rPr>
              <w:rStyle w:val="Refdenotaalpie"/>
              <w:rFonts w:asciiTheme="minorHAnsi" w:hAnsiTheme="minorHAnsi" w:cstheme="minorHAnsi"/>
              <w:i/>
              <w:sz w:val="22"/>
              <w:szCs w:val="22"/>
            </w:rPr>
            <w:footnoteReference w:id="14"/>
          </w:r>
        </w:p>
        <w:p w:rsidR="008B35B3" w:rsidRDefault="008B35B3" w:rsidP="008B35B3">
          <w:pPr>
            <w:jc w:val="both"/>
            <w:rPr>
              <w:rFonts w:asciiTheme="minorHAnsi" w:hAnsiTheme="minorHAnsi" w:cstheme="minorHAnsi"/>
              <w:sz w:val="22"/>
              <w:szCs w:val="22"/>
              <w:lang w:val="es-ES"/>
            </w:rPr>
          </w:pPr>
        </w:p>
        <w:p w:rsidR="008B35B3" w:rsidRDefault="008B35B3" w:rsidP="005C6C92">
          <w:pPr>
            <w:pStyle w:val="Sinespaciado"/>
            <w:numPr>
              <w:ilvl w:val="0"/>
              <w:numId w:val="2"/>
            </w:numPr>
            <w:jc w:val="both"/>
            <w:rPr>
              <w:rFonts w:cstheme="minorHAnsi"/>
              <w:i/>
            </w:rPr>
          </w:pPr>
          <w:r>
            <w:rPr>
              <w:rFonts w:cstheme="minorHAnsi"/>
              <w:i/>
            </w:rPr>
            <w:t>“…</w:t>
          </w:r>
          <w:r w:rsidRPr="008B35B3">
            <w:rPr>
              <w:rFonts w:cstheme="minorHAnsi"/>
              <w:i/>
            </w:rPr>
            <w:t xml:space="preserve">También insistimos en que ellsa deberían ir comenzando a utilizar y manejar la herramienta del Estado de Flujo de </w:t>
          </w:r>
          <w:r w:rsidRPr="008B35B3">
            <w:rPr>
              <w:rFonts w:cstheme="minorHAnsi"/>
              <w:i/>
              <w:shd w:val="clear" w:color="auto" w:fill="FFFFFF"/>
            </w:rPr>
            <w:t>Efectivo</w:t>
          </w:r>
          <w:r w:rsidRPr="008B35B3">
            <w:rPr>
              <w:rFonts w:cstheme="minorHAnsi"/>
              <w:i/>
            </w:rPr>
            <w:t xml:space="preserve"> , de manera sencilla y practica, pero el objetivo será que se vayan familiarizando con ella</w:t>
          </w:r>
          <w:r>
            <w:rPr>
              <w:rStyle w:val="Refdenotaalpie"/>
              <w:rFonts w:cstheme="minorHAnsi"/>
              <w:i/>
            </w:rPr>
            <w:footnoteReference w:id="15"/>
          </w:r>
          <w:r w:rsidR="00761A67">
            <w:rPr>
              <w:rFonts w:cstheme="minorHAnsi"/>
              <w:i/>
            </w:rPr>
            <w:t>…”</w:t>
          </w:r>
        </w:p>
        <w:p w:rsidR="004608D1" w:rsidRDefault="004608D1" w:rsidP="004608D1">
          <w:pPr>
            <w:pStyle w:val="Prrafodelista"/>
            <w:rPr>
              <w:rFonts w:cstheme="minorHAnsi"/>
              <w:i/>
            </w:rPr>
          </w:pPr>
        </w:p>
        <w:p w:rsidR="004608D1" w:rsidRPr="008B35B3" w:rsidRDefault="004608D1" w:rsidP="005C6C92">
          <w:pPr>
            <w:pStyle w:val="Sinespaciado"/>
            <w:numPr>
              <w:ilvl w:val="0"/>
              <w:numId w:val="2"/>
            </w:numPr>
            <w:jc w:val="both"/>
            <w:rPr>
              <w:rFonts w:cstheme="minorHAnsi"/>
              <w:i/>
            </w:rPr>
          </w:pPr>
          <w:r>
            <w:rPr>
              <w:rFonts w:cstheme="minorHAnsi"/>
              <w:i/>
            </w:rPr>
            <w:t>“…Las directrices de ISAR no excluyen la posibilidad de elaborar un estado de flujos de efectivo. Se recomienda considerar una redacción similar a la establecida en el documento ISAR, que establece en el numeral 15: “Las empresas pueden estimar conveniente incluir otros estados financieros que puedan realzar la transparencia general y ofrecer mejor información a los usuarios</w:t>
          </w:r>
          <w:r w:rsidR="004F5A40">
            <w:rPr>
              <w:rFonts w:cstheme="minorHAnsi"/>
              <w:i/>
            </w:rPr>
            <w:t>; por ejemplo un estado de flujos de efectivo”.</w:t>
          </w:r>
          <w:r w:rsidR="004F5A40">
            <w:rPr>
              <w:rStyle w:val="Refdenotaalpie"/>
              <w:rFonts w:cstheme="minorHAnsi"/>
              <w:i/>
            </w:rPr>
            <w:footnoteReference w:id="16"/>
          </w:r>
          <w:r w:rsidR="004F5A40">
            <w:rPr>
              <w:rFonts w:cstheme="minorHAnsi"/>
              <w:i/>
            </w:rPr>
            <w:t>…”</w:t>
          </w:r>
        </w:p>
        <w:p w:rsidR="008B35B3" w:rsidRPr="008B35B3" w:rsidRDefault="008B35B3" w:rsidP="008B35B3">
          <w:pPr>
            <w:pStyle w:val="Sinespaciado"/>
            <w:jc w:val="both"/>
            <w:rPr>
              <w:rFonts w:cstheme="minorHAnsi"/>
              <w:i/>
            </w:rPr>
          </w:pPr>
        </w:p>
        <w:p w:rsidR="008B35B3" w:rsidRPr="008B6026" w:rsidRDefault="00761A67" w:rsidP="008B35B3">
          <w:pPr>
            <w:pStyle w:val="Sinespaciado"/>
            <w:numPr>
              <w:ilvl w:val="0"/>
              <w:numId w:val="2"/>
            </w:numPr>
            <w:jc w:val="both"/>
            <w:rPr>
              <w:rFonts w:cstheme="minorHAnsi"/>
              <w:i/>
            </w:rPr>
          </w:pPr>
          <w:r>
            <w:rPr>
              <w:rFonts w:cstheme="minorHAnsi"/>
              <w:i/>
            </w:rPr>
            <w:t xml:space="preserve"> “…</w:t>
          </w:r>
          <w:r w:rsidR="008B35B3" w:rsidRPr="008B35B3">
            <w:rPr>
              <w:rFonts w:cstheme="minorHAnsi"/>
              <w:i/>
            </w:rPr>
            <w:t>Si se consolidan algunos valores, con base en las cifras mínimas y máximas que deben tener en cuenta las microempresas en sus diferentes elementos de los estados financieros, se tiene lo siguiente: (Cifras a pesos de 2012)</w:t>
          </w:r>
        </w:p>
        <w:p w:rsidR="008B35B3" w:rsidRPr="008B35B3" w:rsidRDefault="008B35B3" w:rsidP="00761A67">
          <w:pPr>
            <w:pStyle w:val="Sinespaciado"/>
            <w:ind w:firstLine="360"/>
            <w:jc w:val="both"/>
            <w:rPr>
              <w:rFonts w:cstheme="minorHAnsi"/>
              <w:i/>
            </w:rPr>
          </w:pPr>
          <w:r w:rsidRPr="008B35B3">
            <w:rPr>
              <w:rFonts w:cstheme="minorHAnsi"/>
              <w:i/>
            </w:rPr>
            <w:t xml:space="preserve">Activos Totales máximos a poseer: </w:t>
          </w:r>
          <w:r w:rsidRPr="008B35B3">
            <w:rPr>
              <w:rFonts w:cstheme="minorHAnsi"/>
              <w:i/>
            </w:rPr>
            <w:tab/>
          </w:r>
          <w:r w:rsidRPr="008B35B3">
            <w:rPr>
              <w:rFonts w:cstheme="minorHAnsi"/>
              <w:i/>
            </w:rPr>
            <w:tab/>
          </w:r>
          <w:r w:rsidRPr="008B35B3">
            <w:rPr>
              <w:rFonts w:cstheme="minorHAnsi"/>
              <w:i/>
            </w:rPr>
            <w:tab/>
          </w:r>
          <w:r w:rsidRPr="008B35B3">
            <w:rPr>
              <w:rFonts w:cstheme="minorHAnsi"/>
              <w:i/>
            </w:rPr>
            <w:tab/>
            <w:t>$283.349.999</w:t>
          </w:r>
        </w:p>
        <w:p w:rsidR="008B35B3" w:rsidRPr="008B35B3" w:rsidRDefault="008B35B3" w:rsidP="00761A67">
          <w:pPr>
            <w:pStyle w:val="Sinespaciado"/>
            <w:ind w:firstLine="360"/>
            <w:jc w:val="both"/>
            <w:rPr>
              <w:rFonts w:cstheme="minorHAnsi"/>
              <w:i/>
            </w:rPr>
          </w:pPr>
          <w:r w:rsidRPr="008B35B3">
            <w:rPr>
              <w:rFonts w:cstheme="minorHAnsi"/>
              <w:i/>
            </w:rPr>
            <w:t>Ingresos Brutos Totales Anuales:</w:t>
          </w:r>
          <w:r w:rsidRPr="008B35B3">
            <w:rPr>
              <w:rFonts w:cstheme="minorHAnsi"/>
              <w:i/>
            </w:rPr>
            <w:tab/>
          </w:r>
          <w:r w:rsidRPr="008B35B3">
            <w:rPr>
              <w:rFonts w:cstheme="minorHAnsi"/>
              <w:i/>
            </w:rPr>
            <w:tab/>
          </w:r>
          <w:r w:rsidRPr="008B35B3">
            <w:rPr>
              <w:rFonts w:cstheme="minorHAnsi"/>
              <w:i/>
            </w:rPr>
            <w:tab/>
          </w:r>
          <w:r w:rsidRPr="008B35B3">
            <w:rPr>
              <w:rFonts w:cstheme="minorHAnsi"/>
              <w:i/>
            </w:rPr>
            <w:tab/>
            <w:t>$104.195.999</w:t>
          </w:r>
        </w:p>
        <w:p w:rsidR="008B35B3" w:rsidRPr="008B35B3" w:rsidRDefault="008B35B3" w:rsidP="00761A67">
          <w:pPr>
            <w:pStyle w:val="Sinespaciado"/>
            <w:ind w:firstLine="360"/>
            <w:jc w:val="both"/>
            <w:rPr>
              <w:rFonts w:cstheme="minorHAnsi"/>
              <w:i/>
            </w:rPr>
          </w:pPr>
          <w:r w:rsidRPr="008B35B3">
            <w:rPr>
              <w:rFonts w:cstheme="minorHAnsi"/>
              <w:i/>
            </w:rPr>
            <w:t>Valor máximo contratos individuales</w:t>
          </w:r>
          <w:r w:rsidRPr="008B35B3">
            <w:rPr>
              <w:rFonts w:cstheme="minorHAnsi"/>
              <w:i/>
            </w:rPr>
            <w:tab/>
          </w:r>
          <w:r w:rsidRPr="008B35B3">
            <w:rPr>
              <w:rFonts w:cstheme="minorHAnsi"/>
              <w:i/>
            </w:rPr>
            <w:tab/>
          </w:r>
          <w:r w:rsidR="00761A67">
            <w:rPr>
              <w:rFonts w:cstheme="minorHAnsi"/>
              <w:i/>
            </w:rPr>
            <w:tab/>
          </w:r>
          <w:r w:rsidRPr="008B35B3">
            <w:rPr>
              <w:rFonts w:cstheme="minorHAnsi"/>
              <w:i/>
            </w:rPr>
            <w:t>$  85.961.699</w:t>
          </w:r>
        </w:p>
        <w:p w:rsidR="008B35B3" w:rsidRPr="008B35B3" w:rsidRDefault="008B35B3" w:rsidP="00761A67">
          <w:pPr>
            <w:pStyle w:val="Sinespaciado"/>
            <w:ind w:firstLine="360"/>
            <w:jc w:val="both"/>
            <w:rPr>
              <w:rFonts w:cstheme="minorHAnsi"/>
              <w:i/>
            </w:rPr>
          </w:pPr>
          <w:r w:rsidRPr="008B35B3">
            <w:rPr>
              <w:rFonts w:cstheme="minorHAnsi"/>
              <w:i/>
            </w:rPr>
            <w:t xml:space="preserve">Monto máximo de sus consignaciones bancarias, </w:t>
          </w:r>
        </w:p>
        <w:p w:rsidR="008B35B3" w:rsidRPr="008B35B3" w:rsidRDefault="008B35B3" w:rsidP="00761A67">
          <w:pPr>
            <w:pStyle w:val="Sinespaciado"/>
            <w:ind w:firstLine="360"/>
            <w:jc w:val="both"/>
            <w:rPr>
              <w:rFonts w:cstheme="minorHAnsi"/>
              <w:i/>
            </w:rPr>
          </w:pPr>
          <w:proofErr w:type="gramStart"/>
          <w:r w:rsidRPr="008B35B3">
            <w:rPr>
              <w:rFonts w:cstheme="minorHAnsi"/>
              <w:i/>
            </w:rPr>
            <w:t>depósitos</w:t>
          </w:r>
          <w:proofErr w:type="gramEnd"/>
          <w:r w:rsidRPr="008B35B3">
            <w:rPr>
              <w:rFonts w:cstheme="minorHAnsi"/>
              <w:i/>
            </w:rPr>
            <w:t xml:space="preserve"> o inversiones financieras</w:t>
          </w:r>
          <w:r w:rsidRPr="008B35B3">
            <w:rPr>
              <w:rFonts w:cstheme="minorHAnsi"/>
              <w:i/>
            </w:rPr>
            <w:tab/>
          </w:r>
          <w:r w:rsidRPr="008B35B3">
            <w:rPr>
              <w:rFonts w:cstheme="minorHAnsi"/>
              <w:i/>
            </w:rPr>
            <w:tab/>
          </w:r>
          <w:r w:rsidRPr="008B35B3">
            <w:rPr>
              <w:rFonts w:cstheme="minorHAnsi"/>
              <w:i/>
            </w:rPr>
            <w:tab/>
          </w:r>
          <w:r w:rsidRPr="008B35B3">
            <w:rPr>
              <w:rFonts w:cstheme="minorHAnsi"/>
              <w:i/>
            </w:rPr>
            <w:tab/>
            <w:t>$117.220.499</w:t>
          </w:r>
        </w:p>
        <w:p w:rsidR="008B35B3" w:rsidRPr="008B35B3" w:rsidRDefault="008B35B3" w:rsidP="008B35B3">
          <w:pPr>
            <w:pStyle w:val="Sinespaciado"/>
            <w:jc w:val="both"/>
            <w:rPr>
              <w:rFonts w:cstheme="minorHAnsi"/>
              <w:i/>
            </w:rPr>
          </w:pPr>
        </w:p>
        <w:p w:rsidR="008B35B3" w:rsidRPr="008B35B3" w:rsidRDefault="008B35B3" w:rsidP="00761A67">
          <w:pPr>
            <w:pStyle w:val="Sinespaciado"/>
            <w:ind w:left="360"/>
            <w:jc w:val="both"/>
            <w:rPr>
              <w:rFonts w:cstheme="minorHAnsi"/>
              <w:i/>
            </w:rPr>
          </w:pPr>
          <w:r w:rsidRPr="008B35B3">
            <w:rPr>
              <w:rFonts w:cstheme="minorHAnsi"/>
              <w:i/>
            </w:rPr>
            <w:t>Con base en las cifras anteriores y teniendo en cuenta el numeral 3.8 del mencionado documento del CTCP “Conjunto completo de estados financieros”, se puede decir que se hace necesaria la presentación de un “Estado de flujos de efectivo simplificado”; en el cual se muestre el movimiento del efectivo y equivalentes de efectivo dentro del respectivo ejercicio contable.  Esto con base en las relaciones que las microempresas sostienen con el sector bancario y para lo cual, se hace necesaria la presentación de dicha información</w:t>
          </w:r>
          <w:r w:rsidR="00761A67">
            <w:rPr>
              <w:rStyle w:val="Refdenotaalpie"/>
              <w:rFonts w:cstheme="minorHAnsi"/>
              <w:i/>
            </w:rPr>
            <w:footnoteReference w:id="17"/>
          </w:r>
          <w:r w:rsidR="00761A67">
            <w:rPr>
              <w:rFonts w:cstheme="minorHAnsi"/>
              <w:i/>
            </w:rPr>
            <w:t>…”</w:t>
          </w:r>
        </w:p>
        <w:p w:rsidR="008B35B3" w:rsidRPr="008B35B3" w:rsidRDefault="008B35B3" w:rsidP="008B35B3">
          <w:pPr>
            <w:pStyle w:val="Sinespaciado"/>
            <w:jc w:val="both"/>
            <w:rPr>
              <w:rFonts w:cstheme="minorHAnsi"/>
              <w:i/>
            </w:rPr>
          </w:pPr>
        </w:p>
        <w:p w:rsidR="008B35B3" w:rsidRPr="00164470" w:rsidRDefault="00761A67" w:rsidP="005C6C92">
          <w:pPr>
            <w:pStyle w:val="Sinespaciado"/>
            <w:numPr>
              <w:ilvl w:val="0"/>
              <w:numId w:val="2"/>
            </w:numPr>
            <w:jc w:val="both"/>
            <w:rPr>
              <w:rFonts w:cstheme="minorHAnsi"/>
              <w:i/>
            </w:rPr>
          </w:pPr>
          <w:r>
            <w:rPr>
              <w:rFonts w:cstheme="minorHAnsi"/>
              <w:i/>
            </w:rPr>
            <w:t xml:space="preserve"> “…</w:t>
          </w:r>
          <w:r w:rsidR="008B35B3" w:rsidRPr="008B35B3">
            <w:rPr>
              <w:rFonts w:cstheme="minorHAnsi"/>
              <w:i/>
            </w:rPr>
            <w:t>Se observa que los estados financieros se circunscriben al estado de resultados y al balance general, lo cual está regulado en Colombia desde el año 2008 mediante el decreto 1878 del mismo año. El estado de flujos de efectivo para las empresas de todo tamaño con una importante herramienta de control gerencia y de toma de decisiones permanente. En el párrafo IN – 6 se indica que se han tomado como base para la preparación del proyecto las NIIF para Pymes del IASB y las Normas Internacionales de Contabilidad y Presentación de Informes de la ISAR UNCTAD. Estas últimas disposiciones contemplan para las Orientaciones para los Niveles 2 y 3 [Directrices para la contabilidad e información financiera de las pequeñas y medianas empresas [DCPYMES] la inclusión del Estado de flujos de efectivo. Con base en lo expuesto es recomendable incluir la preparación y presentación de este importante estado financiero</w:t>
          </w:r>
          <w:r>
            <w:rPr>
              <w:rStyle w:val="Refdenotaalpie"/>
              <w:rFonts w:cstheme="minorHAnsi"/>
              <w:i/>
            </w:rPr>
            <w:footnoteReference w:id="18"/>
          </w:r>
          <w:r>
            <w:rPr>
              <w:rFonts w:cstheme="minorHAnsi"/>
              <w:i/>
            </w:rPr>
            <w:t>…”</w:t>
          </w:r>
        </w:p>
        <w:p w:rsidR="008B35B3" w:rsidRPr="008B35B3" w:rsidRDefault="008B35B3" w:rsidP="008B35B3">
          <w:pPr>
            <w:pStyle w:val="Sinespaciado"/>
            <w:rPr>
              <w:rFonts w:cstheme="minorHAnsi"/>
              <w:i/>
            </w:rPr>
          </w:pPr>
        </w:p>
        <w:p w:rsidR="008B35B3" w:rsidRPr="008B35B3" w:rsidRDefault="00761A67" w:rsidP="005C6C92">
          <w:pPr>
            <w:pStyle w:val="Sinespaciado"/>
            <w:numPr>
              <w:ilvl w:val="0"/>
              <w:numId w:val="2"/>
            </w:numPr>
            <w:jc w:val="both"/>
            <w:rPr>
              <w:rFonts w:cstheme="minorHAnsi"/>
              <w:i/>
            </w:rPr>
          </w:pPr>
          <w:r>
            <w:rPr>
              <w:rFonts w:cstheme="minorHAnsi"/>
              <w:i/>
            </w:rPr>
            <w:t>“…</w:t>
          </w:r>
          <w:r w:rsidR="008B35B3" w:rsidRPr="008B35B3">
            <w:rPr>
              <w:rFonts w:cstheme="minorHAnsi"/>
              <w:i/>
            </w:rPr>
            <w:t>Exigir el flujo de efectivo a las Microempresas, debido que es una información bastante relevante hoy en día, además hay que tener en cuenta que el flujo de efectivo en las Microempresas es más sencillo de elaborar que en otro tipo de entidades y la información que refleja es altamente relevante</w:t>
          </w:r>
          <w:r>
            <w:rPr>
              <w:rStyle w:val="Refdenotaalpie"/>
              <w:rFonts w:cstheme="minorHAnsi"/>
              <w:i/>
            </w:rPr>
            <w:footnoteReference w:id="19"/>
          </w:r>
          <w:r w:rsidR="00164470">
            <w:rPr>
              <w:rFonts w:cstheme="minorHAnsi"/>
              <w:i/>
            </w:rPr>
            <w:t>…”</w:t>
          </w:r>
        </w:p>
        <w:p w:rsidR="008B35B3" w:rsidRPr="008B35B3" w:rsidRDefault="008B35B3" w:rsidP="008B35B3">
          <w:pPr>
            <w:jc w:val="both"/>
            <w:rPr>
              <w:rFonts w:asciiTheme="minorHAnsi" w:hAnsiTheme="minorHAnsi" w:cstheme="minorHAnsi"/>
              <w:b/>
              <w:bCs/>
              <w:i/>
              <w:color w:val="000000"/>
              <w:sz w:val="22"/>
              <w:szCs w:val="22"/>
            </w:rPr>
          </w:pPr>
        </w:p>
        <w:p w:rsidR="008B35B3" w:rsidRPr="008B35B3" w:rsidRDefault="00164470" w:rsidP="005C6C92">
          <w:pPr>
            <w:pStyle w:val="Sinespaciado"/>
            <w:numPr>
              <w:ilvl w:val="0"/>
              <w:numId w:val="2"/>
            </w:numPr>
            <w:jc w:val="both"/>
            <w:rPr>
              <w:rFonts w:cstheme="minorHAnsi"/>
              <w:i/>
            </w:rPr>
          </w:pPr>
          <w:r>
            <w:rPr>
              <w:rFonts w:cstheme="minorHAnsi"/>
              <w:i/>
            </w:rPr>
            <w:t>“…</w:t>
          </w:r>
          <w:r w:rsidR="008B35B3" w:rsidRPr="008B35B3">
            <w:rPr>
              <w:rFonts w:cstheme="minorHAnsi"/>
              <w:i/>
            </w:rPr>
            <w:t>Por otro lado, se señala claramente en el párrafo 3.8 el conjunto completo de Estados Financieros que deben reportar este grupo de empresas, lo cual considero acertado así como los anexos que de manera ilustrativa se presentan al final del documento en mención, Anexo 1 y Anexo 2, considero que en dichos apartados finales del Proyecto, se debería incluir también como parte integrante de estos Estados Financieros, modelos de notas aclaratorias o  Notas explicativas, con sus respectivas numeraciones, para mayor entendimiento por parte de quienes harán uso de esta normatividad.</w:t>
          </w:r>
        </w:p>
        <w:p w:rsidR="008B35B3" w:rsidRPr="008B35B3" w:rsidRDefault="008B35B3" w:rsidP="008B35B3">
          <w:pPr>
            <w:pStyle w:val="Sinespaciado"/>
            <w:jc w:val="both"/>
            <w:rPr>
              <w:rFonts w:cstheme="minorHAnsi"/>
              <w:i/>
            </w:rPr>
          </w:pPr>
        </w:p>
        <w:p w:rsidR="008B35B3" w:rsidRPr="008B35B3" w:rsidRDefault="008B35B3" w:rsidP="00164470">
          <w:pPr>
            <w:pStyle w:val="Sinespaciado"/>
            <w:ind w:left="360"/>
            <w:jc w:val="both"/>
            <w:rPr>
              <w:rFonts w:cstheme="minorHAnsi"/>
              <w:i/>
            </w:rPr>
          </w:pPr>
          <w:r w:rsidRPr="008B35B3">
            <w:rPr>
              <w:rFonts w:cstheme="minorHAnsi"/>
              <w:i/>
            </w:rPr>
            <w:t>El hecho de ilustrar claramente, el conjunto completo de Estados Financieros con sus respectivas Notas aclaratorias, brinda una idea más amplia de la presentación de los mismos y además se presenta un estándar práctico para cumplir razonablemente con lo estipulado en la Normatividad Internacional.</w:t>
          </w:r>
        </w:p>
        <w:p w:rsidR="008B35B3" w:rsidRPr="008B35B3" w:rsidRDefault="008B35B3" w:rsidP="008B35B3">
          <w:pPr>
            <w:pStyle w:val="Sinespaciado"/>
            <w:jc w:val="both"/>
            <w:rPr>
              <w:rFonts w:cstheme="minorHAnsi"/>
              <w:i/>
            </w:rPr>
          </w:pPr>
        </w:p>
        <w:p w:rsidR="008B35B3" w:rsidRPr="008B35B3" w:rsidRDefault="008B35B3" w:rsidP="00164470">
          <w:pPr>
            <w:ind w:left="360"/>
            <w:jc w:val="both"/>
            <w:rPr>
              <w:rFonts w:asciiTheme="minorHAnsi" w:hAnsiTheme="minorHAnsi" w:cstheme="minorHAnsi"/>
              <w:i/>
              <w:sz w:val="22"/>
              <w:szCs w:val="22"/>
              <w:lang w:val="es-ES"/>
            </w:rPr>
          </w:pPr>
          <w:r w:rsidRPr="008B35B3">
            <w:rPr>
              <w:rFonts w:asciiTheme="minorHAnsi" w:hAnsiTheme="minorHAnsi" w:cstheme="minorHAnsi"/>
              <w:i/>
              <w:sz w:val="22"/>
              <w:szCs w:val="22"/>
            </w:rPr>
            <w:t>No quiero decir con ello que se incluyan todas las aclaraciones aplicables a una situación empresarial específica, ya que cada ente económico tiene su propio ciclo contable y en éste influyen variadas situaciones, pero si sería conveniente que se mostrara como se elaborarían las Notas a los Estados Financieros, cuando una empresa aplica por primera vez estas Normas, teniendo así una base normativa estandarizada, completa y gráfica de lo estipulado en el párrafo 3.8 de éste Proyecto de Norma</w:t>
          </w:r>
          <w:r w:rsidR="00164470">
            <w:rPr>
              <w:rStyle w:val="Refdenotaalpie"/>
              <w:rFonts w:asciiTheme="minorHAnsi" w:hAnsiTheme="minorHAnsi" w:cstheme="minorHAnsi"/>
              <w:i/>
              <w:sz w:val="22"/>
              <w:szCs w:val="22"/>
            </w:rPr>
            <w:footnoteReference w:id="20"/>
          </w:r>
          <w:r w:rsidR="00164470">
            <w:rPr>
              <w:rFonts w:asciiTheme="minorHAnsi" w:hAnsiTheme="minorHAnsi" w:cstheme="minorHAnsi"/>
              <w:i/>
              <w:sz w:val="22"/>
              <w:szCs w:val="22"/>
            </w:rPr>
            <w:t>…”</w:t>
          </w:r>
        </w:p>
        <w:p w:rsidR="00B06A66" w:rsidRDefault="00B06A66" w:rsidP="00505B01">
          <w:pPr>
            <w:jc w:val="both"/>
            <w:rPr>
              <w:rFonts w:asciiTheme="minorHAnsi" w:hAnsiTheme="minorHAnsi" w:cstheme="minorHAnsi"/>
              <w:sz w:val="22"/>
              <w:szCs w:val="22"/>
              <w:lang w:val="es-ES"/>
            </w:rPr>
          </w:pPr>
        </w:p>
        <w:p w:rsidR="00E77EE4" w:rsidRDefault="002006C3" w:rsidP="004F4070">
          <w:pPr>
            <w:pStyle w:val="Prrafodelista"/>
            <w:ind w:left="360"/>
            <w:jc w:val="both"/>
            <w:rPr>
              <w:rFonts w:asciiTheme="minorHAnsi" w:hAnsiTheme="minorHAnsi" w:cstheme="minorHAnsi"/>
              <w:sz w:val="22"/>
              <w:szCs w:val="22"/>
              <w:lang w:val="es-ES"/>
            </w:rPr>
          </w:pPr>
          <w:r>
            <w:rPr>
              <w:rFonts w:asciiTheme="minorHAnsi" w:hAnsiTheme="minorHAnsi" w:cstheme="minorHAnsi"/>
              <w:sz w:val="22"/>
              <w:szCs w:val="22"/>
              <w:lang w:val="es-ES"/>
            </w:rPr>
            <w:t xml:space="preserve">Teniendo en cuenta los anteriores </w:t>
          </w:r>
          <w:r w:rsidR="00BF0381">
            <w:rPr>
              <w:rFonts w:asciiTheme="minorHAnsi" w:hAnsiTheme="minorHAnsi" w:cstheme="minorHAnsi"/>
              <w:sz w:val="22"/>
              <w:szCs w:val="22"/>
              <w:lang w:val="es-ES"/>
            </w:rPr>
            <w:t>comentarios</w:t>
          </w:r>
          <w:r w:rsidR="00BB517F">
            <w:rPr>
              <w:rFonts w:asciiTheme="minorHAnsi" w:hAnsiTheme="minorHAnsi" w:cstheme="minorHAnsi"/>
              <w:sz w:val="22"/>
              <w:szCs w:val="22"/>
              <w:lang w:val="es-ES"/>
            </w:rPr>
            <w:t>, el CTCP consider</w:t>
          </w:r>
          <w:r w:rsidR="00921399">
            <w:rPr>
              <w:rFonts w:asciiTheme="minorHAnsi" w:hAnsiTheme="minorHAnsi" w:cstheme="minorHAnsi"/>
              <w:sz w:val="22"/>
              <w:szCs w:val="22"/>
              <w:lang w:val="es-ES"/>
            </w:rPr>
            <w:t>a</w:t>
          </w:r>
          <w:r w:rsidR="0059473E" w:rsidRPr="005D0A47">
            <w:rPr>
              <w:rFonts w:asciiTheme="minorHAnsi" w:hAnsiTheme="minorHAnsi" w:cstheme="minorHAnsi"/>
              <w:sz w:val="22"/>
              <w:szCs w:val="22"/>
              <w:lang w:val="es-ES"/>
            </w:rPr>
            <w:t xml:space="preserve"> </w:t>
          </w:r>
          <w:r w:rsidR="00921399">
            <w:rPr>
              <w:rFonts w:asciiTheme="minorHAnsi" w:hAnsiTheme="minorHAnsi" w:cstheme="minorHAnsi"/>
              <w:sz w:val="22"/>
              <w:szCs w:val="22"/>
              <w:lang w:val="es-ES"/>
            </w:rPr>
            <w:t>conveniente recomendar la exigencia solamente de estos dos estados financieros y sus notas</w:t>
          </w:r>
          <w:r w:rsidR="00842120">
            <w:rPr>
              <w:rFonts w:asciiTheme="minorHAnsi" w:hAnsiTheme="minorHAnsi" w:cstheme="minorHAnsi"/>
              <w:sz w:val="22"/>
              <w:szCs w:val="22"/>
              <w:lang w:val="es-ES"/>
            </w:rPr>
            <w:t xml:space="preserve">, </w:t>
          </w:r>
          <w:r>
            <w:rPr>
              <w:rFonts w:asciiTheme="minorHAnsi" w:hAnsiTheme="minorHAnsi" w:cstheme="minorHAnsi"/>
              <w:sz w:val="22"/>
              <w:szCs w:val="22"/>
              <w:lang w:val="es-ES"/>
            </w:rPr>
            <w:t xml:space="preserve">teniendo en cuenta que </w:t>
          </w:r>
          <w:r w:rsidR="00842120">
            <w:rPr>
              <w:rFonts w:asciiTheme="minorHAnsi" w:hAnsiTheme="minorHAnsi" w:cstheme="minorHAnsi"/>
              <w:sz w:val="22"/>
              <w:szCs w:val="22"/>
              <w:lang w:val="es-ES"/>
            </w:rPr>
            <w:t>el objetivo principal de ésta norma, dado los destinatarios de la misma</w:t>
          </w:r>
          <w:r w:rsidR="009E48A8">
            <w:rPr>
              <w:rFonts w:asciiTheme="minorHAnsi" w:hAnsiTheme="minorHAnsi" w:cstheme="minorHAnsi"/>
              <w:sz w:val="22"/>
              <w:szCs w:val="22"/>
              <w:lang w:val="es-ES"/>
            </w:rPr>
            <w:t>,</w:t>
          </w:r>
          <w:r w:rsidR="00842120">
            <w:rPr>
              <w:rFonts w:asciiTheme="minorHAnsi" w:hAnsiTheme="minorHAnsi" w:cstheme="minorHAnsi"/>
              <w:sz w:val="22"/>
              <w:szCs w:val="22"/>
              <w:lang w:val="es-ES"/>
            </w:rPr>
            <w:t xml:space="preserve"> es su simplicidad</w:t>
          </w:r>
          <w:r w:rsidR="009E48A8">
            <w:rPr>
              <w:rFonts w:asciiTheme="minorHAnsi" w:hAnsiTheme="minorHAnsi" w:cstheme="minorHAnsi"/>
              <w:sz w:val="22"/>
              <w:szCs w:val="22"/>
              <w:lang w:val="es-ES"/>
            </w:rPr>
            <w:t>,</w:t>
          </w:r>
          <w:r w:rsidR="00F64B35">
            <w:rPr>
              <w:rFonts w:asciiTheme="minorHAnsi" w:hAnsiTheme="minorHAnsi" w:cstheme="minorHAnsi"/>
              <w:sz w:val="22"/>
              <w:szCs w:val="22"/>
              <w:lang w:val="es-ES"/>
            </w:rPr>
            <w:t xml:space="preserve"> y el exigir otros estados financieros contribuiría a aumentar los costos en la  preparación de</w:t>
          </w:r>
          <w:r w:rsidR="007E4161">
            <w:rPr>
              <w:rFonts w:asciiTheme="minorHAnsi" w:hAnsiTheme="minorHAnsi" w:cstheme="minorHAnsi"/>
              <w:sz w:val="22"/>
              <w:szCs w:val="22"/>
              <w:lang w:val="es-ES"/>
            </w:rPr>
            <w:t xml:space="preserve"> la</w:t>
          </w:r>
          <w:r w:rsidR="00F64B35">
            <w:rPr>
              <w:rFonts w:asciiTheme="minorHAnsi" w:hAnsiTheme="minorHAnsi" w:cstheme="minorHAnsi"/>
              <w:sz w:val="22"/>
              <w:szCs w:val="22"/>
              <w:lang w:val="es-ES"/>
            </w:rPr>
            <w:t xml:space="preserve"> información financiera</w:t>
          </w:r>
          <w:r>
            <w:rPr>
              <w:rFonts w:asciiTheme="minorHAnsi" w:hAnsiTheme="minorHAnsi" w:cstheme="minorHAnsi"/>
              <w:sz w:val="22"/>
              <w:szCs w:val="22"/>
              <w:lang w:val="es-ES"/>
            </w:rPr>
            <w:t>,</w:t>
          </w:r>
          <w:r w:rsidR="00F64B35">
            <w:rPr>
              <w:rFonts w:asciiTheme="minorHAnsi" w:hAnsiTheme="minorHAnsi" w:cstheme="minorHAnsi"/>
              <w:sz w:val="22"/>
              <w:szCs w:val="22"/>
              <w:lang w:val="es-ES"/>
            </w:rPr>
            <w:t xml:space="preserve"> y </w:t>
          </w:r>
          <w:r w:rsidR="00BC5368">
            <w:rPr>
              <w:rFonts w:asciiTheme="minorHAnsi" w:hAnsiTheme="minorHAnsi" w:cstheme="minorHAnsi"/>
              <w:sz w:val="22"/>
              <w:szCs w:val="22"/>
              <w:lang w:val="es-ES"/>
            </w:rPr>
            <w:t>más</w:t>
          </w:r>
          <w:r w:rsidR="00F64B35">
            <w:rPr>
              <w:rFonts w:asciiTheme="minorHAnsi" w:hAnsiTheme="minorHAnsi" w:cstheme="minorHAnsi"/>
              <w:sz w:val="22"/>
              <w:szCs w:val="22"/>
              <w:lang w:val="es-ES"/>
            </w:rPr>
            <w:t xml:space="preserve"> teniendo en cuenta que los principales usuarios son sus propietarios.</w:t>
          </w:r>
          <w:r w:rsidR="00B7193E">
            <w:rPr>
              <w:rFonts w:asciiTheme="minorHAnsi" w:hAnsiTheme="minorHAnsi" w:cstheme="minorHAnsi"/>
              <w:sz w:val="22"/>
              <w:szCs w:val="22"/>
              <w:lang w:val="es-ES"/>
            </w:rPr>
            <w:t xml:space="preserve"> Sin embargo,</w:t>
          </w:r>
          <w:r w:rsidR="00F64B35">
            <w:rPr>
              <w:rFonts w:asciiTheme="minorHAnsi" w:hAnsiTheme="minorHAnsi" w:cstheme="minorHAnsi"/>
              <w:sz w:val="22"/>
              <w:szCs w:val="22"/>
              <w:lang w:val="es-ES"/>
            </w:rPr>
            <w:t xml:space="preserve"> ésta norma </w:t>
          </w:r>
          <w:r w:rsidR="00842120">
            <w:rPr>
              <w:rFonts w:asciiTheme="minorHAnsi" w:hAnsiTheme="minorHAnsi" w:cstheme="minorHAnsi"/>
              <w:sz w:val="22"/>
              <w:szCs w:val="22"/>
              <w:lang w:val="es-ES"/>
            </w:rPr>
            <w:t xml:space="preserve"> </w:t>
          </w:r>
          <w:r w:rsidR="00F65A38" w:rsidRPr="00B7193E">
            <w:rPr>
              <w:rFonts w:asciiTheme="minorHAnsi" w:hAnsiTheme="minorHAnsi" w:cstheme="minorHAnsi"/>
              <w:sz w:val="22"/>
              <w:szCs w:val="22"/>
              <w:lang w:val="es-ES"/>
            </w:rPr>
            <w:t>permit</w:t>
          </w:r>
          <w:r w:rsidR="00F65A38">
            <w:rPr>
              <w:rFonts w:asciiTheme="minorHAnsi" w:hAnsiTheme="minorHAnsi" w:cstheme="minorHAnsi"/>
              <w:sz w:val="22"/>
              <w:szCs w:val="22"/>
              <w:lang w:val="es-ES"/>
            </w:rPr>
            <w:t>e</w:t>
          </w:r>
          <w:r w:rsidR="00765183" w:rsidRPr="00B7193E">
            <w:rPr>
              <w:rFonts w:asciiTheme="minorHAnsi" w:hAnsiTheme="minorHAnsi" w:cstheme="minorHAnsi"/>
              <w:sz w:val="22"/>
              <w:szCs w:val="22"/>
              <w:lang w:val="es-ES"/>
            </w:rPr>
            <w:t xml:space="preserve"> a las </w:t>
          </w:r>
          <w:r w:rsidR="00842120">
            <w:rPr>
              <w:rFonts w:asciiTheme="minorHAnsi" w:hAnsiTheme="minorHAnsi" w:cstheme="minorHAnsi"/>
              <w:sz w:val="22"/>
              <w:szCs w:val="22"/>
              <w:lang w:val="es-ES"/>
            </w:rPr>
            <w:t>microempresas</w:t>
          </w:r>
          <w:r w:rsidR="00765183" w:rsidRPr="00B7193E">
            <w:rPr>
              <w:rFonts w:asciiTheme="minorHAnsi" w:hAnsiTheme="minorHAnsi" w:cstheme="minorHAnsi"/>
              <w:sz w:val="22"/>
              <w:szCs w:val="22"/>
              <w:lang w:val="es-ES"/>
            </w:rPr>
            <w:t xml:space="preserve"> la elaboración voluntaria </w:t>
          </w:r>
          <w:r w:rsidR="00765183" w:rsidRPr="00B7193E">
            <w:rPr>
              <w:rFonts w:asciiTheme="minorHAnsi" w:hAnsiTheme="minorHAnsi" w:cstheme="minorHAnsi"/>
              <w:sz w:val="22"/>
              <w:szCs w:val="22"/>
              <w:lang w:val="es-ES"/>
            </w:rPr>
            <w:lastRenderedPageBreak/>
            <w:t xml:space="preserve">de </w:t>
          </w:r>
          <w:r w:rsidR="00BB517F" w:rsidRPr="00B7193E">
            <w:rPr>
              <w:rFonts w:asciiTheme="minorHAnsi" w:hAnsiTheme="minorHAnsi" w:cstheme="minorHAnsi"/>
              <w:sz w:val="22"/>
              <w:szCs w:val="22"/>
              <w:lang w:val="es-ES"/>
            </w:rPr>
            <w:t xml:space="preserve">los </w:t>
          </w:r>
          <w:r w:rsidR="00765183" w:rsidRPr="00B7193E">
            <w:rPr>
              <w:rFonts w:asciiTheme="minorHAnsi" w:hAnsiTheme="minorHAnsi" w:cstheme="minorHAnsi"/>
              <w:sz w:val="22"/>
              <w:szCs w:val="22"/>
              <w:lang w:val="es-ES"/>
            </w:rPr>
            <w:t xml:space="preserve">estados financieros que estimen </w:t>
          </w:r>
          <w:r w:rsidR="00B73656" w:rsidRPr="00B7193E">
            <w:rPr>
              <w:rFonts w:asciiTheme="minorHAnsi" w:hAnsiTheme="minorHAnsi" w:cstheme="minorHAnsi"/>
              <w:sz w:val="22"/>
              <w:szCs w:val="22"/>
              <w:lang w:val="es-ES"/>
            </w:rPr>
            <w:t>convenientes</w:t>
          </w:r>
          <w:r w:rsidR="007E4161">
            <w:rPr>
              <w:rFonts w:asciiTheme="minorHAnsi" w:hAnsiTheme="minorHAnsi" w:cstheme="minorHAnsi"/>
              <w:sz w:val="22"/>
              <w:szCs w:val="22"/>
              <w:lang w:val="es-ES"/>
            </w:rPr>
            <w:t>,</w:t>
          </w:r>
          <w:r w:rsidR="00765183" w:rsidRPr="00B7193E">
            <w:rPr>
              <w:rFonts w:asciiTheme="minorHAnsi" w:hAnsiTheme="minorHAnsi" w:cstheme="minorHAnsi"/>
              <w:sz w:val="22"/>
              <w:szCs w:val="22"/>
              <w:lang w:val="es-ES"/>
            </w:rPr>
            <w:t xml:space="preserve"> </w:t>
          </w:r>
          <w:r w:rsidR="00F64B35">
            <w:rPr>
              <w:rFonts w:asciiTheme="minorHAnsi" w:hAnsiTheme="minorHAnsi" w:cstheme="minorHAnsi"/>
              <w:sz w:val="22"/>
              <w:szCs w:val="22"/>
              <w:lang w:val="es-ES"/>
            </w:rPr>
            <w:t xml:space="preserve"> a</w:t>
          </w:r>
          <w:r w:rsidR="00F64B35" w:rsidRPr="00B7193E">
            <w:rPr>
              <w:rFonts w:asciiTheme="minorHAnsi" w:hAnsiTheme="minorHAnsi" w:cstheme="minorHAnsi"/>
              <w:sz w:val="22"/>
              <w:szCs w:val="22"/>
              <w:lang w:val="es-ES"/>
            </w:rPr>
            <w:t xml:space="preserve"> </w:t>
          </w:r>
          <w:r w:rsidR="00BB517F" w:rsidRPr="00B7193E">
            <w:rPr>
              <w:rFonts w:asciiTheme="minorHAnsi" w:hAnsiTheme="minorHAnsi" w:cstheme="minorHAnsi"/>
              <w:sz w:val="22"/>
              <w:szCs w:val="22"/>
              <w:lang w:val="es-ES"/>
            </w:rPr>
            <w:t>efectos de obtener</w:t>
          </w:r>
          <w:r w:rsidR="00765183" w:rsidRPr="00B7193E">
            <w:rPr>
              <w:rFonts w:asciiTheme="minorHAnsi" w:hAnsiTheme="minorHAnsi" w:cstheme="minorHAnsi"/>
              <w:sz w:val="22"/>
              <w:szCs w:val="22"/>
              <w:lang w:val="es-ES"/>
            </w:rPr>
            <w:t xml:space="preserve"> una mayor comprensión de </w:t>
          </w:r>
          <w:r w:rsidR="00842120">
            <w:rPr>
              <w:rFonts w:asciiTheme="minorHAnsi" w:hAnsiTheme="minorHAnsi" w:cstheme="minorHAnsi"/>
              <w:sz w:val="22"/>
              <w:szCs w:val="22"/>
              <w:lang w:val="es-ES"/>
            </w:rPr>
            <w:t xml:space="preserve">sus </w:t>
          </w:r>
          <w:r w:rsidR="00765183" w:rsidRPr="00B7193E">
            <w:rPr>
              <w:rFonts w:asciiTheme="minorHAnsi" w:hAnsiTheme="minorHAnsi" w:cstheme="minorHAnsi"/>
              <w:sz w:val="22"/>
              <w:szCs w:val="22"/>
              <w:lang w:val="es-ES"/>
            </w:rPr>
            <w:t>operaciones</w:t>
          </w:r>
          <w:r w:rsidR="00FA14D7">
            <w:rPr>
              <w:rFonts w:asciiTheme="minorHAnsi" w:hAnsiTheme="minorHAnsi" w:cstheme="minorHAnsi"/>
              <w:sz w:val="22"/>
              <w:szCs w:val="22"/>
              <w:lang w:val="es-ES"/>
            </w:rPr>
            <w:t xml:space="preserve"> </w:t>
          </w:r>
          <w:r w:rsidR="0083361C">
            <w:rPr>
              <w:rFonts w:asciiTheme="minorHAnsi" w:hAnsiTheme="minorHAnsi" w:cstheme="minorHAnsi"/>
              <w:sz w:val="22"/>
              <w:szCs w:val="22"/>
              <w:lang w:val="es-ES"/>
            </w:rPr>
            <w:t xml:space="preserve">y la exigencia </w:t>
          </w:r>
          <w:r w:rsidR="007E4161">
            <w:rPr>
              <w:rFonts w:asciiTheme="minorHAnsi" w:hAnsiTheme="minorHAnsi" w:cstheme="minorHAnsi"/>
              <w:sz w:val="22"/>
              <w:szCs w:val="22"/>
              <w:lang w:val="es-ES"/>
            </w:rPr>
            <w:t xml:space="preserve">por parte </w:t>
          </w:r>
          <w:r w:rsidR="0083361C">
            <w:rPr>
              <w:rFonts w:asciiTheme="minorHAnsi" w:hAnsiTheme="minorHAnsi" w:cstheme="minorHAnsi"/>
              <w:sz w:val="22"/>
              <w:szCs w:val="22"/>
              <w:lang w:val="es-ES"/>
            </w:rPr>
            <w:t>de otros usuarios de la información.</w:t>
          </w:r>
        </w:p>
        <w:p w:rsidR="008F3F52" w:rsidRDefault="00767DD4">
          <w:pPr>
            <w:pStyle w:val="Prrafodelista"/>
            <w:ind w:left="360"/>
            <w:jc w:val="both"/>
            <w:rPr>
              <w:lang w:val="es-ES"/>
            </w:rPr>
          </w:pPr>
          <w:r>
            <w:rPr>
              <w:rFonts w:asciiTheme="minorHAnsi" w:hAnsiTheme="minorHAnsi" w:cstheme="minorHAnsi"/>
              <w:sz w:val="22"/>
              <w:szCs w:val="22"/>
              <w:lang w:val="es-ES"/>
            </w:rPr>
            <w:t xml:space="preserve"> </w:t>
          </w:r>
        </w:p>
        <w:p w:rsidR="00FD192D" w:rsidRDefault="005D0A47" w:rsidP="0078599A">
          <w:pPr>
            <w:jc w:val="both"/>
            <w:rPr>
              <w:rFonts w:asciiTheme="minorHAnsi" w:hAnsiTheme="minorHAnsi"/>
              <w:b/>
              <w:sz w:val="28"/>
              <w:szCs w:val="28"/>
              <w:lang w:val="es-ES"/>
            </w:rPr>
          </w:pPr>
          <w:r w:rsidRPr="005D0A47">
            <w:rPr>
              <w:rFonts w:asciiTheme="minorHAnsi" w:hAnsiTheme="minorHAnsi"/>
              <w:b/>
              <w:sz w:val="28"/>
              <w:szCs w:val="28"/>
              <w:lang w:val="es-ES"/>
            </w:rPr>
            <w:t>Conceptos y principios generales</w:t>
          </w:r>
        </w:p>
        <w:p w:rsidR="005D0A47" w:rsidRDefault="005D0A47" w:rsidP="0078599A">
          <w:pPr>
            <w:jc w:val="both"/>
            <w:rPr>
              <w:rFonts w:asciiTheme="minorHAnsi" w:hAnsiTheme="minorHAnsi"/>
              <w:b/>
              <w:sz w:val="28"/>
              <w:szCs w:val="28"/>
              <w:lang w:val="es-ES"/>
            </w:rPr>
          </w:pPr>
        </w:p>
        <w:p w:rsidR="005D0A47" w:rsidRPr="00BB517F" w:rsidRDefault="005D0A47" w:rsidP="005C6C92">
          <w:pPr>
            <w:pStyle w:val="Prrafodelista"/>
            <w:numPr>
              <w:ilvl w:val="0"/>
              <w:numId w:val="2"/>
            </w:numPr>
            <w:jc w:val="both"/>
            <w:rPr>
              <w:rFonts w:asciiTheme="minorHAnsi" w:hAnsiTheme="minorHAnsi"/>
              <w:sz w:val="22"/>
              <w:szCs w:val="22"/>
              <w:lang w:val="es-ES"/>
            </w:rPr>
          </w:pPr>
          <w:r w:rsidRPr="00BB517F">
            <w:rPr>
              <w:rFonts w:asciiTheme="minorHAnsi" w:hAnsiTheme="minorHAnsi"/>
              <w:sz w:val="22"/>
              <w:szCs w:val="22"/>
              <w:lang w:val="es-ES"/>
            </w:rPr>
            <w:t>En el párrafo 2.2. del proyecto e</w:t>
          </w:r>
          <w:r w:rsidR="00B14907">
            <w:rPr>
              <w:rFonts w:asciiTheme="minorHAnsi" w:hAnsiTheme="minorHAnsi"/>
              <w:sz w:val="22"/>
              <w:szCs w:val="22"/>
              <w:lang w:val="es-ES"/>
            </w:rPr>
            <w:t>l CTCP</w:t>
          </w:r>
          <w:r w:rsidRPr="00BB517F">
            <w:rPr>
              <w:rFonts w:asciiTheme="minorHAnsi" w:hAnsiTheme="minorHAnsi"/>
              <w:sz w:val="22"/>
              <w:szCs w:val="22"/>
              <w:lang w:val="es-ES"/>
            </w:rPr>
            <w:t xml:space="preserve"> propuso que</w:t>
          </w:r>
          <w:r w:rsidR="00BE73D0" w:rsidRPr="00BB517F">
            <w:rPr>
              <w:rFonts w:asciiTheme="minorHAnsi" w:hAnsiTheme="minorHAnsi"/>
              <w:sz w:val="22"/>
              <w:szCs w:val="22"/>
              <w:lang w:val="es-ES"/>
            </w:rPr>
            <w:t xml:space="preserve">: </w:t>
          </w:r>
          <w:r w:rsidR="00BE73D0">
            <w:rPr>
              <w:rFonts w:asciiTheme="minorHAnsi" w:hAnsiTheme="minorHAnsi"/>
              <w:sz w:val="22"/>
              <w:szCs w:val="22"/>
              <w:lang w:val="es-ES"/>
            </w:rPr>
            <w:t>“…</w:t>
          </w:r>
          <w:r w:rsidRPr="00BB517F">
            <w:rPr>
              <w:rFonts w:asciiTheme="minorHAnsi" w:hAnsiTheme="minorHAnsi" w:cstheme="minorHAnsi"/>
              <w:bCs/>
              <w:color w:val="000000"/>
              <w:sz w:val="22"/>
              <w:szCs w:val="22"/>
            </w:rPr>
            <w:t>El estado de resultados y el balance general de las microempresas, pueden enmarcarse en un sistema simplificado de contabilidad, basado en contabilidad de causación, pero estrechamente vinculado con las transacciones monetarias. La base principal de medición que debe ser utilizada por las microempresas es el costo histórico.</w:t>
          </w:r>
          <w:r w:rsidR="00BE73D0">
            <w:rPr>
              <w:rFonts w:asciiTheme="minorHAnsi" w:hAnsiTheme="minorHAnsi" w:cstheme="minorHAnsi"/>
              <w:bCs/>
              <w:color w:val="000000"/>
              <w:sz w:val="22"/>
              <w:szCs w:val="22"/>
            </w:rPr>
            <w:t>”</w:t>
          </w:r>
        </w:p>
        <w:p w:rsidR="00FD192D" w:rsidRDefault="00FD192D" w:rsidP="0078599A">
          <w:pPr>
            <w:jc w:val="both"/>
            <w:rPr>
              <w:rFonts w:asciiTheme="minorHAnsi" w:hAnsiTheme="minorHAnsi"/>
              <w:b/>
              <w:sz w:val="22"/>
              <w:szCs w:val="22"/>
              <w:lang w:val="es-ES"/>
            </w:rPr>
          </w:pPr>
        </w:p>
        <w:p w:rsidR="005D0A47" w:rsidRDefault="005D0A47" w:rsidP="0078599A">
          <w:pPr>
            <w:jc w:val="both"/>
            <w:rPr>
              <w:rFonts w:asciiTheme="minorHAnsi" w:hAnsiTheme="minorHAnsi"/>
              <w:sz w:val="22"/>
              <w:szCs w:val="22"/>
              <w:lang w:val="es-ES"/>
            </w:rPr>
          </w:pPr>
          <w:r w:rsidRPr="005D0A47">
            <w:rPr>
              <w:rFonts w:asciiTheme="minorHAnsi" w:hAnsiTheme="minorHAnsi"/>
              <w:sz w:val="22"/>
              <w:szCs w:val="22"/>
              <w:lang w:val="es-ES"/>
            </w:rPr>
            <w:t>Al respecto se recibieron los siguientes comentarios:</w:t>
          </w:r>
        </w:p>
        <w:p w:rsidR="00BE73D0" w:rsidRDefault="00BE73D0" w:rsidP="0078599A">
          <w:pPr>
            <w:jc w:val="both"/>
            <w:rPr>
              <w:rFonts w:asciiTheme="minorHAnsi" w:hAnsiTheme="minorHAnsi"/>
              <w:sz w:val="22"/>
              <w:szCs w:val="22"/>
              <w:lang w:val="es-ES"/>
            </w:rPr>
          </w:pPr>
        </w:p>
        <w:p w:rsidR="00BE73D0" w:rsidRPr="00DE60C8" w:rsidRDefault="00DE60C8" w:rsidP="005C6C92">
          <w:pPr>
            <w:pStyle w:val="Prrafodelista"/>
            <w:numPr>
              <w:ilvl w:val="0"/>
              <w:numId w:val="2"/>
            </w:numPr>
            <w:jc w:val="both"/>
            <w:rPr>
              <w:rFonts w:asciiTheme="minorHAnsi" w:hAnsiTheme="minorHAnsi" w:cstheme="minorHAnsi"/>
              <w:sz w:val="22"/>
              <w:szCs w:val="22"/>
              <w:lang w:val="es-ES"/>
            </w:rPr>
          </w:pPr>
          <w:r w:rsidRPr="00DE60C8">
            <w:rPr>
              <w:rFonts w:asciiTheme="minorHAnsi" w:hAnsiTheme="minorHAnsi" w:cstheme="minorHAnsi"/>
              <w:i/>
              <w:sz w:val="22"/>
              <w:szCs w:val="22"/>
            </w:rPr>
            <w:t>“…Pues bien, aclara el proyecto de norma que para los sujetos destinatarios, la contabilidad será de causación (2.2), aspecto que resulta ILEGÍTIMO e INCONVENIENTE porque no se trata de determinar quiénes deben llevar contabilidad, sino de establecer cómo se lleva la contabilidad de quienes estando obligados, cumplan las condiciones de microempresarios. Me explico: si un agricultor persona natural, o un profesional cumple los requisitos para estar en el régimen simplificado y cumple con el número de empleados y activos que dispone la norma, de todos modos ese agricultor o ese profesional no está obligado a llevar contabilidad y, por tanto, aunque sea una Microempresa, no queda vinculado con la norma de contabilidad</w:t>
          </w:r>
          <w:r>
            <w:rPr>
              <w:rStyle w:val="Refdenotaalpie"/>
              <w:rFonts w:asciiTheme="minorHAnsi" w:hAnsiTheme="minorHAnsi" w:cstheme="minorHAnsi"/>
              <w:i/>
              <w:sz w:val="22"/>
              <w:szCs w:val="22"/>
            </w:rPr>
            <w:footnoteReference w:id="21"/>
          </w:r>
          <w:r w:rsidRPr="00DE60C8">
            <w:rPr>
              <w:rFonts w:asciiTheme="minorHAnsi" w:hAnsiTheme="minorHAnsi" w:cstheme="minorHAnsi"/>
              <w:i/>
              <w:sz w:val="22"/>
              <w:szCs w:val="22"/>
            </w:rPr>
            <w:t>…</w:t>
          </w:r>
          <w:r>
            <w:rPr>
              <w:rFonts w:asciiTheme="minorHAnsi" w:hAnsiTheme="minorHAnsi" w:cstheme="minorHAnsi"/>
              <w:i/>
              <w:sz w:val="22"/>
              <w:szCs w:val="22"/>
            </w:rPr>
            <w:t>”</w:t>
          </w:r>
        </w:p>
        <w:p w:rsidR="00BB517F" w:rsidRDefault="00BB517F" w:rsidP="0078599A">
          <w:pPr>
            <w:jc w:val="both"/>
            <w:rPr>
              <w:rFonts w:asciiTheme="minorHAnsi" w:hAnsiTheme="minorHAnsi"/>
              <w:sz w:val="22"/>
              <w:szCs w:val="22"/>
              <w:lang w:val="es-ES"/>
            </w:rPr>
          </w:pPr>
        </w:p>
        <w:p w:rsidR="00DE60C8" w:rsidRPr="00DE60C8" w:rsidRDefault="00BB517F" w:rsidP="005C6C92">
          <w:pPr>
            <w:pStyle w:val="Sinespaciado"/>
            <w:numPr>
              <w:ilvl w:val="0"/>
              <w:numId w:val="2"/>
            </w:numPr>
            <w:jc w:val="both"/>
            <w:rPr>
              <w:rFonts w:cstheme="minorHAnsi"/>
            </w:rPr>
          </w:pPr>
          <w:r>
            <w:t>“…</w:t>
          </w:r>
          <w:r w:rsidR="00A32570" w:rsidRPr="00A32570">
            <w:rPr>
              <w:i/>
            </w:rPr>
            <w:t>Consideramos que debe anexarse un texto que indique lo siguiente: “No queriendo decir con esto que no puedan aplicar otras de técnico valor según su sector económico y el grupo o rubro dentro del balance”. Esto teniendo en cuenta que una de las características cualitativas de la información  en los estados financieros en el párrafo 2.7 es la Pertinencia, indicando que la información es pertinente cuando posee valor de realimentación, valor de predicción y es oportuna. Por lo tanto, puede entenderse que algunos sectores empresariales y algunas empresas deban seguir sujetas al costo histórico como pasa hoy día con el 2649 a pesar de que el mismo establece otras formas de valuación después del costo histórico, por ende, seguiríamos limitando el informe financiero de las mismas.</w:t>
          </w:r>
        </w:p>
        <w:p w:rsidR="00A32570" w:rsidRDefault="00A32570" w:rsidP="00DE60C8">
          <w:pPr>
            <w:pStyle w:val="Sinespaciado"/>
            <w:ind w:left="360"/>
            <w:jc w:val="both"/>
            <w:rPr>
              <w:rFonts w:cstheme="minorHAnsi"/>
            </w:rPr>
          </w:pPr>
        </w:p>
        <w:p w:rsidR="00BB517F" w:rsidRPr="00A32570" w:rsidRDefault="00BB517F" w:rsidP="00A32570">
          <w:pPr>
            <w:pStyle w:val="Sinespaciado"/>
            <w:ind w:left="360"/>
            <w:jc w:val="both"/>
            <w:rPr>
              <w:rFonts w:cstheme="minorHAnsi"/>
            </w:rPr>
          </w:pPr>
          <w:r w:rsidRPr="00BB517F">
            <w:rPr>
              <w:rFonts w:cstheme="minorHAnsi"/>
            </w:rPr>
            <w:t>Ante este comentario, sugerimos que el punto 2.2 del alcance del capitulo quedara como sigue:</w:t>
          </w:r>
          <w:r w:rsidR="00A32570">
            <w:rPr>
              <w:rFonts w:cstheme="minorHAnsi"/>
            </w:rPr>
            <w:t xml:space="preserve"> </w:t>
          </w:r>
          <w:r w:rsidRPr="00BB517F">
            <w:rPr>
              <w:rFonts w:cstheme="minorHAnsi"/>
              <w:i/>
            </w:rPr>
            <w:t>“El estado de resultados y el balance general de las microempresas, pueden enmarcarse en un sistema simplificado de contabilidad, basado en contabilidad de causación, pero estrechamente vinculado con las transacciones monetarias. La base principal de medición que debe ser utilizada por las microempresas es el costo histórico. No queriendo decir con esto que no puedan aplicar otras de técnico valor según su sector microempresarial  y el grupo o rubro dentro del balance</w:t>
          </w:r>
          <w:r>
            <w:rPr>
              <w:rStyle w:val="Refdenotaalpie"/>
              <w:rFonts w:cstheme="minorHAnsi"/>
              <w:i/>
            </w:rPr>
            <w:footnoteReference w:id="22"/>
          </w:r>
          <w:r w:rsidR="00DE60C8">
            <w:rPr>
              <w:rFonts w:cstheme="minorHAnsi"/>
              <w:i/>
            </w:rPr>
            <w:t>..</w:t>
          </w:r>
          <w:r w:rsidRPr="00BB517F">
            <w:rPr>
              <w:rFonts w:cstheme="minorHAnsi"/>
              <w:i/>
            </w:rPr>
            <w:t>.</w:t>
          </w:r>
          <w:r w:rsidR="00DE60C8">
            <w:rPr>
              <w:rFonts w:cstheme="minorHAnsi"/>
              <w:i/>
            </w:rPr>
            <w:t>”</w:t>
          </w:r>
          <w:r w:rsidR="00A32570">
            <w:rPr>
              <w:rFonts w:cstheme="minorHAnsi"/>
              <w:i/>
            </w:rPr>
            <w:t>”</w:t>
          </w:r>
        </w:p>
        <w:p w:rsidR="00655452" w:rsidRDefault="00655452" w:rsidP="00BB517F">
          <w:pPr>
            <w:jc w:val="both"/>
            <w:rPr>
              <w:rFonts w:asciiTheme="minorHAnsi" w:hAnsiTheme="minorHAnsi" w:cstheme="minorHAnsi"/>
              <w:i/>
              <w:sz w:val="22"/>
              <w:szCs w:val="22"/>
            </w:rPr>
          </w:pPr>
        </w:p>
        <w:p w:rsidR="003D16AC" w:rsidRPr="003D16AC" w:rsidRDefault="00655452" w:rsidP="005C6C92">
          <w:pPr>
            <w:pStyle w:val="Prrafodelista"/>
            <w:numPr>
              <w:ilvl w:val="0"/>
              <w:numId w:val="2"/>
            </w:numPr>
            <w:jc w:val="both"/>
            <w:rPr>
              <w:rFonts w:asciiTheme="minorHAnsi" w:hAnsiTheme="minorHAnsi" w:cstheme="minorHAnsi"/>
              <w:i/>
              <w:sz w:val="22"/>
              <w:szCs w:val="22"/>
              <w:lang w:val="es-ES"/>
            </w:rPr>
          </w:pPr>
          <w:r w:rsidRPr="00655452">
            <w:rPr>
              <w:rFonts w:asciiTheme="minorHAnsi" w:hAnsiTheme="minorHAnsi" w:cstheme="minorHAnsi"/>
              <w:i/>
              <w:sz w:val="22"/>
              <w:szCs w:val="22"/>
            </w:rPr>
            <w:t>“… El modelo de contabilidad debe ser de causación, pero con el párrafo “estrechamente vinculado con las transacciones monetarias” da pie para interpretar una contabilidad de caja. Por ello, se sugiere eliminar esta afirmación o aclarar  en qué casos se aplicaría</w:t>
          </w:r>
          <w:r w:rsidR="003D16AC">
            <w:rPr>
              <w:rFonts w:asciiTheme="minorHAnsi" w:hAnsiTheme="minorHAnsi" w:cstheme="minorHAnsi"/>
              <w:i/>
              <w:sz w:val="22"/>
              <w:szCs w:val="22"/>
            </w:rPr>
            <w:t>.</w:t>
          </w:r>
        </w:p>
        <w:p w:rsidR="003D16AC" w:rsidRDefault="003D16AC" w:rsidP="003D16AC">
          <w:pPr>
            <w:pStyle w:val="Prrafodelista"/>
            <w:ind w:left="360"/>
            <w:jc w:val="both"/>
            <w:rPr>
              <w:rFonts w:asciiTheme="minorHAnsi" w:hAnsiTheme="minorHAnsi" w:cstheme="minorHAnsi"/>
              <w:i/>
              <w:sz w:val="22"/>
              <w:szCs w:val="22"/>
              <w:lang w:val="es-ES"/>
            </w:rPr>
          </w:pPr>
        </w:p>
        <w:p w:rsidR="001F0BA1" w:rsidRDefault="003D16AC" w:rsidP="003D16AC">
          <w:pPr>
            <w:pStyle w:val="Prrafodelista"/>
            <w:ind w:left="360"/>
            <w:jc w:val="both"/>
            <w:rPr>
              <w:rFonts w:asciiTheme="minorHAnsi" w:hAnsiTheme="minorHAnsi" w:cstheme="minorHAnsi"/>
              <w:i/>
              <w:sz w:val="22"/>
              <w:szCs w:val="22"/>
            </w:rPr>
          </w:pPr>
          <w:r w:rsidRPr="003D16AC">
            <w:rPr>
              <w:rFonts w:asciiTheme="minorHAnsi" w:hAnsiTheme="minorHAnsi" w:cstheme="minorHAnsi"/>
              <w:i/>
              <w:sz w:val="22"/>
              <w:szCs w:val="22"/>
            </w:rPr>
            <w:lastRenderedPageBreak/>
            <w:t>Igualmente, se indica que la base principal de medición que debe ser utilizada por las microempresas es el costo histórico, sin embargo, en el párrafo 2.24 se habla de medición a valor de mercado o realización, generando inconsistencia con respecto a la técnica de valuación de los elementos de los estados financieros</w:t>
          </w:r>
          <w:r w:rsidRPr="003D16AC">
            <w:rPr>
              <w:i/>
            </w:rPr>
            <w:t>.</w:t>
          </w:r>
          <w:r w:rsidR="00655452">
            <w:rPr>
              <w:rStyle w:val="Refdenotaalpie"/>
              <w:rFonts w:asciiTheme="minorHAnsi" w:hAnsiTheme="minorHAnsi" w:cstheme="minorHAnsi"/>
              <w:i/>
              <w:sz w:val="22"/>
              <w:szCs w:val="22"/>
            </w:rPr>
            <w:footnoteReference w:id="23"/>
          </w:r>
          <w:r w:rsidR="00DE60C8" w:rsidRPr="003D16AC">
            <w:rPr>
              <w:rFonts w:asciiTheme="minorHAnsi" w:hAnsiTheme="minorHAnsi" w:cstheme="minorHAnsi"/>
              <w:i/>
              <w:sz w:val="22"/>
              <w:szCs w:val="22"/>
            </w:rPr>
            <w:t>..</w:t>
          </w:r>
          <w:r w:rsidR="00655452" w:rsidRPr="003D16AC">
            <w:rPr>
              <w:rFonts w:asciiTheme="minorHAnsi" w:hAnsiTheme="minorHAnsi" w:cstheme="minorHAnsi"/>
              <w:i/>
              <w:sz w:val="22"/>
              <w:szCs w:val="22"/>
            </w:rPr>
            <w:t>.</w:t>
          </w:r>
          <w:r w:rsidR="00DE60C8" w:rsidRPr="003D16AC">
            <w:rPr>
              <w:rFonts w:asciiTheme="minorHAnsi" w:hAnsiTheme="minorHAnsi" w:cstheme="minorHAnsi"/>
              <w:i/>
              <w:sz w:val="22"/>
              <w:szCs w:val="22"/>
            </w:rPr>
            <w:t>”</w:t>
          </w:r>
        </w:p>
        <w:p w:rsidR="00682B94" w:rsidRDefault="00682B94" w:rsidP="00682B94">
          <w:pPr>
            <w:jc w:val="both"/>
            <w:rPr>
              <w:rFonts w:asciiTheme="minorHAnsi" w:hAnsiTheme="minorHAnsi" w:cstheme="minorHAnsi"/>
              <w:i/>
              <w:sz w:val="22"/>
              <w:szCs w:val="22"/>
            </w:rPr>
          </w:pPr>
        </w:p>
        <w:p w:rsidR="00682B94" w:rsidRPr="008D165F" w:rsidRDefault="00682B94" w:rsidP="008D165F">
          <w:pPr>
            <w:pStyle w:val="Sinespaciado"/>
            <w:numPr>
              <w:ilvl w:val="0"/>
              <w:numId w:val="2"/>
            </w:numPr>
            <w:jc w:val="both"/>
            <w:rPr>
              <w:i/>
            </w:rPr>
          </w:pPr>
          <w:r w:rsidRPr="008D165F">
            <w:rPr>
              <w:i/>
            </w:rPr>
            <w:t xml:space="preserve">“… Todo sistema de información contable debe dar directrices sobre la </w:t>
          </w:r>
          <w:r w:rsidR="008D165F" w:rsidRPr="008D165F">
            <w:rPr>
              <w:i/>
            </w:rPr>
            <w:t>Medición</w:t>
          </w:r>
          <w:r w:rsidRPr="008D165F">
            <w:rPr>
              <w:i/>
            </w:rPr>
            <w:t xml:space="preserve"> de las Transacciones y otros eventos, con el propósito de garantizar no solo su consistencia interna sino para que tenga la capacidad de autocontener todas las posibles consideraciones técnicas que puedan requerirse sin tener que acudir a modelos alternos.</w:t>
          </w:r>
        </w:p>
        <w:p w:rsidR="008D165F" w:rsidRDefault="008D165F" w:rsidP="008D165F">
          <w:pPr>
            <w:pStyle w:val="Sinespaciado"/>
            <w:jc w:val="both"/>
            <w:rPr>
              <w:i/>
            </w:rPr>
          </w:pPr>
        </w:p>
        <w:p w:rsidR="00682B94" w:rsidRPr="008D165F" w:rsidRDefault="00682B94" w:rsidP="008D165F">
          <w:pPr>
            <w:pStyle w:val="Sinespaciado"/>
            <w:ind w:left="360"/>
            <w:jc w:val="both"/>
            <w:rPr>
              <w:i/>
            </w:rPr>
          </w:pPr>
          <w:r w:rsidRPr="008D165F">
            <w:rPr>
              <w:i/>
            </w:rPr>
            <w:t xml:space="preserve">Afirmar que una Microempresa utiliza como criterio de medición sólo el costo histórico, es desconocer que en períodos posteriores las partidas pueden ser objeto de ajuste, mas aún si es un marco que puede estar estrechamente ligado a necesidades fiscales de este tipo de empresas que no pueden manejar varios modelos transaccionales en función del costo beneficio. Este seria el caso, por ejemplo, de los ajustes por deterioro que afectan los activos al valor de mercado o de ciertos </w:t>
          </w:r>
          <w:r w:rsidR="008D165F" w:rsidRPr="008D165F">
            <w:rPr>
              <w:i/>
            </w:rPr>
            <w:t>avalúos</w:t>
          </w:r>
          <w:r w:rsidRPr="008D165F">
            <w:rPr>
              <w:i/>
            </w:rPr>
            <w:t xml:space="preserve"> de propiedades con efecto fiscal</w:t>
          </w:r>
          <w:r w:rsidR="008D165F" w:rsidRPr="008D165F">
            <w:rPr>
              <w:i/>
            </w:rPr>
            <w:t>.</w:t>
          </w:r>
        </w:p>
        <w:p w:rsidR="008D165F" w:rsidRDefault="008D165F" w:rsidP="008D165F">
          <w:pPr>
            <w:pStyle w:val="Sinespaciado"/>
            <w:ind w:left="360"/>
            <w:jc w:val="both"/>
            <w:rPr>
              <w:i/>
            </w:rPr>
          </w:pPr>
          <w:r w:rsidRPr="008D165F">
            <w:rPr>
              <w:i/>
            </w:rPr>
            <w:t xml:space="preserve">Sería prudente, en consecuencia, referirse al tema en términos similares a los establecidos en el documento ISAR que indica en el párrafo 11: </w:t>
          </w:r>
          <w:proofErr w:type="gramStart"/>
          <w:r w:rsidRPr="008D165F">
            <w:rPr>
              <w:i/>
            </w:rPr>
            <w:t>“ La</w:t>
          </w:r>
          <w:proofErr w:type="gramEnd"/>
          <w:r w:rsidRPr="008D165F">
            <w:rPr>
              <w:i/>
            </w:rPr>
            <w:t xml:space="preserve"> base de medición adoptada con mayor frecuencia para elaborar los estados financieros es el costo histórico.” También podría considerarse lo establecido en la NIIF para pymes, que separa los criterios de Medición Inicial y Medición Posterior (ver párrafo 2.46</w:t>
          </w:r>
          <w:r>
            <w:rPr>
              <w:rStyle w:val="Refdenotaalpie"/>
              <w:i/>
            </w:rPr>
            <w:footnoteReference w:id="24"/>
          </w:r>
          <w:r>
            <w:rPr>
              <w:i/>
            </w:rPr>
            <w:t>..</w:t>
          </w:r>
          <w:r w:rsidRPr="008D165F">
            <w:rPr>
              <w:i/>
            </w:rPr>
            <w:t>.”</w:t>
          </w:r>
        </w:p>
        <w:p w:rsidR="008819FE" w:rsidRDefault="008819FE" w:rsidP="008819FE">
          <w:pPr>
            <w:pStyle w:val="Sinespaciado"/>
            <w:jc w:val="both"/>
            <w:rPr>
              <w:i/>
            </w:rPr>
          </w:pPr>
        </w:p>
        <w:p w:rsidR="008819FE" w:rsidRPr="008819FE" w:rsidRDefault="008819FE" w:rsidP="008819FE">
          <w:pPr>
            <w:pStyle w:val="Sinespaciado"/>
            <w:numPr>
              <w:ilvl w:val="0"/>
              <w:numId w:val="2"/>
            </w:numPr>
            <w:jc w:val="both"/>
          </w:pPr>
          <w:r w:rsidRPr="003729A4">
            <w:rPr>
              <w:i/>
            </w:rPr>
            <w:t>“…No se hace ninguna aclaración  acerca de los estados financieros de propósito especial como por ejemplo estados financieros de empresas en liquidación, estados financieros intermedios, estados de costos, entre otros</w:t>
          </w:r>
          <w:r w:rsidRPr="003729A4">
            <w:rPr>
              <w:rStyle w:val="Refdenotaalpie"/>
              <w:i/>
            </w:rPr>
            <w:footnoteReference w:id="25"/>
          </w:r>
          <w:r w:rsidRPr="003729A4">
            <w:rPr>
              <w:i/>
            </w:rPr>
            <w:t>.</w:t>
          </w:r>
        </w:p>
        <w:p w:rsidR="00830F2C" w:rsidRDefault="00830F2C" w:rsidP="003D16AC">
          <w:pPr>
            <w:pStyle w:val="Prrafodelista"/>
            <w:ind w:left="360"/>
            <w:jc w:val="both"/>
            <w:rPr>
              <w:rFonts w:asciiTheme="minorHAnsi" w:hAnsiTheme="minorHAnsi" w:cstheme="minorHAnsi"/>
              <w:i/>
              <w:sz w:val="22"/>
              <w:szCs w:val="22"/>
              <w:lang w:val="es-ES"/>
            </w:rPr>
          </w:pPr>
        </w:p>
        <w:p w:rsidR="00830F2C" w:rsidRDefault="00007EAD" w:rsidP="00830F2C">
          <w:pPr>
            <w:pStyle w:val="Sinespaciado"/>
            <w:ind w:left="360"/>
            <w:jc w:val="both"/>
          </w:pPr>
          <w:r>
            <w:t xml:space="preserve">El </w:t>
          </w:r>
          <w:r w:rsidR="00655452">
            <w:t>CTCP evalu</w:t>
          </w:r>
          <w:r>
            <w:t>ó</w:t>
          </w:r>
          <w:r w:rsidR="00655452">
            <w:t xml:space="preserve"> los anteriores comentarios y tom</w:t>
          </w:r>
          <w:r>
            <w:t>ó</w:t>
          </w:r>
          <w:r w:rsidR="00655452">
            <w:t xml:space="preserve"> la </w:t>
          </w:r>
          <w:r w:rsidR="00B93470">
            <w:t>decisión</w:t>
          </w:r>
          <w:r w:rsidR="00655452">
            <w:t xml:space="preserve"> de modificar la redacción del párrafo 2.2</w:t>
          </w:r>
          <w:r w:rsidR="00092A42">
            <w:t xml:space="preserve"> de la propuesta de norma</w:t>
          </w:r>
          <w:r w:rsidR="00655452">
            <w:t>, por cuanto</w:t>
          </w:r>
          <w:r>
            <w:t xml:space="preserve"> se </w:t>
          </w:r>
          <w:r w:rsidR="00655452">
            <w:t xml:space="preserve"> </w:t>
          </w:r>
          <w:r w:rsidR="00092A42">
            <w:t xml:space="preserve">acepta </w:t>
          </w:r>
          <w:r w:rsidR="00655452">
            <w:t xml:space="preserve">que </w:t>
          </w:r>
          <w:r w:rsidR="004166B9">
            <w:t>es</w:t>
          </w:r>
          <w:r w:rsidR="00655452">
            <w:t xml:space="preserve"> necesario </w:t>
          </w:r>
          <w:r w:rsidR="00B93470">
            <w:t>ampliar el concepto relacionado con las bases de medición, permiti</w:t>
          </w:r>
          <w:r w:rsidR="004F0CC9">
            <w:t xml:space="preserve">endo la utilización de otros métodos de reconocido valor técnico </w:t>
          </w:r>
          <w:r w:rsidR="004F0CC9" w:rsidRPr="004F0CC9">
            <w:rPr>
              <w:bCs/>
            </w:rPr>
            <w:t xml:space="preserve">según su sector económico y el rubro dentro del </w:t>
          </w:r>
          <w:r w:rsidR="009E48A8">
            <w:rPr>
              <w:bCs/>
            </w:rPr>
            <w:t>e</w:t>
          </w:r>
          <w:r w:rsidR="004166B9">
            <w:rPr>
              <w:bCs/>
            </w:rPr>
            <w:t xml:space="preserve">stado </w:t>
          </w:r>
          <w:r w:rsidR="009E48A8">
            <w:rPr>
              <w:bCs/>
            </w:rPr>
            <w:t>s</w:t>
          </w:r>
          <w:r w:rsidR="004166B9">
            <w:rPr>
              <w:bCs/>
            </w:rPr>
            <w:t xml:space="preserve">ituación </w:t>
          </w:r>
          <w:r w:rsidR="009E48A8">
            <w:rPr>
              <w:bCs/>
            </w:rPr>
            <w:t>f</w:t>
          </w:r>
          <w:r w:rsidR="004166B9">
            <w:rPr>
              <w:bCs/>
            </w:rPr>
            <w:t>inanciera</w:t>
          </w:r>
          <w:r w:rsidR="004F0CC9">
            <w:t>.</w:t>
          </w:r>
          <w:r w:rsidR="00B93470">
            <w:t xml:space="preserve"> </w:t>
          </w:r>
        </w:p>
        <w:p w:rsidR="00830F2C" w:rsidRDefault="00830F2C" w:rsidP="00830F2C">
          <w:pPr>
            <w:pStyle w:val="Sinespaciado"/>
            <w:ind w:left="360"/>
            <w:jc w:val="both"/>
          </w:pPr>
        </w:p>
        <w:p w:rsidR="00655452" w:rsidRDefault="004F0CC9" w:rsidP="00830F2C">
          <w:pPr>
            <w:pStyle w:val="Sinespaciado"/>
            <w:ind w:left="360"/>
            <w:jc w:val="both"/>
          </w:pPr>
          <w:r>
            <w:t>El texto incluido en el párrafo 2.2 modificado e</w:t>
          </w:r>
          <w:r w:rsidR="00007EAD">
            <w:t xml:space="preserve">s el </w:t>
          </w:r>
          <w:r>
            <w:t>siguiente:</w:t>
          </w:r>
        </w:p>
        <w:p w:rsidR="004F0CC9" w:rsidRDefault="004F0CC9" w:rsidP="00655452">
          <w:pPr>
            <w:jc w:val="both"/>
            <w:rPr>
              <w:rFonts w:asciiTheme="minorHAnsi" w:hAnsiTheme="minorHAnsi" w:cstheme="minorHAnsi"/>
              <w:sz w:val="22"/>
              <w:szCs w:val="22"/>
              <w:lang w:val="es-ES"/>
            </w:rPr>
          </w:pPr>
        </w:p>
        <w:p w:rsidR="007C442D" w:rsidRPr="000421B0" w:rsidRDefault="00B14907" w:rsidP="001F0BA1">
          <w:pPr>
            <w:autoSpaceDE w:val="0"/>
            <w:autoSpaceDN w:val="0"/>
            <w:adjustRightInd w:val="0"/>
            <w:ind w:left="360"/>
            <w:jc w:val="both"/>
            <w:rPr>
              <w:rStyle w:val="SinespaciadoCar"/>
            </w:rPr>
          </w:pPr>
          <w:r>
            <w:rPr>
              <w:rFonts w:asciiTheme="minorHAnsi" w:hAnsiTheme="minorHAnsi" w:cstheme="minorHAnsi"/>
              <w:bCs/>
              <w:color w:val="000000"/>
              <w:sz w:val="22"/>
              <w:szCs w:val="22"/>
            </w:rPr>
            <w:t>“</w:t>
          </w:r>
          <w:r w:rsidR="004F0CC9" w:rsidRPr="004F0CC9">
            <w:rPr>
              <w:rFonts w:asciiTheme="minorHAnsi" w:hAnsiTheme="minorHAnsi" w:cstheme="minorHAnsi"/>
              <w:bCs/>
              <w:color w:val="000000"/>
              <w:sz w:val="22"/>
              <w:szCs w:val="22"/>
            </w:rPr>
            <w:t xml:space="preserve">2.2 </w:t>
          </w:r>
          <w:r w:rsidR="000421B0">
            <w:rPr>
              <w:rFonts w:asciiTheme="minorHAnsi" w:hAnsiTheme="minorHAnsi" w:cstheme="minorHAnsi"/>
              <w:bCs/>
              <w:color w:val="000000"/>
              <w:sz w:val="22"/>
              <w:szCs w:val="22"/>
            </w:rPr>
            <w:t xml:space="preserve"> </w:t>
          </w:r>
          <w:r w:rsidR="000421B0" w:rsidRPr="000421B0">
            <w:rPr>
              <w:rStyle w:val="SinespaciadoCar"/>
            </w:rPr>
            <w:t>El estado de resultados y el</w:t>
          </w:r>
          <w:r w:rsidR="00A32703">
            <w:rPr>
              <w:rStyle w:val="SinespaciadoCar"/>
            </w:rPr>
            <w:t xml:space="preserve"> estado de situación financiera</w:t>
          </w:r>
          <w:r w:rsidR="000421B0" w:rsidRPr="000421B0">
            <w:rPr>
              <w:rStyle w:val="SinespaciadoCar"/>
            </w:rPr>
            <w:t xml:space="preserve"> de las microempresas, pueden enmarcarse en un sistema simplificado de contabilidad, basado en contabilidad de causación. La base principal de medición que debe ser utilizada por las microempresas es el costo histórico. Las situaciones en las cuales se utilice una base de medición distinta, están indicadas en este documento. No obstante lo anterior, las microempresas podrán utilizar, de acuerdo con las circunstancias, bases de medición qu</w:t>
          </w:r>
          <w:r w:rsidR="00A32703">
            <w:rPr>
              <w:rStyle w:val="SinespaciadoCar"/>
            </w:rPr>
            <w:t>e estén incluidas en NIIF</w:t>
          </w:r>
          <w:r w:rsidR="000421B0" w:rsidRPr="000421B0">
            <w:rPr>
              <w:rStyle w:val="SinespaciadoCar"/>
            </w:rPr>
            <w:t xml:space="preserve"> o NIIF para PYMES. Si éste es el caso, la microempresa deberá cumplir todos los requerimientos que implique la nueva base utilizada</w:t>
          </w:r>
          <w:r w:rsidR="004F0CC9" w:rsidRPr="000421B0">
            <w:rPr>
              <w:rStyle w:val="SinespaciadoCar"/>
            </w:rPr>
            <w:t>.</w:t>
          </w:r>
          <w:r w:rsidRPr="000421B0">
            <w:rPr>
              <w:rStyle w:val="SinespaciadoCar"/>
            </w:rPr>
            <w:t>”</w:t>
          </w:r>
        </w:p>
        <w:p w:rsidR="007C442D" w:rsidRPr="000421B0" w:rsidRDefault="007C442D" w:rsidP="001F0BA1">
          <w:pPr>
            <w:autoSpaceDE w:val="0"/>
            <w:autoSpaceDN w:val="0"/>
            <w:adjustRightInd w:val="0"/>
            <w:ind w:left="360"/>
            <w:jc w:val="both"/>
            <w:rPr>
              <w:rFonts w:asciiTheme="minorHAnsi" w:hAnsiTheme="minorHAnsi" w:cstheme="minorHAnsi"/>
              <w:bCs/>
              <w:sz w:val="22"/>
              <w:szCs w:val="22"/>
              <w:lang w:val="es-ES"/>
            </w:rPr>
          </w:pPr>
        </w:p>
        <w:p w:rsidR="009F71CA" w:rsidRDefault="00561C5D" w:rsidP="001F0BA1">
          <w:pPr>
            <w:autoSpaceDE w:val="0"/>
            <w:autoSpaceDN w:val="0"/>
            <w:adjustRightInd w:val="0"/>
            <w:ind w:left="360"/>
            <w:jc w:val="both"/>
            <w:rPr>
              <w:rFonts w:asciiTheme="minorHAnsi" w:hAnsiTheme="minorHAnsi" w:cstheme="minorHAnsi"/>
              <w:bCs/>
              <w:sz w:val="22"/>
              <w:szCs w:val="22"/>
            </w:rPr>
          </w:pPr>
          <w:r>
            <w:rPr>
              <w:rFonts w:asciiTheme="minorHAnsi" w:hAnsiTheme="minorHAnsi" w:cstheme="minorHAnsi"/>
              <w:bCs/>
              <w:sz w:val="22"/>
              <w:szCs w:val="22"/>
            </w:rPr>
            <w:lastRenderedPageBreak/>
            <w:t>En relación con el ámbito de aplicación</w:t>
          </w:r>
          <w:r w:rsidR="00092A42">
            <w:rPr>
              <w:rFonts w:asciiTheme="minorHAnsi" w:hAnsiTheme="minorHAnsi" w:cstheme="minorHAnsi"/>
              <w:bCs/>
              <w:sz w:val="22"/>
              <w:szCs w:val="22"/>
            </w:rPr>
            <w:t xml:space="preserve"> de la norma</w:t>
          </w:r>
          <w:r>
            <w:rPr>
              <w:rFonts w:asciiTheme="minorHAnsi" w:hAnsiTheme="minorHAnsi" w:cstheme="minorHAnsi"/>
              <w:bCs/>
              <w:sz w:val="22"/>
              <w:szCs w:val="22"/>
            </w:rPr>
            <w:t xml:space="preserve">, </w:t>
          </w:r>
          <w:r w:rsidR="00E24546">
            <w:rPr>
              <w:rFonts w:asciiTheme="minorHAnsi" w:hAnsiTheme="minorHAnsi" w:cstheme="minorHAnsi"/>
              <w:bCs/>
              <w:sz w:val="22"/>
              <w:szCs w:val="22"/>
            </w:rPr>
            <w:t xml:space="preserve">el artículo 2° de la </w:t>
          </w:r>
          <w:r w:rsidR="00C87D4F">
            <w:rPr>
              <w:rFonts w:asciiTheme="minorHAnsi" w:hAnsiTheme="minorHAnsi" w:cstheme="minorHAnsi"/>
              <w:bCs/>
              <w:sz w:val="22"/>
              <w:szCs w:val="22"/>
            </w:rPr>
            <w:t>Ley</w:t>
          </w:r>
          <w:r w:rsidR="00E24546">
            <w:rPr>
              <w:rFonts w:asciiTheme="minorHAnsi" w:hAnsiTheme="minorHAnsi" w:cstheme="minorHAnsi"/>
              <w:bCs/>
              <w:sz w:val="22"/>
              <w:szCs w:val="22"/>
            </w:rPr>
            <w:t xml:space="preserve"> 1314</w:t>
          </w:r>
          <w:r w:rsidR="00E24546">
            <w:rPr>
              <w:rStyle w:val="Refdenotaalpie"/>
              <w:rFonts w:asciiTheme="minorHAnsi" w:hAnsiTheme="minorHAnsi" w:cstheme="minorHAnsi"/>
              <w:bCs/>
              <w:sz w:val="22"/>
              <w:szCs w:val="22"/>
            </w:rPr>
            <w:footnoteReference w:id="26"/>
          </w:r>
          <w:r w:rsidR="00E24546">
            <w:rPr>
              <w:rFonts w:asciiTheme="minorHAnsi" w:hAnsiTheme="minorHAnsi" w:cstheme="minorHAnsi"/>
              <w:bCs/>
              <w:sz w:val="22"/>
              <w:szCs w:val="22"/>
            </w:rPr>
            <w:t xml:space="preserve"> disp</w:t>
          </w:r>
          <w:r w:rsidR="009E48A8">
            <w:rPr>
              <w:rFonts w:asciiTheme="minorHAnsi" w:hAnsiTheme="minorHAnsi" w:cstheme="minorHAnsi"/>
              <w:bCs/>
              <w:sz w:val="22"/>
              <w:szCs w:val="22"/>
            </w:rPr>
            <w:t>uso</w:t>
          </w:r>
          <w:r w:rsidR="00E24546">
            <w:rPr>
              <w:rFonts w:asciiTheme="minorHAnsi" w:hAnsiTheme="minorHAnsi" w:cstheme="minorHAnsi"/>
              <w:bCs/>
              <w:sz w:val="22"/>
              <w:szCs w:val="22"/>
            </w:rPr>
            <w:t xml:space="preserve"> que la </w:t>
          </w:r>
          <w:r w:rsidR="00C87D4F">
            <w:rPr>
              <w:rFonts w:asciiTheme="minorHAnsi" w:hAnsiTheme="minorHAnsi" w:cstheme="minorHAnsi"/>
              <w:bCs/>
              <w:sz w:val="22"/>
              <w:szCs w:val="22"/>
            </w:rPr>
            <w:t>Ley</w:t>
          </w:r>
          <w:r w:rsidR="00E24546">
            <w:rPr>
              <w:rFonts w:asciiTheme="minorHAnsi" w:hAnsiTheme="minorHAnsi" w:cstheme="minorHAnsi"/>
              <w:bCs/>
              <w:sz w:val="22"/>
              <w:szCs w:val="22"/>
            </w:rPr>
            <w:t xml:space="preserve"> aplica </w:t>
          </w:r>
          <w:r w:rsidR="007C442D">
            <w:rPr>
              <w:rFonts w:asciiTheme="minorHAnsi" w:hAnsiTheme="minorHAnsi" w:cstheme="minorHAnsi"/>
              <w:bCs/>
              <w:sz w:val="22"/>
              <w:szCs w:val="22"/>
            </w:rPr>
            <w:t xml:space="preserve"> </w:t>
          </w:r>
          <w:r w:rsidR="00C60B63">
            <w:rPr>
              <w:rFonts w:asciiTheme="minorHAnsi" w:hAnsiTheme="minorHAnsi" w:cstheme="minorHAnsi"/>
              <w:bCs/>
              <w:sz w:val="22"/>
              <w:szCs w:val="22"/>
            </w:rPr>
            <w:t>a todas las personas naturales y jurídicas que, de acuerdo con la normatividad vigente, estén obligadas a llevar contabilidad</w:t>
          </w:r>
          <w:r w:rsidR="002830EE">
            <w:rPr>
              <w:rFonts w:asciiTheme="minorHAnsi" w:hAnsiTheme="minorHAnsi" w:cstheme="minorHAnsi"/>
              <w:bCs/>
              <w:sz w:val="22"/>
              <w:szCs w:val="22"/>
            </w:rPr>
            <w:t xml:space="preserve"> y, según el Código del Comercio, los obligados a llevar contabilidad regular de sus negocios serán los comerciantes</w:t>
          </w:r>
          <w:r w:rsidR="002830EE">
            <w:rPr>
              <w:rStyle w:val="Refdenotaalpie"/>
              <w:rFonts w:asciiTheme="minorHAnsi" w:hAnsiTheme="minorHAnsi" w:cstheme="minorHAnsi"/>
              <w:bCs/>
              <w:sz w:val="22"/>
              <w:szCs w:val="22"/>
            </w:rPr>
            <w:footnoteReference w:id="27"/>
          </w:r>
          <w:r w:rsidR="002830EE">
            <w:rPr>
              <w:rFonts w:asciiTheme="minorHAnsi" w:hAnsiTheme="minorHAnsi" w:cstheme="minorHAnsi"/>
              <w:bCs/>
              <w:sz w:val="22"/>
              <w:szCs w:val="22"/>
            </w:rPr>
            <w:t xml:space="preserve">. </w:t>
          </w:r>
        </w:p>
        <w:p w:rsidR="009F71CA" w:rsidRDefault="009F71CA" w:rsidP="001F0BA1">
          <w:pPr>
            <w:autoSpaceDE w:val="0"/>
            <w:autoSpaceDN w:val="0"/>
            <w:adjustRightInd w:val="0"/>
            <w:ind w:left="360"/>
            <w:jc w:val="both"/>
            <w:rPr>
              <w:rFonts w:asciiTheme="minorHAnsi" w:hAnsiTheme="minorHAnsi" w:cstheme="minorHAnsi"/>
              <w:bCs/>
              <w:sz w:val="22"/>
              <w:szCs w:val="22"/>
            </w:rPr>
          </w:pPr>
        </w:p>
        <w:p w:rsidR="004F0CC9" w:rsidRPr="000E5926" w:rsidRDefault="00867987" w:rsidP="001F0BA1">
          <w:pPr>
            <w:autoSpaceDE w:val="0"/>
            <w:autoSpaceDN w:val="0"/>
            <w:adjustRightInd w:val="0"/>
            <w:ind w:left="360"/>
            <w:jc w:val="both"/>
            <w:rPr>
              <w:rFonts w:asciiTheme="minorHAnsi" w:hAnsiTheme="minorHAnsi" w:cstheme="minorHAnsi"/>
              <w:bCs/>
              <w:sz w:val="22"/>
              <w:szCs w:val="22"/>
            </w:rPr>
          </w:pPr>
          <w:r w:rsidRPr="000E5926">
            <w:rPr>
              <w:rFonts w:asciiTheme="minorHAnsi" w:hAnsiTheme="minorHAnsi" w:cstheme="minorHAnsi"/>
              <w:bCs/>
              <w:sz w:val="22"/>
              <w:szCs w:val="22"/>
            </w:rPr>
            <w:t>Adicionalmente, e</w:t>
          </w:r>
          <w:r w:rsidR="009F71CA" w:rsidRPr="000E5926">
            <w:rPr>
              <w:rFonts w:asciiTheme="minorHAnsi" w:hAnsiTheme="minorHAnsi" w:cstheme="minorHAnsi"/>
              <w:bCs/>
              <w:sz w:val="22"/>
              <w:szCs w:val="22"/>
            </w:rPr>
            <w:t>l Código del Comercio define comerciante de la siguiente forma</w:t>
          </w:r>
          <w:r w:rsidR="009F71CA" w:rsidRPr="000E5926">
            <w:rPr>
              <w:rStyle w:val="Refdenotaalpie"/>
              <w:rFonts w:asciiTheme="minorHAnsi" w:hAnsiTheme="minorHAnsi" w:cstheme="minorHAnsi"/>
              <w:bCs/>
              <w:sz w:val="22"/>
              <w:szCs w:val="22"/>
            </w:rPr>
            <w:footnoteReference w:id="28"/>
          </w:r>
          <w:r w:rsidR="009F71CA" w:rsidRPr="000E5926">
            <w:rPr>
              <w:rFonts w:asciiTheme="minorHAnsi" w:hAnsiTheme="minorHAnsi" w:cstheme="minorHAnsi"/>
              <w:bCs/>
              <w:sz w:val="22"/>
              <w:szCs w:val="22"/>
            </w:rPr>
            <w:t>: “</w:t>
          </w:r>
          <w:r w:rsidR="009F71CA" w:rsidRPr="000E5926">
            <w:rPr>
              <w:rFonts w:asciiTheme="minorHAnsi" w:hAnsiTheme="minorHAnsi" w:cstheme="minorHAnsi"/>
              <w:sz w:val="22"/>
              <w:szCs w:val="22"/>
            </w:rPr>
            <w:t xml:space="preserve">Son comerciantes las personas que profesionalmente se ocupan en alguna de las actividades que la </w:t>
          </w:r>
          <w:r w:rsidR="00C87D4F">
            <w:rPr>
              <w:rFonts w:asciiTheme="minorHAnsi" w:hAnsiTheme="minorHAnsi" w:cstheme="minorHAnsi"/>
              <w:sz w:val="22"/>
              <w:szCs w:val="22"/>
            </w:rPr>
            <w:t>Ley</w:t>
          </w:r>
          <w:r w:rsidR="009F71CA" w:rsidRPr="000E5926">
            <w:rPr>
              <w:rFonts w:asciiTheme="minorHAnsi" w:hAnsiTheme="minorHAnsi" w:cstheme="minorHAnsi"/>
              <w:sz w:val="22"/>
              <w:szCs w:val="22"/>
            </w:rPr>
            <w:t xml:space="preserve"> considera mercantiles.</w:t>
          </w:r>
          <w:r w:rsidR="009F71CA" w:rsidRPr="000E5926">
            <w:rPr>
              <w:rFonts w:ascii="Georgia" w:hAnsi="Georgia"/>
            </w:rPr>
            <w:t>”</w:t>
          </w:r>
          <w:r w:rsidR="002830EE" w:rsidRPr="000E5926">
            <w:rPr>
              <w:rFonts w:asciiTheme="minorHAnsi" w:hAnsiTheme="minorHAnsi" w:cstheme="minorHAnsi"/>
              <w:bCs/>
              <w:sz w:val="22"/>
              <w:szCs w:val="22"/>
            </w:rPr>
            <w:t xml:space="preserve"> </w:t>
          </w:r>
          <w:r w:rsidRPr="000E5926">
            <w:rPr>
              <w:rFonts w:asciiTheme="minorHAnsi" w:hAnsiTheme="minorHAnsi" w:cstheme="minorHAnsi"/>
              <w:bCs/>
              <w:sz w:val="22"/>
              <w:szCs w:val="22"/>
            </w:rPr>
            <w:t>Y, en el artículo 20 del mismo código</w:t>
          </w:r>
          <w:r w:rsidR="005046DD" w:rsidRPr="000E5926">
            <w:rPr>
              <w:rStyle w:val="Refdenotaalpie"/>
              <w:rFonts w:asciiTheme="minorHAnsi" w:hAnsiTheme="minorHAnsi" w:cstheme="minorHAnsi"/>
              <w:bCs/>
              <w:sz w:val="22"/>
              <w:szCs w:val="22"/>
            </w:rPr>
            <w:footnoteReference w:id="29"/>
          </w:r>
          <w:r w:rsidRPr="000E5926">
            <w:rPr>
              <w:rFonts w:asciiTheme="minorHAnsi" w:hAnsiTheme="minorHAnsi" w:cstheme="minorHAnsi"/>
              <w:bCs/>
              <w:sz w:val="22"/>
              <w:szCs w:val="22"/>
            </w:rPr>
            <w:t xml:space="preserve"> se listan las actividades que para todos los efectos legales se consideran mercantiles.</w:t>
          </w:r>
          <w:r w:rsidR="00561C5D" w:rsidRPr="000E5926">
            <w:rPr>
              <w:rFonts w:asciiTheme="minorHAnsi" w:hAnsiTheme="minorHAnsi" w:cstheme="minorHAnsi"/>
              <w:bCs/>
              <w:sz w:val="22"/>
              <w:szCs w:val="22"/>
            </w:rPr>
            <w:t xml:space="preserve"> </w:t>
          </w:r>
        </w:p>
        <w:p w:rsidR="00867987" w:rsidRDefault="00867987" w:rsidP="001F0BA1">
          <w:pPr>
            <w:autoSpaceDE w:val="0"/>
            <w:autoSpaceDN w:val="0"/>
            <w:adjustRightInd w:val="0"/>
            <w:ind w:left="360"/>
            <w:jc w:val="both"/>
            <w:rPr>
              <w:rFonts w:asciiTheme="minorHAnsi" w:hAnsiTheme="minorHAnsi" w:cstheme="minorHAnsi"/>
              <w:bCs/>
              <w:sz w:val="22"/>
              <w:szCs w:val="22"/>
            </w:rPr>
          </w:pPr>
        </w:p>
        <w:p w:rsidR="00867987" w:rsidRDefault="00092A42" w:rsidP="001F0BA1">
          <w:pPr>
            <w:autoSpaceDE w:val="0"/>
            <w:autoSpaceDN w:val="0"/>
            <w:adjustRightInd w:val="0"/>
            <w:ind w:left="360"/>
            <w:jc w:val="both"/>
            <w:rPr>
              <w:rFonts w:asciiTheme="minorHAnsi" w:hAnsiTheme="minorHAnsi" w:cstheme="minorHAnsi"/>
              <w:bCs/>
              <w:sz w:val="22"/>
              <w:szCs w:val="22"/>
            </w:rPr>
          </w:pPr>
          <w:r>
            <w:rPr>
              <w:rFonts w:asciiTheme="minorHAnsi" w:hAnsiTheme="minorHAnsi" w:cstheme="minorHAnsi"/>
              <w:bCs/>
              <w:sz w:val="22"/>
              <w:szCs w:val="22"/>
            </w:rPr>
            <w:t>L</w:t>
          </w:r>
          <w:r w:rsidR="00867987">
            <w:rPr>
              <w:rFonts w:asciiTheme="minorHAnsi" w:hAnsiTheme="minorHAnsi" w:cstheme="minorHAnsi"/>
              <w:bCs/>
              <w:sz w:val="22"/>
              <w:szCs w:val="22"/>
            </w:rPr>
            <w:t>os miembros del CTCP concluyeron que para efectos de la aplicabilidad de la norma</w:t>
          </w:r>
          <w:r w:rsidR="00BC5368">
            <w:rPr>
              <w:rFonts w:asciiTheme="minorHAnsi" w:hAnsiTheme="minorHAnsi" w:cstheme="minorHAnsi"/>
              <w:bCs/>
              <w:sz w:val="22"/>
              <w:szCs w:val="22"/>
            </w:rPr>
            <w:t xml:space="preserve"> de contabilidad para las microempresas</w:t>
          </w:r>
          <w:r w:rsidR="00867987">
            <w:rPr>
              <w:rFonts w:asciiTheme="minorHAnsi" w:hAnsiTheme="minorHAnsi" w:cstheme="minorHAnsi"/>
              <w:bCs/>
              <w:sz w:val="22"/>
              <w:szCs w:val="22"/>
            </w:rPr>
            <w:t xml:space="preserve">, se deberá tener en cuenta </w:t>
          </w:r>
          <w:r w:rsidR="005046DD">
            <w:rPr>
              <w:rFonts w:asciiTheme="minorHAnsi" w:hAnsiTheme="minorHAnsi" w:cstheme="minorHAnsi"/>
              <w:bCs/>
              <w:sz w:val="22"/>
              <w:szCs w:val="22"/>
            </w:rPr>
            <w:t xml:space="preserve">que </w:t>
          </w:r>
          <w:r w:rsidR="009E48A8">
            <w:rPr>
              <w:rFonts w:asciiTheme="minorHAnsi" w:hAnsiTheme="minorHAnsi" w:cstheme="minorHAnsi"/>
              <w:bCs/>
              <w:sz w:val="22"/>
              <w:szCs w:val="22"/>
            </w:rPr>
            <w:t xml:space="preserve">dicha norma </w:t>
          </w:r>
          <w:r w:rsidR="005046DD">
            <w:rPr>
              <w:rFonts w:asciiTheme="minorHAnsi" w:hAnsiTheme="minorHAnsi" w:cstheme="minorHAnsi"/>
              <w:bCs/>
              <w:sz w:val="22"/>
              <w:szCs w:val="22"/>
            </w:rPr>
            <w:t>debe ser  de obligatoria observancia por las personas naturales o jurídicas que ejercen actividades de comercio</w:t>
          </w:r>
          <w:r w:rsidR="00C375EB">
            <w:rPr>
              <w:rFonts w:asciiTheme="minorHAnsi" w:hAnsiTheme="minorHAnsi" w:cstheme="minorHAnsi"/>
              <w:bCs/>
              <w:sz w:val="22"/>
              <w:szCs w:val="22"/>
            </w:rPr>
            <w:t xml:space="preserve"> y por todos aquellos obligados a llevar contabilidad de acuerdo con las disposiciones legales vigentes.</w:t>
          </w:r>
        </w:p>
        <w:p w:rsidR="008819FE" w:rsidRDefault="008819FE" w:rsidP="001F0BA1">
          <w:pPr>
            <w:autoSpaceDE w:val="0"/>
            <w:autoSpaceDN w:val="0"/>
            <w:adjustRightInd w:val="0"/>
            <w:ind w:left="360"/>
            <w:jc w:val="both"/>
            <w:rPr>
              <w:rFonts w:asciiTheme="minorHAnsi" w:hAnsiTheme="minorHAnsi" w:cstheme="minorHAnsi"/>
              <w:bCs/>
              <w:sz w:val="22"/>
              <w:szCs w:val="22"/>
            </w:rPr>
          </w:pPr>
        </w:p>
        <w:p w:rsidR="008819FE" w:rsidRPr="002830EE" w:rsidRDefault="008819FE" w:rsidP="001F0BA1">
          <w:pPr>
            <w:autoSpaceDE w:val="0"/>
            <w:autoSpaceDN w:val="0"/>
            <w:adjustRightInd w:val="0"/>
            <w:ind w:left="360"/>
            <w:jc w:val="both"/>
            <w:rPr>
              <w:rFonts w:asciiTheme="minorHAnsi" w:hAnsiTheme="minorHAnsi" w:cstheme="minorHAnsi"/>
              <w:bCs/>
              <w:sz w:val="22"/>
              <w:szCs w:val="22"/>
            </w:rPr>
          </w:pPr>
          <w:r>
            <w:rPr>
              <w:rFonts w:asciiTheme="minorHAnsi" w:hAnsiTheme="minorHAnsi" w:cstheme="minorHAnsi"/>
              <w:bCs/>
              <w:sz w:val="22"/>
              <w:szCs w:val="22"/>
            </w:rPr>
            <w:t xml:space="preserve">De otra parte, se aclara que la norma de información financiera para </w:t>
          </w:r>
          <w:r w:rsidR="00B320E6">
            <w:rPr>
              <w:rFonts w:asciiTheme="minorHAnsi" w:hAnsiTheme="minorHAnsi" w:cstheme="minorHAnsi"/>
              <w:bCs/>
              <w:sz w:val="22"/>
              <w:szCs w:val="22"/>
            </w:rPr>
            <w:t>microempresas</w:t>
          </w:r>
          <w:r>
            <w:rPr>
              <w:rFonts w:asciiTheme="minorHAnsi" w:hAnsiTheme="minorHAnsi" w:cstheme="minorHAnsi"/>
              <w:bCs/>
              <w:sz w:val="22"/>
              <w:szCs w:val="22"/>
            </w:rPr>
            <w:t xml:space="preserve"> es de aplicación exclusiva en la preparación de estados financieros de propósito general, en concordancia con las NIIF y las NIIF para PYMES</w:t>
          </w:r>
        </w:p>
        <w:p w:rsidR="001F0BA1" w:rsidRDefault="001F0BA1" w:rsidP="001F0BA1">
          <w:pPr>
            <w:autoSpaceDE w:val="0"/>
            <w:autoSpaceDN w:val="0"/>
            <w:adjustRightInd w:val="0"/>
            <w:ind w:left="360"/>
            <w:jc w:val="both"/>
            <w:rPr>
              <w:rFonts w:asciiTheme="minorHAnsi" w:hAnsiTheme="minorHAnsi" w:cstheme="minorHAnsi"/>
              <w:bCs/>
              <w:sz w:val="22"/>
              <w:szCs w:val="22"/>
            </w:rPr>
          </w:pPr>
        </w:p>
        <w:p w:rsidR="004F0CC9" w:rsidRPr="001F0BA1" w:rsidRDefault="001F0BA1" w:rsidP="004F0CC9">
          <w:pPr>
            <w:autoSpaceDE w:val="0"/>
            <w:autoSpaceDN w:val="0"/>
            <w:adjustRightInd w:val="0"/>
            <w:jc w:val="both"/>
            <w:rPr>
              <w:rFonts w:asciiTheme="minorHAnsi" w:hAnsiTheme="minorHAnsi" w:cstheme="minorHAnsi"/>
              <w:b/>
              <w:bCs/>
              <w:sz w:val="28"/>
              <w:szCs w:val="28"/>
            </w:rPr>
          </w:pPr>
          <w:r w:rsidRPr="001F0BA1">
            <w:rPr>
              <w:rFonts w:asciiTheme="minorHAnsi" w:hAnsiTheme="minorHAnsi" w:cstheme="minorHAnsi"/>
              <w:b/>
              <w:bCs/>
              <w:sz w:val="28"/>
              <w:szCs w:val="28"/>
            </w:rPr>
            <w:t>Compensación</w:t>
          </w:r>
        </w:p>
        <w:p w:rsidR="001F0BA1" w:rsidRDefault="001F0BA1" w:rsidP="004F0CC9">
          <w:pPr>
            <w:autoSpaceDE w:val="0"/>
            <w:autoSpaceDN w:val="0"/>
            <w:adjustRightInd w:val="0"/>
            <w:jc w:val="both"/>
            <w:rPr>
              <w:rFonts w:asciiTheme="minorHAnsi" w:hAnsiTheme="minorHAnsi" w:cstheme="minorHAnsi"/>
              <w:bCs/>
              <w:sz w:val="22"/>
              <w:szCs w:val="22"/>
            </w:rPr>
          </w:pPr>
        </w:p>
        <w:p w:rsidR="001F0BA1" w:rsidRPr="00EE702C" w:rsidRDefault="00C7394D" w:rsidP="005C6C92">
          <w:pPr>
            <w:pStyle w:val="Prrafodelista"/>
            <w:numPr>
              <w:ilvl w:val="0"/>
              <w:numId w:val="2"/>
            </w:numPr>
            <w:autoSpaceDE w:val="0"/>
            <w:autoSpaceDN w:val="0"/>
            <w:adjustRightInd w:val="0"/>
            <w:jc w:val="both"/>
            <w:rPr>
              <w:rFonts w:asciiTheme="minorHAnsi" w:hAnsiTheme="minorHAnsi" w:cstheme="minorHAnsi"/>
              <w:sz w:val="22"/>
              <w:szCs w:val="22"/>
            </w:rPr>
          </w:pPr>
          <w:r w:rsidRPr="00EE702C">
            <w:rPr>
              <w:rFonts w:asciiTheme="minorHAnsi" w:hAnsiTheme="minorHAnsi" w:cstheme="minorHAnsi"/>
              <w:bCs/>
              <w:sz w:val="22"/>
              <w:szCs w:val="22"/>
            </w:rPr>
            <w:t xml:space="preserve">En el párrafo 2.29, el </w:t>
          </w:r>
          <w:r w:rsidR="00C203E1">
            <w:rPr>
              <w:rFonts w:asciiTheme="minorHAnsi" w:hAnsiTheme="minorHAnsi" w:cstheme="minorHAnsi"/>
              <w:bCs/>
              <w:sz w:val="22"/>
              <w:szCs w:val="22"/>
            </w:rPr>
            <w:t>cual corresponde al párrafo 2.3</w:t>
          </w:r>
          <w:r w:rsidR="009E48A8">
            <w:rPr>
              <w:rFonts w:asciiTheme="minorHAnsi" w:hAnsiTheme="minorHAnsi" w:cstheme="minorHAnsi"/>
              <w:bCs/>
              <w:sz w:val="22"/>
              <w:szCs w:val="22"/>
            </w:rPr>
            <w:t>8</w:t>
          </w:r>
          <w:r w:rsidRPr="00EE702C">
            <w:rPr>
              <w:rFonts w:asciiTheme="minorHAnsi" w:hAnsiTheme="minorHAnsi" w:cstheme="minorHAnsi"/>
              <w:bCs/>
              <w:sz w:val="22"/>
              <w:szCs w:val="22"/>
            </w:rPr>
            <w:t xml:space="preserve"> del documento final, se propuso lo siguiente: </w:t>
          </w:r>
          <w:r w:rsidR="00C203E1">
            <w:rPr>
              <w:rFonts w:asciiTheme="minorHAnsi" w:hAnsiTheme="minorHAnsi" w:cstheme="minorHAnsi"/>
              <w:bCs/>
              <w:sz w:val="22"/>
              <w:szCs w:val="22"/>
            </w:rPr>
            <w:t>“</w:t>
          </w:r>
          <w:r w:rsidRPr="00EE702C">
            <w:rPr>
              <w:rFonts w:asciiTheme="minorHAnsi" w:hAnsiTheme="minorHAnsi" w:cstheme="minorHAnsi"/>
              <w:bCs/>
              <w:sz w:val="22"/>
              <w:szCs w:val="22"/>
            </w:rPr>
            <w:t>No se compensarán activos con pasivos, ni ingresos con gastos.</w:t>
          </w:r>
          <w:r w:rsidRPr="00EE702C">
            <w:rPr>
              <w:rFonts w:asciiTheme="minorHAnsi" w:hAnsiTheme="minorHAnsi" w:cstheme="minorHAnsi"/>
              <w:b/>
              <w:bCs/>
              <w:sz w:val="22"/>
              <w:szCs w:val="22"/>
            </w:rPr>
            <w:t xml:space="preserve"> </w:t>
          </w:r>
          <w:r w:rsidRPr="00EE702C">
            <w:rPr>
              <w:rFonts w:asciiTheme="minorHAnsi" w:hAnsiTheme="minorHAnsi" w:cstheme="minorHAnsi"/>
              <w:sz w:val="22"/>
              <w:szCs w:val="22"/>
            </w:rPr>
            <w:t>Es importante que tanto las partidas de activo y pasivo, como las de gastos e ingresos, se</w:t>
          </w:r>
          <w:r w:rsidRPr="00EE702C">
            <w:rPr>
              <w:rFonts w:asciiTheme="minorHAnsi" w:hAnsiTheme="minorHAnsi" w:cstheme="minorHAnsi"/>
              <w:bCs/>
              <w:sz w:val="22"/>
              <w:szCs w:val="22"/>
            </w:rPr>
            <w:t xml:space="preserve"> </w:t>
          </w:r>
          <w:r w:rsidRPr="00EE702C">
            <w:rPr>
              <w:rFonts w:asciiTheme="minorHAnsi" w:hAnsiTheme="minorHAnsi" w:cstheme="minorHAnsi"/>
              <w:sz w:val="22"/>
              <w:szCs w:val="22"/>
            </w:rPr>
            <w:t>presenten por separado.</w:t>
          </w:r>
          <w:r w:rsidR="00C203E1">
            <w:rPr>
              <w:rFonts w:asciiTheme="minorHAnsi" w:hAnsiTheme="minorHAnsi" w:cstheme="minorHAnsi"/>
              <w:sz w:val="22"/>
              <w:szCs w:val="22"/>
            </w:rPr>
            <w:t>”</w:t>
          </w:r>
        </w:p>
        <w:p w:rsidR="00C7394D" w:rsidRDefault="00C7394D" w:rsidP="004F0CC9">
          <w:pPr>
            <w:autoSpaceDE w:val="0"/>
            <w:autoSpaceDN w:val="0"/>
            <w:adjustRightInd w:val="0"/>
            <w:jc w:val="both"/>
            <w:rPr>
              <w:rFonts w:asciiTheme="minorHAnsi" w:hAnsiTheme="minorHAnsi" w:cstheme="minorHAnsi"/>
              <w:sz w:val="22"/>
              <w:szCs w:val="22"/>
            </w:rPr>
          </w:pPr>
        </w:p>
        <w:p w:rsidR="00C7394D" w:rsidRDefault="00C7394D" w:rsidP="004F0CC9">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Sobre este asunto en particular se recibió el siguiente comentario:</w:t>
          </w:r>
        </w:p>
        <w:p w:rsidR="00C7394D" w:rsidRDefault="00C7394D" w:rsidP="004F0CC9">
          <w:pPr>
            <w:autoSpaceDE w:val="0"/>
            <w:autoSpaceDN w:val="0"/>
            <w:adjustRightInd w:val="0"/>
            <w:jc w:val="both"/>
            <w:rPr>
              <w:rFonts w:asciiTheme="minorHAnsi" w:hAnsiTheme="minorHAnsi" w:cstheme="minorHAnsi"/>
              <w:sz w:val="22"/>
              <w:szCs w:val="22"/>
            </w:rPr>
          </w:pPr>
        </w:p>
        <w:p w:rsidR="00C7394D" w:rsidRDefault="00C7394D" w:rsidP="005C6C92">
          <w:pPr>
            <w:pStyle w:val="Sinespaciado"/>
            <w:numPr>
              <w:ilvl w:val="0"/>
              <w:numId w:val="2"/>
            </w:numPr>
            <w:jc w:val="both"/>
            <w:rPr>
              <w:rFonts w:cstheme="minorHAnsi"/>
              <w:i/>
            </w:rPr>
          </w:pPr>
          <w:r>
            <w:rPr>
              <w:rFonts w:cstheme="minorHAnsi"/>
              <w:i/>
            </w:rPr>
            <w:t>“</w:t>
          </w:r>
          <w:r w:rsidRPr="00C7394D">
            <w:rPr>
              <w:rFonts w:cstheme="minorHAnsi"/>
              <w:i/>
            </w:rPr>
            <w:t>El comité no comparte lo establecido en el párrafo 2.29, en el sentido de que se prohíba la compensación de cuentas. Lo anterior en razón a que esta figura es válida en la práctica empresarial e incluso está permitida en el párrafo 29.29 de la NIIF para Pyme. Así las cosas, siendo consistentes con lo que se establece en el párrafo indicado, no es necesario prohibir la compensación, cuando las l</w:t>
          </w:r>
          <w:r w:rsidR="00C87D4F">
            <w:rPr>
              <w:rFonts w:cstheme="minorHAnsi"/>
              <w:i/>
            </w:rPr>
            <w:t>ey</w:t>
          </w:r>
          <w:r w:rsidRPr="00C7394D">
            <w:rPr>
              <w:rFonts w:cstheme="minorHAnsi"/>
              <w:i/>
            </w:rPr>
            <w:t>es o los términos contractuales lo permitan</w:t>
          </w:r>
          <w:r>
            <w:rPr>
              <w:rStyle w:val="Refdenotaalpie"/>
              <w:rFonts w:cstheme="minorHAnsi"/>
              <w:i/>
            </w:rPr>
            <w:footnoteReference w:id="30"/>
          </w:r>
          <w:r w:rsidRPr="00C7394D">
            <w:rPr>
              <w:rFonts w:cstheme="minorHAnsi"/>
              <w:i/>
            </w:rPr>
            <w:t>.</w:t>
          </w:r>
          <w:r>
            <w:rPr>
              <w:rFonts w:cstheme="minorHAnsi"/>
              <w:i/>
            </w:rPr>
            <w:t>”</w:t>
          </w:r>
        </w:p>
        <w:p w:rsidR="00C7394D" w:rsidRDefault="00C7394D" w:rsidP="00C7394D">
          <w:pPr>
            <w:pStyle w:val="Sinespaciado"/>
            <w:jc w:val="both"/>
            <w:rPr>
              <w:rFonts w:cstheme="minorHAnsi"/>
              <w:i/>
            </w:rPr>
          </w:pPr>
        </w:p>
        <w:p w:rsidR="00C7394D" w:rsidRDefault="00C7394D" w:rsidP="00EE702C">
          <w:pPr>
            <w:pStyle w:val="Sinespaciado"/>
            <w:ind w:left="360"/>
            <w:jc w:val="both"/>
            <w:rPr>
              <w:rFonts w:cstheme="minorHAnsi"/>
            </w:rPr>
          </w:pPr>
          <w:r>
            <w:rPr>
              <w:rFonts w:cstheme="minorHAnsi"/>
            </w:rPr>
            <w:t>Después de analizar l</w:t>
          </w:r>
          <w:r w:rsidR="009E48A8">
            <w:rPr>
              <w:rFonts w:cstheme="minorHAnsi"/>
            </w:rPr>
            <w:t xml:space="preserve">as </w:t>
          </w:r>
          <w:r>
            <w:rPr>
              <w:rFonts w:cstheme="minorHAnsi"/>
            </w:rPr>
            <w:t xml:space="preserve">implicaciones del anterior comentario, el CTCP </w:t>
          </w:r>
          <w:r w:rsidR="00EE702C">
            <w:rPr>
              <w:rFonts w:cstheme="minorHAnsi"/>
            </w:rPr>
            <w:t xml:space="preserve">concluyó que </w:t>
          </w:r>
          <w:r w:rsidR="00306C29">
            <w:rPr>
              <w:rFonts w:cstheme="minorHAnsi"/>
            </w:rPr>
            <w:t>es</w:t>
          </w:r>
          <w:r w:rsidR="00EE702C">
            <w:rPr>
              <w:rFonts w:cstheme="minorHAnsi"/>
            </w:rPr>
            <w:t xml:space="preserve"> procedente tener en cuenta la propuesta recibida, toda vez que </w:t>
          </w:r>
          <w:r w:rsidR="006528DD">
            <w:rPr>
              <w:rFonts w:cstheme="minorHAnsi"/>
            </w:rPr>
            <w:t xml:space="preserve">la compensación es permitida en </w:t>
          </w:r>
          <w:r w:rsidR="00EE702C">
            <w:rPr>
              <w:rFonts w:cstheme="minorHAnsi"/>
            </w:rPr>
            <w:t xml:space="preserve">situaciones </w:t>
          </w:r>
          <w:r w:rsidR="00C375EB">
            <w:rPr>
              <w:rFonts w:cstheme="minorHAnsi"/>
            </w:rPr>
            <w:t xml:space="preserve">particulares </w:t>
          </w:r>
          <w:r w:rsidR="006528DD">
            <w:rPr>
              <w:rFonts w:cstheme="minorHAnsi"/>
            </w:rPr>
            <w:t>de carácter legal o contractual</w:t>
          </w:r>
          <w:r w:rsidR="00EE702C">
            <w:rPr>
              <w:rFonts w:cstheme="minorHAnsi"/>
            </w:rPr>
            <w:t>.  En razón a lo anterior, el texto incluid</w:t>
          </w:r>
          <w:r w:rsidR="00A32703">
            <w:rPr>
              <w:rFonts w:cstheme="minorHAnsi"/>
            </w:rPr>
            <w:t>o en el párrafo 2.29, ahora 2.38</w:t>
          </w:r>
          <w:r w:rsidR="00EE702C">
            <w:rPr>
              <w:rFonts w:cstheme="minorHAnsi"/>
            </w:rPr>
            <w:t>, será modificado e indicará lo siguiente:</w:t>
          </w:r>
        </w:p>
        <w:p w:rsidR="00EE702C" w:rsidRDefault="00EE702C" w:rsidP="00C7394D">
          <w:pPr>
            <w:pStyle w:val="Sinespaciado"/>
            <w:jc w:val="both"/>
            <w:rPr>
              <w:rFonts w:cstheme="minorHAnsi"/>
            </w:rPr>
          </w:pPr>
        </w:p>
        <w:p w:rsidR="00EE702C" w:rsidRPr="00527548" w:rsidRDefault="00C203E1" w:rsidP="00527548">
          <w:pPr>
            <w:autoSpaceDE w:val="0"/>
            <w:autoSpaceDN w:val="0"/>
            <w:adjustRightInd w:val="0"/>
            <w:ind w:left="360"/>
            <w:jc w:val="both"/>
            <w:rPr>
              <w:rFonts w:asciiTheme="minorHAnsi" w:hAnsiTheme="minorHAnsi" w:cstheme="minorHAnsi"/>
              <w:bCs/>
              <w:sz w:val="22"/>
              <w:szCs w:val="22"/>
              <w:u w:val="single"/>
            </w:rPr>
          </w:pPr>
          <w:r w:rsidRPr="00527548">
            <w:rPr>
              <w:rFonts w:asciiTheme="minorHAnsi" w:hAnsiTheme="minorHAnsi" w:cstheme="minorHAnsi"/>
              <w:bCs/>
              <w:sz w:val="22"/>
              <w:szCs w:val="22"/>
            </w:rPr>
            <w:lastRenderedPageBreak/>
            <w:t>“</w:t>
          </w:r>
          <w:r w:rsidR="00527548" w:rsidRPr="00527548">
            <w:rPr>
              <w:rFonts w:asciiTheme="minorHAnsi" w:hAnsiTheme="minorHAnsi" w:cstheme="minorHAnsi"/>
              <w:bCs/>
              <w:sz w:val="22"/>
              <w:szCs w:val="22"/>
            </w:rPr>
            <w:t xml:space="preserve">2.38 No se compensarán activos con pasivos, ni ingresos con gastos. </w:t>
          </w:r>
          <w:r w:rsidR="00527548" w:rsidRPr="00527548">
            <w:rPr>
              <w:rFonts w:asciiTheme="minorHAnsi" w:hAnsiTheme="minorHAnsi" w:cstheme="minorHAnsi"/>
              <w:sz w:val="22"/>
              <w:szCs w:val="22"/>
            </w:rPr>
            <w:t xml:space="preserve">Tanto las partidas de activo y pasivo, como las de gastos e ingresos, se deben presentar por separado, </w:t>
          </w:r>
          <w:r w:rsidR="00527548" w:rsidRPr="00527548">
            <w:rPr>
              <w:rFonts w:asciiTheme="minorHAnsi" w:hAnsiTheme="minorHAnsi" w:cstheme="minorHAnsi"/>
              <w:bCs/>
              <w:sz w:val="22"/>
              <w:szCs w:val="22"/>
            </w:rPr>
            <w:t>a menos que las normas legales o los términos contractuales permitan lo contrario.</w:t>
          </w:r>
          <w:r w:rsidRPr="00527548">
            <w:rPr>
              <w:rFonts w:asciiTheme="minorHAnsi" w:hAnsiTheme="minorHAnsi" w:cstheme="minorHAnsi"/>
              <w:bCs/>
              <w:sz w:val="22"/>
              <w:szCs w:val="22"/>
            </w:rPr>
            <w:t>”</w:t>
          </w:r>
        </w:p>
        <w:p w:rsidR="006528DD" w:rsidRDefault="006528DD" w:rsidP="006528DD">
          <w:pPr>
            <w:autoSpaceDE w:val="0"/>
            <w:autoSpaceDN w:val="0"/>
            <w:adjustRightInd w:val="0"/>
            <w:jc w:val="both"/>
            <w:rPr>
              <w:rFonts w:asciiTheme="minorHAnsi" w:hAnsiTheme="minorHAnsi" w:cstheme="minorHAnsi"/>
              <w:bCs/>
              <w:sz w:val="22"/>
              <w:szCs w:val="22"/>
            </w:rPr>
          </w:pPr>
        </w:p>
        <w:p w:rsidR="006528DD" w:rsidRDefault="006528DD" w:rsidP="006528DD">
          <w:pPr>
            <w:autoSpaceDE w:val="0"/>
            <w:autoSpaceDN w:val="0"/>
            <w:adjustRightInd w:val="0"/>
            <w:jc w:val="both"/>
            <w:rPr>
              <w:rFonts w:asciiTheme="minorHAnsi" w:hAnsiTheme="minorHAnsi" w:cstheme="minorHAnsi"/>
              <w:b/>
              <w:bCs/>
              <w:sz w:val="28"/>
              <w:szCs w:val="28"/>
            </w:rPr>
          </w:pPr>
          <w:r w:rsidRPr="006528DD">
            <w:rPr>
              <w:rFonts w:asciiTheme="minorHAnsi" w:hAnsiTheme="minorHAnsi" w:cstheme="minorHAnsi"/>
              <w:b/>
              <w:bCs/>
              <w:sz w:val="28"/>
              <w:szCs w:val="28"/>
            </w:rPr>
            <w:t>Elementos que forman parte de los inventarios</w:t>
          </w:r>
        </w:p>
        <w:p w:rsidR="006528DD" w:rsidRDefault="006528DD" w:rsidP="006528DD">
          <w:pPr>
            <w:autoSpaceDE w:val="0"/>
            <w:autoSpaceDN w:val="0"/>
            <w:adjustRightInd w:val="0"/>
            <w:jc w:val="both"/>
            <w:rPr>
              <w:rFonts w:asciiTheme="minorHAnsi" w:hAnsiTheme="minorHAnsi" w:cstheme="minorHAnsi"/>
              <w:b/>
              <w:bCs/>
              <w:sz w:val="28"/>
              <w:szCs w:val="28"/>
            </w:rPr>
          </w:pPr>
        </w:p>
        <w:p w:rsidR="007E7A06" w:rsidRPr="007E7A06" w:rsidRDefault="006528DD" w:rsidP="005C6C92">
          <w:pPr>
            <w:pStyle w:val="Prrafodelista"/>
            <w:numPr>
              <w:ilvl w:val="0"/>
              <w:numId w:val="2"/>
            </w:numPr>
            <w:autoSpaceDE w:val="0"/>
            <w:autoSpaceDN w:val="0"/>
            <w:adjustRightInd w:val="0"/>
            <w:jc w:val="both"/>
            <w:rPr>
              <w:rFonts w:asciiTheme="minorHAnsi" w:hAnsiTheme="minorHAnsi" w:cstheme="minorHAnsi"/>
              <w:bCs/>
              <w:sz w:val="22"/>
              <w:szCs w:val="22"/>
            </w:rPr>
          </w:pPr>
          <w:r w:rsidRPr="007E7A06">
            <w:rPr>
              <w:rFonts w:asciiTheme="minorHAnsi" w:hAnsiTheme="minorHAnsi" w:cstheme="minorHAnsi"/>
              <w:bCs/>
              <w:sz w:val="22"/>
              <w:szCs w:val="22"/>
            </w:rPr>
            <w:t xml:space="preserve">La propuesta desarrollada en el numeral 8.1 del proyecto de normas de información financiera para microempresas estableció lo siguiente: </w:t>
          </w:r>
        </w:p>
        <w:p w:rsidR="00C375EB" w:rsidRDefault="00C375EB" w:rsidP="007E7A06">
          <w:pPr>
            <w:autoSpaceDE w:val="0"/>
            <w:autoSpaceDN w:val="0"/>
            <w:adjustRightInd w:val="0"/>
            <w:ind w:left="360"/>
            <w:jc w:val="both"/>
            <w:rPr>
              <w:rFonts w:asciiTheme="minorHAnsi" w:hAnsiTheme="minorHAnsi" w:cstheme="minorHAnsi"/>
              <w:sz w:val="22"/>
              <w:szCs w:val="22"/>
            </w:rPr>
          </w:pPr>
        </w:p>
        <w:p w:rsidR="007E7A06" w:rsidRPr="007E7A06" w:rsidRDefault="00306C29" w:rsidP="007E7A06">
          <w:pPr>
            <w:autoSpaceDE w:val="0"/>
            <w:autoSpaceDN w:val="0"/>
            <w:adjustRightInd w:val="0"/>
            <w:ind w:left="360"/>
            <w:jc w:val="both"/>
            <w:rPr>
              <w:rFonts w:asciiTheme="minorHAnsi" w:hAnsiTheme="minorHAnsi" w:cstheme="minorHAnsi"/>
              <w:sz w:val="22"/>
              <w:szCs w:val="22"/>
            </w:rPr>
          </w:pPr>
          <w:r>
            <w:rPr>
              <w:rFonts w:asciiTheme="minorHAnsi" w:hAnsiTheme="minorHAnsi" w:cstheme="minorHAnsi"/>
              <w:sz w:val="22"/>
              <w:szCs w:val="22"/>
            </w:rPr>
            <w:t>“</w:t>
          </w:r>
          <w:r w:rsidR="007E7A06" w:rsidRPr="007E7A06">
            <w:rPr>
              <w:rFonts w:asciiTheme="minorHAnsi" w:hAnsiTheme="minorHAnsi" w:cstheme="minorHAnsi"/>
              <w:sz w:val="22"/>
              <w:szCs w:val="22"/>
            </w:rPr>
            <w:t xml:space="preserve">Este capítulo establece los principios para el reconocimiento y medición de los </w:t>
          </w:r>
          <w:r w:rsidR="007E7A06" w:rsidRPr="007E7A06">
            <w:rPr>
              <w:rFonts w:asciiTheme="minorHAnsi" w:hAnsiTheme="minorHAnsi" w:cstheme="minorHAnsi"/>
              <w:bCs/>
              <w:sz w:val="22"/>
              <w:szCs w:val="22"/>
            </w:rPr>
            <w:t xml:space="preserve">inventarios, los cuales corresponden a elementos: </w:t>
          </w:r>
        </w:p>
        <w:p w:rsidR="007E7A06" w:rsidRPr="007E7A06" w:rsidRDefault="007E7A06" w:rsidP="007E7A06">
          <w:pPr>
            <w:autoSpaceDE w:val="0"/>
            <w:autoSpaceDN w:val="0"/>
            <w:adjustRightInd w:val="0"/>
            <w:jc w:val="both"/>
            <w:rPr>
              <w:rFonts w:asciiTheme="minorHAnsi" w:hAnsiTheme="minorHAnsi" w:cstheme="minorHAnsi"/>
              <w:sz w:val="22"/>
              <w:szCs w:val="22"/>
            </w:rPr>
          </w:pPr>
        </w:p>
        <w:p w:rsidR="007E7A06" w:rsidRPr="007E7A06" w:rsidRDefault="007E7A06" w:rsidP="005C6C92">
          <w:pPr>
            <w:pStyle w:val="Prrafodelista"/>
            <w:numPr>
              <w:ilvl w:val="0"/>
              <w:numId w:val="4"/>
            </w:numPr>
            <w:autoSpaceDE w:val="0"/>
            <w:autoSpaceDN w:val="0"/>
            <w:adjustRightInd w:val="0"/>
            <w:jc w:val="both"/>
            <w:rPr>
              <w:rFonts w:asciiTheme="minorHAnsi" w:hAnsiTheme="minorHAnsi" w:cstheme="minorHAnsi"/>
              <w:sz w:val="22"/>
              <w:szCs w:val="22"/>
            </w:rPr>
          </w:pPr>
          <w:r w:rsidRPr="007E7A06">
            <w:rPr>
              <w:rFonts w:asciiTheme="minorHAnsi" w:hAnsiTheme="minorHAnsi" w:cstheme="minorHAnsi"/>
              <w:sz w:val="22"/>
              <w:szCs w:val="22"/>
            </w:rPr>
            <w:t>mantenidos para la venta en el curso normal de las operaciones; o</w:t>
          </w:r>
        </w:p>
        <w:p w:rsidR="007E7A06" w:rsidRPr="007E7A06" w:rsidRDefault="007E7A06" w:rsidP="007E7A06">
          <w:pPr>
            <w:autoSpaceDE w:val="0"/>
            <w:autoSpaceDN w:val="0"/>
            <w:adjustRightInd w:val="0"/>
            <w:jc w:val="both"/>
            <w:rPr>
              <w:rFonts w:asciiTheme="minorHAnsi" w:hAnsiTheme="minorHAnsi" w:cstheme="minorHAnsi"/>
              <w:sz w:val="22"/>
              <w:szCs w:val="22"/>
            </w:rPr>
          </w:pPr>
        </w:p>
        <w:p w:rsidR="007E7A06" w:rsidRPr="007E7A06" w:rsidRDefault="009E48A8" w:rsidP="005C6C92">
          <w:pPr>
            <w:pStyle w:val="Prrafodelista"/>
            <w:numPr>
              <w:ilvl w:val="0"/>
              <w:numId w:val="4"/>
            </w:num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m</w:t>
          </w:r>
          <w:r w:rsidR="007E7A06" w:rsidRPr="007E7A06">
            <w:rPr>
              <w:rFonts w:asciiTheme="minorHAnsi" w:hAnsiTheme="minorHAnsi" w:cstheme="minorHAnsi"/>
              <w:sz w:val="22"/>
              <w:szCs w:val="22"/>
            </w:rPr>
            <w:t>ateriales o suministros, para ser consumidos en el proceso de producción, o en la prestación de servicios.</w:t>
          </w:r>
          <w:r w:rsidR="00830F2C">
            <w:rPr>
              <w:rFonts w:asciiTheme="minorHAnsi" w:hAnsiTheme="minorHAnsi" w:cstheme="minorHAnsi"/>
              <w:sz w:val="22"/>
              <w:szCs w:val="22"/>
            </w:rPr>
            <w:t>”</w:t>
          </w:r>
        </w:p>
        <w:p w:rsidR="00EE702C" w:rsidRPr="00EE702C" w:rsidRDefault="00EE702C" w:rsidP="00C7394D">
          <w:pPr>
            <w:pStyle w:val="Sinespaciado"/>
            <w:jc w:val="both"/>
            <w:rPr>
              <w:rFonts w:cstheme="minorHAnsi"/>
              <w:lang w:val="es-CO"/>
            </w:rPr>
          </w:pPr>
        </w:p>
        <w:p w:rsidR="00C7394D" w:rsidRDefault="007E7A06" w:rsidP="004F0CC9">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Sobre este asunto en particular se recibi</w:t>
          </w:r>
          <w:r w:rsidR="00306C29">
            <w:rPr>
              <w:rFonts w:asciiTheme="minorHAnsi" w:hAnsiTheme="minorHAnsi" w:cstheme="minorHAnsi"/>
              <w:sz w:val="22"/>
              <w:szCs w:val="22"/>
            </w:rPr>
            <w:t xml:space="preserve">eron los </w:t>
          </w:r>
          <w:r>
            <w:rPr>
              <w:rFonts w:asciiTheme="minorHAnsi" w:hAnsiTheme="minorHAnsi" w:cstheme="minorHAnsi"/>
              <w:sz w:val="22"/>
              <w:szCs w:val="22"/>
            </w:rPr>
            <w:t>siguiente</w:t>
          </w:r>
          <w:r w:rsidR="00306C29">
            <w:rPr>
              <w:rFonts w:asciiTheme="minorHAnsi" w:hAnsiTheme="minorHAnsi" w:cstheme="minorHAnsi"/>
              <w:sz w:val="22"/>
              <w:szCs w:val="22"/>
            </w:rPr>
            <w:t>s</w:t>
          </w:r>
          <w:r>
            <w:rPr>
              <w:rFonts w:asciiTheme="minorHAnsi" w:hAnsiTheme="minorHAnsi" w:cstheme="minorHAnsi"/>
              <w:sz w:val="22"/>
              <w:szCs w:val="22"/>
            </w:rPr>
            <w:t xml:space="preserve"> comentario</w:t>
          </w:r>
          <w:r w:rsidR="00306C29">
            <w:rPr>
              <w:rFonts w:asciiTheme="minorHAnsi" w:hAnsiTheme="minorHAnsi" w:cstheme="minorHAnsi"/>
              <w:sz w:val="22"/>
              <w:szCs w:val="22"/>
            </w:rPr>
            <w:t>s</w:t>
          </w:r>
          <w:r>
            <w:rPr>
              <w:rFonts w:asciiTheme="minorHAnsi" w:hAnsiTheme="minorHAnsi" w:cstheme="minorHAnsi"/>
              <w:sz w:val="22"/>
              <w:szCs w:val="22"/>
            </w:rPr>
            <w:t>:</w:t>
          </w:r>
        </w:p>
        <w:p w:rsidR="007E7A06" w:rsidRDefault="007E7A06" w:rsidP="004F0CC9">
          <w:pPr>
            <w:autoSpaceDE w:val="0"/>
            <w:autoSpaceDN w:val="0"/>
            <w:adjustRightInd w:val="0"/>
            <w:jc w:val="both"/>
            <w:rPr>
              <w:rFonts w:asciiTheme="minorHAnsi" w:hAnsiTheme="minorHAnsi" w:cstheme="minorHAnsi"/>
              <w:sz w:val="22"/>
              <w:szCs w:val="22"/>
            </w:rPr>
          </w:pPr>
        </w:p>
        <w:p w:rsidR="007E7A06" w:rsidRPr="00023FDC" w:rsidRDefault="007E7A06" w:rsidP="005C6C92">
          <w:pPr>
            <w:pStyle w:val="Prrafodelista"/>
            <w:numPr>
              <w:ilvl w:val="0"/>
              <w:numId w:val="2"/>
            </w:numPr>
            <w:autoSpaceDE w:val="0"/>
            <w:autoSpaceDN w:val="0"/>
            <w:adjustRightInd w:val="0"/>
            <w:jc w:val="both"/>
            <w:rPr>
              <w:rFonts w:asciiTheme="minorHAnsi" w:hAnsiTheme="minorHAnsi" w:cstheme="minorHAnsi"/>
              <w:i/>
              <w:sz w:val="22"/>
              <w:szCs w:val="22"/>
            </w:rPr>
          </w:pPr>
          <w:r w:rsidRPr="00023FDC">
            <w:rPr>
              <w:rFonts w:asciiTheme="minorHAnsi" w:hAnsiTheme="minorHAnsi" w:cstheme="minorHAnsi"/>
              <w:i/>
              <w:sz w:val="22"/>
              <w:szCs w:val="22"/>
            </w:rPr>
            <w:t>“…El documento parece no tener en cuenta a las microempresas que transforman materiales en productos terminados, si es la intención dejarlas por fuera del concepto de microempresas el documento debería declararlo de forma explícita</w:t>
          </w:r>
          <w:r>
            <w:rPr>
              <w:rStyle w:val="Refdenotaalpie"/>
              <w:rFonts w:asciiTheme="minorHAnsi" w:hAnsiTheme="minorHAnsi" w:cstheme="minorHAnsi"/>
              <w:i/>
              <w:sz w:val="22"/>
              <w:szCs w:val="22"/>
            </w:rPr>
            <w:footnoteReference w:id="31"/>
          </w:r>
          <w:r w:rsidRPr="00023FDC">
            <w:rPr>
              <w:rFonts w:asciiTheme="minorHAnsi" w:hAnsiTheme="minorHAnsi" w:cstheme="minorHAnsi"/>
              <w:i/>
              <w:sz w:val="22"/>
              <w:szCs w:val="22"/>
            </w:rPr>
            <w:t>.”</w:t>
          </w:r>
        </w:p>
        <w:p w:rsidR="007E7A06" w:rsidRDefault="007E7A06" w:rsidP="004F0CC9">
          <w:pPr>
            <w:autoSpaceDE w:val="0"/>
            <w:autoSpaceDN w:val="0"/>
            <w:adjustRightInd w:val="0"/>
            <w:jc w:val="both"/>
            <w:rPr>
              <w:rFonts w:asciiTheme="minorHAnsi" w:hAnsiTheme="minorHAnsi" w:cstheme="minorHAnsi"/>
              <w:i/>
              <w:sz w:val="22"/>
              <w:szCs w:val="22"/>
            </w:rPr>
          </w:pPr>
        </w:p>
        <w:p w:rsidR="007E7A06" w:rsidRPr="00023FDC" w:rsidRDefault="007E7A06" w:rsidP="005C6C92">
          <w:pPr>
            <w:pStyle w:val="Sinespaciado"/>
            <w:numPr>
              <w:ilvl w:val="0"/>
              <w:numId w:val="2"/>
            </w:numPr>
            <w:jc w:val="both"/>
            <w:rPr>
              <w:rFonts w:cstheme="minorHAnsi"/>
              <w:i/>
            </w:rPr>
          </w:pPr>
          <w:r>
            <w:rPr>
              <w:rFonts w:cstheme="minorHAnsi"/>
              <w:i/>
            </w:rPr>
            <w:t>“…</w:t>
          </w:r>
          <w:r w:rsidRPr="007E7A06">
            <w:rPr>
              <w:rFonts w:cstheme="minorHAnsi"/>
              <w:i/>
            </w:rPr>
            <w:t>No contempla en el numeral 8.1 la inclusión de un numeral (C.) que podría denominarse “Contratos de servicios en ejecución o en proceso” el cual es manejado por las empresas que prestan servicios basados en contratos con duración de tiempo determinada, para acumular los costos que luego de realizarse el ingreso se trasladan a los gastos por costos de los mismos</w:t>
          </w:r>
          <w:r>
            <w:rPr>
              <w:rStyle w:val="Refdenotaalpie"/>
              <w:rFonts w:cstheme="minorHAnsi"/>
              <w:i/>
            </w:rPr>
            <w:footnoteReference w:id="32"/>
          </w:r>
          <w:r w:rsidRPr="007E7A06">
            <w:rPr>
              <w:rFonts w:cstheme="minorHAnsi"/>
              <w:i/>
            </w:rPr>
            <w:t>.</w:t>
          </w:r>
          <w:r>
            <w:rPr>
              <w:rFonts w:cstheme="minorHAnsi"/>
              <w:i/>
            </w:rPr>
            <w:t>”</w:t>
          </w:r>
        </w:p>
        <w:p w:rsidR="007E7A06" w:rsidRPr="007E7A06" w:rsidRDefault="007E7A06" w:rsidP="007E7A06">
          <w:pPr>
            <w:autoSpaceDE w:val="0"/>
            <w:autoSpaceDN w:val="0"/>
            <w:adjustRightInd w:val="0"/>
            <w:jc w:val="both"/>
            <w:rPr>
              <w:rFonts w:asciiTheme="minorHAnsi" w:hAnsiTheme="minorHAnsi" w:cstheme="minorHAnsi"/>
              <w:b/>
              <w:sz w:val="22"/>
              <w:szCs w:val="22"/>
            </w:rPr>
          </w:pPr>
        </w:p>
        <w:p w:rsidR="008913A6" w:rsidRPr="008913A6" w:rsidRDefault="00023FDC" w:rsidP="005C6C92">
          <w:pPr>
            <w:pStyle w:val="Prrafodelista"/>
            <w:numPr>
              <w:ilvl w:val="0"/>
              <w:numId w:val="2"/>
            </w:numPr>
            <w:autoSpaceDE w:val="0"/>
            <w:autoSpaceDN w:val="0"/>
            <w:adjustRightInd w:val="0"/>
            <w:jc w:val="both"/>
            <w:rPr>
              <w:rFonts w:asciiTheme="minorHAnsi" w:hAnsiTheme="minorHAnsi" w:cstheme="minorHAnsi"/>
              <w:bCs/>
              <w:sz w:val="22"/>
              <w:szCs w:val="22"/>
              <w:lang w:val="es-ES"/>
            </w:rPr>
          </w:pPr>
          <w:r w:rsidRPr="00023FDC">
            <w:rPr>
              <w:rFonts w:asciiTheme="minorHAnsi" w:hAnsiTheme="minorHAnsi" w:cstheme="minorHAnsi"/>
              <w:i/>
              <w:sz w:val="22"/>
              <w:szCs w:val="22"/>
            </w:rPr>
            <w:t>“…</w:t>
          </w:r>
          <w:r w:rsidR="008913A6" w:rsidRPr="008913A6">
            <w:rPr>
              <w:rFonts w:asciiTheme="minorHAnsi" w:hAnsiTheme="minorHAnsi" w:cstheme="minorHAnsi"/>
              <w:i/>
              <w:sz w:val="22"/>
              <w:szCs w:val="22"/>
            </w:rPr>
            <w:t>El alcance de la norma no hace referencia a la definición clara de inventarios, se deja implícita si sólo se refiera a bienes corporales o también se podría pensar en inventarios no corporales que cumplan con los literales a y b de este mismo párrafo.</w:t>
          </w:r>
        </w:p>
        <w:p w:rsidR="008913A6" w:rsidRPr="008913A6" w:rsidRDefault="008913A6" w:rsidP="008913A6">
          <w:pPr>
            <w:pStyle w:val="Prrafodelista"/>
            <w:rPr>
              <w:rFonts w:asciiTheme="minorHAnsi" w:hAnsiTheme="minorHAnsi" w:cstheme="minorHAnsi"/>
              <w:i/>
              <w:sz w:val="22"/>
              <w:szCs w:val="22"/>
            </w:rPr>
          </w:pPr>
        </w:p>
        <w:p w:rsidR="00023FDC" w:rsidRDefault="007E7A06" w:rsidP="008913A6">
          <w:pPr>
            <w:pStyle w:val="Prrafodelista"/>
            <w:autoSpaceDE w:val="0"/>
            <w:autoSpaceDN w:val="0"/>
            <w:adjustRightInd w:val="0"/>
            <w:ind w:left="360"/>
            <w:jc w:val="both"/>
            <w:rPr>
              <w:rFonts w:asciiTheme="minorHAnsi" w:hAnsiTheme="minorHAnsi" w:cstheme="minorHAnsi"/>
              <w:i/>
              <w:sz w:val="22"/>
              <w:szCs w:val="22"/>
            </w:rPr>
          </w:pPr>
          <w:r w:rsidRPr="00023FDC">
            <w:rPr>
              <w:rFonts w:asciiTheme="minorHAnsi" w:hAnsiTheme="minorHAnsi" w:cstheme="minorHAnsi"/>
              <w:i/>
              <w:sz w:val="22"/>
              <w:szCs w:val="22"/>
            </w:rPr>
            <w:t>El alcance de la norma tampoco cubre a los inventarios en proceso de producción, entonces ¿qué pasaría con ellos</w:t>
          </w:r>
          <w:proofErr w:type="gramStart"/>
          <w:r w:rsidRPr="00023FDC">
            <w:rPr>
              <w:rFonts w:asciiTheme="minorHAnsi" w:hAnsiTheme="minorHAnsi" w:cstheme="minorHAnsi"/>
              <w:i/>
              <w:sz w:val="22"/>
              <w:szCs w:val="22"/>
            </w:rPr>
            <w:t>?.</w:t>
          </w:r>
          <w:proofErr w:type="gramEnd"/>
          <w:r w:rsidRPr="00023FDC">
            <w:rPr>
              <w:rFonts w:asciiTheme="minorHAnsi" w:hAnsiTheme="minorHAnsi" w:cstheme="minorHAnsi"/>
              <w:i/>
              <w:sz w:val="22"/>
              <w:szCs w:val="22"/>
            </w:rPr>
            <w:t xml:space="preserve"> Igual como lo mencionamos en el numeral 4.8, este párrafo 8.1 no hace referencia a los inventarios de producción en proceso, que es el tipo de inventarios a través del cual se maneja gran parte del ciclo contable de los costos, y que no puede ser exclusivo de las grandes y medianas empresas que procesan y transforman materias primas en productos terminados; las microempresas perfectamente pueden presentar un ciclo de transformación de materias primas en productos terminados, caso en el cual sería fundamental la identificación de los inventarios en proceso</w:t>
          </w:r>
          <w:r w:rsidR="00023FDC">
            <w:rPr>
              <w:rStyle w:val="Refdenotaalpie"/>
              <w:rFonts w:asciiTheme="minorHAnsi" w:hAnsiTheme="minorHAnsi" w:cstheme="minorHAnsi"/>
              <w:i/>
              <w:sz w:val="22"/>
              <w:szCs w:val="22"/>
            </w:rPr>
            <w:footnoteReference w:id="33"/>
          </w:r>
          <w:r w:rsidRPr="00023FDC">
            <w:rPr>
              <w:rFonts w:asciiTheme="minorHAnsi" w:hAnsiTheme="minorHAnsi" w:cstheme="minorHAnsi"/>
              <w:i/>
              <w:sz w:val="22"/>
              <w:szCs w:val="22"/>
            </w:rPr>
            <w:t>.</w:t>
          </w:r>
          <w:r w:rsidR="00023FDC">
            <w:rPr>
              <w:rFonts w:asciiTheme="minorHAnsi" w:hAnsiTheme="minorHAnsi" w:cstheme="minorHAnsi"/>
              <w:i/>
              <w:sz w:val="22"/>
              <w:szCs w:val="22"/>
            </w:rPr>
            <w:t>”</w:t>
          </w:r>
        </w:p>
        <w:p w:rsidR="00CB115C" w:rsidRDefault="00CB115C" w:rsidP="00CB115C">
          <w:pPr>
            <w:autoSpaceDE w:val="0"/>
            <w:autoSpaceDN w:val="0"/>
            <w:adjustRightInd w:val="0"/>
            <w:jc w:val="both"/>
            <w:rPr>
              <w:rFonts w:asciiTheme="minorHAnsi" w:hAnsiTheme="minorHAnsi" w:cstheme="minorHAnsi"/>
              <w:bCs/>
              <w:sz w:val="22"/>
              <w:szCs w:val="22"/>
              <w:lang w:val="es-ES"/>
            </w:rPr>
          </w:pPr>
        </w:p>
        <w:p w:rsidR="00CB115C" w:rsidRPr="00CB115C" w:rsidRDefault="00CB115C" w:rsidP="00CB115C">
          <w:pPr>
            <w:pStyle w:val="Prrafodelista"/>
            <w:numPr>
              <w:ilvl w:val="0"/>
              <w:numId w:val="2"/>
            </w:numPr>
            <w:autoSpaceDE w:val="0"/>
            <w:autoSpaceDN w:val="0"/>
            <w:adjustRightInd w:val="0"/>
            <w:jc w:val="both"/>
            <w:rPr>
              <w:rFonts w:asciiTheme="minorHAnsi" w:hAnsiTheme="minorHAnsi" w:cstheme="minorHAnsi"/>
              <w:bCs/>
              <w:i/>
              <w:sz w:val="22"/>
              <w:szCs w:val="22"/>
              <w:lang w:val="es-ES"/>
            </w:rPr>
          </w:pPr>
          <w:r w:rsidRPr="00CB115C">
            <w:rPr>
              <w:rFonts w:asciiTheme="minorHAnsi" w:hAnsiTheme="minorHAnsi" w:cstheme="minorHAnsi"/>
              <w:bCs/>
              <w:i/>
              <w:sz w:val="22"/>
              <w:szCs w:val="22"/>
              <w:lang w:val="es-ES"/>
            </w:rPr>
            <w:lastRenderedPageBreak/>
            <w:t>“…No parece adecuado que se excluyan otros elementos de los inventarios tales como inventarios de productos en proceso o materias primas. La referencia establecida en la norma da a entender que son microempresas comercializadoras.</w:t>
          </w:r>
          <w:r w:rsidRPr="00CB115C">
            <w:rPr>
              <w:rStyle w:val="Refdenotaalpie"/>
              <w:rFonts w:asciiTheme="minorHAnsi" w:hAnsiTheme="minorHAnsi" w:cstheme="minorHAnsi"/>
              <w:bCs/>
              <w:i/>
              <w:sz w:val="22"/>
              <w:szCs w:val="22"/>
              <w:lang w:val="es-ES"/>
            </w:rPr>
            <w:footnoteReference w:id="34"/>
          </w:r>
          <w:r w:rsidRPr="00CB115C">
            <w:rPr>
              <w:rFonts w:asciiTheme="minorHAnsi" w:hAnsiTheme="minorHAnsi" w:cstheme="minorHAnsi"/>
              <w:bCs/>
              <w:i/>
              <w:sz w:val="22"/>
              <w:szCs w:val="22"/>
              <w:lang w:val="es-ES"/>
            </w:rPr>
            <w:t>…”</w:t>
          </w:r>
        </w:p>
        <w:p w:rsidR="00023FDC" w:rsidRPr="00FE62CA" w:rsidRDefault="00023FDC" w:rsidP="00FE62CA">
          <w:pPr>
            <w:autoSpaceDE w:val="0"/>
            <w:autoSpaceDN w:val="0"/>
            <w:adjustRightInd w:val="0"/>
            <w:jc w:val="both"/>
            <w:rPr>
              <w:rFonts w:asciiTheme="minorHAnsi" w:hAnsiTheme="minorHAnsi" w:cstheme="minorHAnsi"/>
              <w:bCs/>
              <w:sz w:val="22"/>
              <w:szCs w:val="22"/>
              <w:lang w:val="es-ES"/>
            </w:rPr>
          </w:pPr>
        </w:p>
        <w:p w:rsidR="004F0CC9" w:rsidRDefault="0057476A" w:rsidP="00B72B88">
          <w:pPr>
            <w:autoSpaceDE w:val="0"/>
            <w:autoSpaceDN w:val="0"/>
            <w:adjustRightInd w:val="0"/>
            <w:ind w:left="360"/>
            <w:jc w:val="both"/>
            <w:rPr>
              <w:rFonts w:asciiTheme="minorHAnsi" w:hAnsiTheme="minorHAnsi" w:cstheme="minorHAnsi"/>
              <w:bCs/>
              <w:sz w:val="22"/>
              <w:szCs w:val="22"/>
            </w:rPr>
          </w:pPr>
          <w:r>
            <w:rPr>
              <w:rFonts w:asciiTheme="minorHAnsi" w:hAnsiTheme="minorHAnsi" w:cstheme="minorHAnsi"/>
              <w:bCs/>
              <w:sz w:val="22"/>
              <w:szCs w:val="22"/>
            </w:rPr>
            <w:t>El CTCP</w:t>
          </w:r>
          <w:r w:rsidR="00306C29">
            <w:rPr>
              <w:rFonts w:asciiTheme="minorHAnsi" w:hAnsiTheme="minorHAnsi" w:cstheme="minorHAnsi"/>
              <w:bCs/>
              <w:sz w:val="22"/>
              <w:szCs w:val="22"/>
            </w:rPr>
            <w:t>,</w:t>
          </w:r>
          <w:r>
            <w:rPr>
              <w:rFonts w:asciiTheme="minorHAnsi" w:hAnsiTheme="minorHAnsi" w:cstheme="minorHAnsi"/>
              <w:bCs/>
              <w:sz w:val="22"/>
              <w:szCs w:val="22"/>
            </w:rPr>
            <w:t xml:space="preserve"> e</w:t>
          </w:r>
          <w:r w:rsidR="00FE62CA" w:rsidRPr="005B0CAD">
            <w:rPr>
              <w:rFonts w:asciiTheme="minorHAnsi" w:hAnsiTheme="minorHAnsi" w:cstheme="minorHAnsi"/>
              <w:bCs/>
              <w:sz w:val="22"/>
              <w:szCs w:val="22"/>
            </w:rPr>
            <w:t xml:space="preserve">n virtud de lo establecido en el articulo 2 de la </w:t>
          </w:r>
          <w:r w:rsidR="00C87D4F">
            <w:rPr>
              <w:rFonts w:asciiTheme="minorHAnsi" w:hAnsiTheme="minorHAnsi" w:cstheme="minorHAnsi"/>
              <w:bCs/>
              <w:sz w:val="22"/>
              <w:szCs w:val="22"/>
            </w:rPr>
            <w:t>Ley</w:t>
          </w:r>
          <w:r w:rsidR="00FE62CA" w:rsidRPr="005B0CAD">
            <w:rPr>
              <w:rFonts w:asciiTheme="minorHAnsi" w:hAnsiTheme="minorHAnsi" w:cstheme="minorHAnsi"/>
              <w:bCs/>
              <w:sz w:val="22"/>
              <w:szCs w:val="22"/>
            </w:rPr>
            <w:t xml:space="preserve"> 1314</w:t>
          </w:r>
          <w:r w:rsidR="00306C29">
            <w:rPr>
              <w:rFonts w:asciiTheme="minorHAnsi" w:hAnsiTheme="minorHAnsi" w:cstheme="minorHAnsi"/>
              <w:bCs/>
              <w:sz w:val="22"/>
              <w:szCs w:val="22"/>
            </w:rPr>
            <w:t xml:space="preserve"> el cual dispuso:</w:t>
          </w:r>
          <w:r w:rsidR="00FE62CA" w:rsidRPr="005B0CAD">
            <w:rPr>
              <w:rFonts w:asciiTheme="minorHAnsi" w:hAnsiTheme="minorHAnsi" w:cstheme="minorHAnsi"/>
              <w:bCs/>
              <w:sz w:val="22"/>
              <w:szCs w:val="22"/>
            </w:rPr>
            <w:t xml:space="preserve"> “… El Gobierno autorizará de manera general que ciertos obligados lleven contabilidad simplificada, emitan estados financieros y revelaciones abreviados…”, </w:t>
          </w:r>
          <w:r>
            <w:rPr>
              <w:rFonts w:asciiTheme="minorHAnsi" w:hAnsiTheme="minorHAnsi" w:cstheme="minorHAnsi"/>
              <w:bCs/>
              <w:sz w:val="22"/>
              <w:szCs w:val="22"/>
            </w:rPr>
            <w:t xml:space="preserve">consideró </w:t>
          </w:r>
          <w:r w:rsidR="00FE62CA" w:rsidRPr="005B0CAD">
            <w:rPr>
              <w:rFonts w:asciiTheme="minorHAnsi" w:hAnsiTheme="minorHAnsi" w:cstheme="minorHAnsi"/>
              <w:bCs/>
              <w:sz w:val="22"/>
              <w:szCs w:val="22"/>
            </w:rPr>
            <w:t>al momento de redactar el párrafo 8.1 y a</w:t>
          </w:r>
          <w:r w:rsidR="002C0C67">
            <w:rPr>
              <w:rFonts w:asciiTheme="minorHAnsi" w:hAnsiTheme="minorHAnsi" w:cstheme="minorHAnsi"/>
              <w:bCs/>
              <w:sz w:val="22"/>
              <w:szCs w:val="22"/>
            </w:rPr>
            <w:t>ú</w:t>
          </w:r>
          <w:r w:rsidR="00FE62CA" w:rsidRPr="005B0CAD">
            <w:rPr>
              <w:rFonts w:asciiTheme="minorHAnsi" w:hAnsiTheme="minorHAnsi" w:cstheme="minorHAnsi"/>
              <w:bCs/>
              <w:sz w:val="22"/>
              <w:szCs w:val="22"/>
            </w:rPr>
            <w:t xml:space="preserve">n considera, que </w:t>
          </w:r>
          <w:r w:rsidR="002C0C67">
            <w:rPr>
              <w:rFonts w:asciiTheme="minorHAnsi" w:hAnsiTheme="minorHAnsi" w:cstheme="minorHAnsi"/>
              <w:bCs/>
              <w:sz w:val="22"/>
              <w:szCs w:val="22"/>
            </w:rPr>
            <w:t>no sé le debe exigir llevar contabilidad de costos a los microempresarios por los altos costos que ello puede implicar, tales como</w:t>
          </w:r>
          <w:r w:rsidR="009E48A8">
            <w:rPr>
              <w:rFonts w:asciiTheme="minorHAnsi" w:hAnsiTheme="minorHAnsi" w:cstheme="minorHAnsi"/>
              <w:bCs/>
              <w:sz w:val="22"/>
              <w:szCs w:val="22"/>
            </w:rPr>
            <w:t>:</w:t>
          </w:r>
          <w:r w:rsidR="002C0C67">
            <w:rPr>
              <w:rFonts w:asciiTheme="minorHAnsi" w:hAnsiTheme="minorHAnsi" w:cstheme="minorHAnsi"/>
              <w:bCs/>
              <w:sz w:val="22"/>
              <w:szCs w:val="22"/>
            </w:rPr>
            <w:t xml:space="preserve"> la carga operativa y los costos financieros </w:t>
          </w:r>
          <w:r w:rsidR="009E48A8">
            <w:rPr>
              <w:rFonts w:asciiTheme="minorHAnsi" w:hAnsiTheme="minorHAnsi" w:cstheme="minorHAnsi"/>
              <w:bCs/>
              <w:sz w:val="22"/>
              <w:szCs w:val="22"/>
            </w:rPr>
            <w:t>e</w:t>
          </w:r>
          <w:r w:rsidR="00BC5368">
            <w:rPr>
              <w:rFonts w:asciiTheme="minorHAnsi" w:hAnsiTheme="minorHAnsi" w:cstheme="minorHAnsi"/>
              <w:bCs/>
              <w:sz w:val="22"/>
              <w:szCs w:val="22"/>
            </w:rPr>
            <w:t>n</w:t>
          </w:r>
          <w:r w:rsidR="002C0C67">
            <w:rPr>
              <w:rFonts w:asciiTheme="minorHAnsi" w:hAnsiTheme="minorHAnsi" w:cstheme="minorHAnsi"/>
              <w:bCs/>
              <w:sz w:val="22"/>
              <w:szCs w:val="22"/>
            </w:rPr>
            <w:t xml:space="preserve"> la preparación de este tipo de información.</w:t>
          </w:r>
        </w:p>
        <w:p w:rsidR="005C4622" w:rsidRDefault="005C4622" w:rsidP="00B72B88">
          <w:pPr>
            <w:autoSpaceDE w:val="0"/>
            <w:autoSpaceDN w:val="0"/>
            <w:adjustRightInd w:val="0"/>
            <w:ind w:left="360"/>
            <w:jc w:val="both"/>
            <w:rPr>
              <w:rFonts w:asciiTheme="minorHAnsi" w:hAnsiTheme="minorHAnsi" w:cstheme="minorHAnsi"/>
              <w:bCs/>
              <w:sz w:val="22"/>
              <w:szCs w:val="22"/>
            </w:rPr>
          </w:pPr>
        </w:p>
        <w:p w:rsidR="00C2298A" w:rsidRPr="00C2298A" w:rsidRDefault="008913A6" w:rsidP="00C2298A">
          <w:pPr>
            <w:autoSpaceDE w:val="0"/>
            <w:autoSpaceDN w:val="0"/>
            <w:adjustRightInd w:val="0"/>
            <w:ind w:left="360"/>
            <w:jc w:val="both"/>
            <w:rPr>
              <w:rFonts w:asciiTheme="minorHAnsi" w:hAnsiTheme="minorHAnsi" w:cstheme="minorHAnsi"/>
              <w:sz w:val="22"/>
              <w:szCs w:val="22"/>
            </w:rPr>
          </w:pPr>
          <w:r>
            <w:rPr>
              <w:rFonts w:asciiTheme="minorHAnsi" w:hAnsiTheme="minorHAnsi" w:cstheme="minorHAnsi"/>
              <w:bCs/>
              <w:sz w:val="22"/>
              <w:szCs w:val="22"/>
            </w:rPr>
            <w:t xml:space="preserve">No obstante lo anterior, y en virtud de los comentarios recibidos del </w:t>
          </w:r>
          <w:r w:rsidR="00C2298A">
            <w:rPr>
              <w:rFonts w:asciiTheme="minorHAnsi" w:hAnsiTheme="minorHAnsi" w:cstheme="minorHAnsi"/>
              <w:bCs/>
              <w:sz w:val="22"/>
              <w:szCs w:val="22"/>
            </w:rPr>
            <w:t>público</w:t>
          </w:r>
          <w:r>
            <w:rPr>
              <w:rFonts w:asciiTheme="minorHAnsi" w:hAnsiTheme="minorHAnsi" w:cstheme="minorHAnsi"/>
              <w:bCs/>
              <w:sz w:val="22"/>
              <w:szCs w:val="22"/>
            </w:rPr>
            <w:t>,</w:t>
          </w:r>
          <w:r w:rsidR="00306C29">
            <w:rPr>
              <w:rFonts w:asciiTheme="minorHAnsi" w:hAnsiTheme="minorHAnsi" w:cstheme="minorHAnsi"/>
              <w:bCs/>
              <w:sz w:val="22"/>
              <w:szCs w:val="22"/>
            </w:rPr>
            <w:t xml:space="preserve"> el </w:t>
          </w:r>
          <w:r>
            <w:rPr>
              <w:rFonts w:asciiTheme="minorHAnsi" w:hAnsiTheme="minorHAnsi" w:cstheme="minorHAnsi"/>
              <w:bCs/>
              <w:sz w:val="22"/>
              <w:szCs w:val="22"/>
            </w:rPr>
            <w:t xml:space="preserve">CTCP </w:t>
          </w:r>
          <w:r w:rsidR="00306C29">
            <w:rPr>
              <w:rFonts w:asciiTheme="minorHAnsi" w:hAnsiTheme="minorHAnsi" w:cstheme="minorHAnsi"/>
              <w:bCs/>
              <w:sz w:val="22"/>
              <w:szCs w:val="22"/>
            </w:rPr>
            <w:t xml:space="preserve"> acordó que </w:t>
          </w:r>
          <w:r w:rsidR="00E94D78">
            <w:rPr>
              <w:rFonts w:asciiTheme="minorHAnsi" w:hAnsiTheme="minorHAnsi" w:cstheme="minorHAnsi"/>
              <w:bCs/>
              <w:sz w:val="22"/>
              <w:szCs w:val="22"/>
            </w:rPr>
            <w:t xml:space="preserve">es </w:t>
          </w:r>
          <w:r>
            <w:rPr>
              <w:rFonts w:asciiTheme="minorHAnsi" w:hAnsiTheme="minorHAnsi" w:cstheme="minorHAnsi"/>
              <w:bCs/>
              <w:sz w:val="22"/>
              <w:szCs w:val="22"/>
            </w:rPr>
            <w:t xml:space="preserve">conveniente </w:t>
          </w:r>
          <w:r w:rsidR="00CB115C">
            <w:rPr>
              <w:rFonts w:asciiTheme="minorHAnsi" w:hAnsiTheme="minorHAnsi" w:cstheme="minorHAnsi"/>
              <w:bCs/>
              <w:sz w:val="22"/>
              <w:szCs w:val="22"/>
            </w:rPr>
            <w:t xml:space="preserve">modificar </w:t>
          </w:r>
          <w:r>
            <w:rPr>
              <w:rFonts w:asciiTheme="minorHAnsi" w:hAnsiTheme="minorHAnsi" w:cstheme="minorHAnsi"/>
              <w:bCs/>
              <w:sz w:val="22"/>
              <w:szCs w:val="22"/>
            </w:rPr>
            <w:t xml:space="preserve">el </w:t>
          </w:r>
          <w:r w:rsidR="00574C77">
            <w:rPr>
              <w:rFonts w:asciiTheme="minorHAnsi" w:hAnsiTheme="minorHAnsi" w:cstheme="minorHAnsi"/>
              <w:bCs/>
              <w:sz w:val="22"/>
              <w:szCs w:val="22"/>
            </w:rPr>
            <w:t>párrafo</w:t>
          </w:r>
          <w:r w:rsidR="00CB115C">
            <w:rPr>
              <w:rFonts w:asciiTheme="minorHAnsi" w:hAnsiTheme="minorHAnsi" w:cstheme="minorHAnsi"/>
              <w:bCs/>
              <w:sz w:val="22"/>
              <w:szCs w:val="22"/>
            </w:rPr>
            <w:t xml:space="preserve"> 8.1, el cual quedará </w:t>
          </w:r>
          <w:r w:rsidR="00C2298A">
            <w:rPr>
              <w:rFonts w:asciiTheme="minorHAnsi" w:hAnsiTheme="minorHAnsi" w:cstheme="minorHAnsi"/>
              <w:bCs/>
              <w:sz w:val="22"/>
              <w:szCs w:val="22"/>
            </w:rPr>
            <w:t>así</w:t>
          </w:r>
          <w:r w:rsidR="00CB115C">
            <w:rPr>
              <w:rFonts w:asciiTheme="minorHAnsi" w:hAnsiTheme="minorHAnsi" w:cstheme="minorHAnsi"/>
              <w:bCs/>
              <w:sz w:val="22"/>
              <w:szCs w:val="22"/>
            </w:rPr>
            <w:t xml:space="preserve">: </w:t>
          </w:r>
          <w:r w:rsidR="00C2298A">
            <w:rPr>
              <w:rFonts w:asciiTheme="minorHAnsi" w:hAnsiTheme="minorHAnsi" w:cstheme="minorHAnsi"/>
              <w:bCs/>
              <w:sz w:val="22"/>
              <w:szCs w:val="22"/>
            </w:rPr>
            <w:t>“</w:t>
          </w:r>
          <w:r w:rsidR="00C2298A" w:rsidRPr="00C2298A">
            <w:rPr>
              <w:rFonts w:asciiTheme="minorHAnsi" w:hAnsiTheme="minorHAnsi" w:cstheme="minorHAnsi"/>
              <w:sz w:val="22"/>
              <w:szCs w:val="22"/>
            </w:rPr>
            <w:t xml:space="preserve">Este capitulo establece los principios para el reconocimiento y medición de los </w:t>
          </w:r>
          <w:r w:rsidR="00C2298A" w:rsidRPr="00C2298A">
            <w:rPr>
              <w:rFonts w:asciiTheme="minorHAnsi" w:hAnsiTheme="minorHAnsi" w:cstheme="minorHAnsi"/>
              <w:bCs/>
              <w:sz w:val="22"/>
              <w:szCs w:val="22"/>
            </w:rPr>
            <w:t>inventarios</w:t>
          </w:r>
          <w:r w:rsidR="00C2298A" w:rsidRPr="00C2298A">
            <w:rPr>
              <w:rFonts w:asciiTheme="minorHAnsi" w:hAnsiTheme="minorHAnsi" w:cstheme="minorHAnsi"/>
              <w:sz w:val="22"/>
              <w:szCs w:val="22"/>
            </w:rPr>
            <w:t xml:space="preserve">. Los inventarios son </w:t>
          </w:r>
          <w:r w:rsidR="00C2298A" w:rsidRPr="00C2298A">
            <w:rPr>
              <w:rFonts w:asciiTheme="minorHAnsi" w:hAnsiTheme="minorHAnsi" w:cstheme="minorHAnsi"/>
              <w:bCs/>
              <w:sz w:val="22"/>
              <w:szCs w:val="22"/>
            </w:rPr>
            <w:t>activos</w:t>
          </w:r>
          <w:r w:rsidR="00C2298A" w:rsidRPr="00C2298A">
            <w:rPr>
              <w:rFonts w:asciiTheme="minorHAnsi" w:hAnsiTheme="minorHAnsi" w:cstheme="minorHAnsi"/>
              <w:sz w:val="22"/>
              <w:szCs w:val="22"/>
            </w:rPr>
            <w:t>:</w:t>
          </w:r>
        </w:p>
        <w:p w:rsidR="00C2298A" w:rsidRPr="00C2298A" w:rsidRDefault="00C2298A" w:rsidP="00C2298A">
          <w:pPr>
            <w:autoSpaceDE w:val="0"/>
            <w:autoSpaceDN w:val="0"/>
            <w:adjustRightInd w:val="0"/>
            <w:jc w:val="both"/>
            <w:rPr>
              <w:rFonts w:asciiTheme="minorHAnsi" w:hAnsiTheme="minorHAnsi" w:cstheme="minorHAnsi"/>
              <w:sz w:val="22"/>
              <w:szCs w:val="22"/>
            </w:rPr>
          </w:pPr>
        </w:p>
        <w:p w:rsidR="00C2298A" w:rsidRPr="00C2298A" w:rsidRDefault="00C2298A" w:rsidP="00C2298A">
          <w:pPr>
            <w:pStyle w:val="Prrafodelista"/>
            <w:numPr>
              <w:ilvl w:val="0"/>
              <w:numId w:val="20"/>
            </w:numPr>
            <w:autoSpaceDE w:val="0"/>
            <w:autoSpaceDN w:val="0"/>
            <w:adjustRightInd w:val="0"/>
            <w:jc w:val="both"/>
            <w:rPr>
              <w:rFonts w:asciiTheme="minorHAnsi" w:hAnsiTheme="minorHAnsi" w:cstheme="minorHAnsi"/>
              <w:sz w:val="22"/>
              <w:szCs w:val="22"/>
            </w:rPr>
          </w:pPr>
          <w:r w:rsidRPr="00C2298A">
            <w:rPr>
              <w:rFonts w:asciiTheme="minorHAnsi" w:hAnsiTheme="minorHAnsi" w:cstheme="minorHAnsi"/>
              <w:sz w:val="22"/>
              <w:szCs w:val="22"/>
            </w:rPr>
            <w:t>mantenidos para la venta en el curso normal de las operaciones;</w:t>
          </w:r>
        </w:p>
        <w:p w:rsidR="00C2298A" w:rsidRPr="00C2298A" w:rsidRDefault="00C2298A" w:rsidP="00C2298A">
          <w:pPr>
            <w:pStyle w:val="Prrafodelista"/>
            <w:numPr>
              <w:ilvl w:val="0"/>
              <w:numId w:val="20"/>
            </w:numPr>
            <w:autoSpaceDE w:val="0"/>
            <w:autoSpaceDN w:val="0"/>
            <w:adjustRightInd w:val="0"/>
            <w:jc w:val="both"/>
            <w:rPr>
              <w:rFonts w:asciiTheme="minorHAnsi" w:hAnsiTheme="minorHAnsi" w:cstheme="minorHAnsi"/>
              <w:sz w:val="22"/>
              <w:szCs w:val="22"/>
            </w:rPr>
          </w:pPr>
          <w:r w:rsidRPr="00C2298A">
            <w:rPr>
              <w:rFonts w:asciiTheme="minorHAnsi" w:hAnsiTheme="minorHAnsi" w:cstheme="minorHAnsi"/>
              <w:sz w:val="22"/>
              <w:szCs w:val="22"/>
            </w:rPr>
            <w:t>en proceso de producción; o</w:t>
          </w:r>
        </w:p>
        <w:p w:rsidR="004F0CC9" w:rsidRPr="00C2298A" w:rsidRDefault="00C2298A" w:rsidP="00C2298A">
          <w:pPr>
            <w:pStyle w:val="Prrafodelista"/>
            <w:numPr>
              <w:ilvl w:val="0"/>
              <w:numId w:val="20"/>
            </w:numPr>
            <w:autoSpaceDE w:val="0"/>
            <w:autoSpaceDN w:val="0"/>
            <w:adjustRightInd w:val="0"/>
            <w:jc w:val="both"/>
            <w:rPr>
              <w:rFonts w:asciiTheme="minorHAnsi" w:hAnsiTheme="minorHAnsi" w:cstheme="minorHAnsi"/>
              <w:sz w:val="22"/>
              <w:szCs w:val="22"/>
            </w:rPr>
          </w:pPr>
          <w:r w:rsidRPr="00C2298A">
            <w:rPr>
              <w:rFonts w:asciiTheme="minorHAnsi" w:hAnsiTheme="minorHAnsi" w:cstheme="minorHAnsi"/>
              <w:sz w:val="22"/>
              <w:szCs w:val="22"/>
            </w:rPr>
            <w:t>en forma de materiales o suministros, para ser consumidos en el proceso de producción, o en la prestación de servicios.</w:t>
          </w:r>
          <w:r w:rsidR="008913A6" w:rsidRPr="00C2298A">
            <w:rPr>
              <w:rFonts w:asciiTheme="minorHAnsi" w:hAnsiTheme="minorHAnsi" w:cstheme="minorHAnsi"/>
              <w:i/>
              <w:sz w:val="22"/>
              <w:szCs w:val="22"/>
            </w:rPr>
            <w:t>”</w:t>
          </w:r>
        </w:p>
        <w:p w:rsidR="00C2298A" w:rsidRDefault="00C2298A" w:rsidP="00C2298A">
          <w:pPr>
            <w:autoSpaceDE w:val="0"/>
            <w:autoSpaceDN w:val="0"/>
            <w:adjustRightInd w:val="0"/>
            <w:ind w:left="360"/>
            <w:jc w:val="both"/>
            <w:rPr>
              <w:rFonts w:asciiTheme="minorHAnsi" w:hAnsiTheme="minorHAnsi" w:cstheme="minorHAnsi"/>
              <w:sz w:val="22"/>
              <w:szCs w:val="22"/>
            </w:rPr>
          </w:pPr>
        </w:p>
        <w:p w:rsidR="00BC5023" w:rsidRDefault="00C2298A" w:rsidP="007C052A">
          <w:pPr>
            <w:autoSpaceDE w:val="0"/>
            <w:autoSpaceDN w:val="0"/>
            <w:adjustRightInd w:val="0"/>
            <w:ind w:left="360"/>
            <w:jc w:val="both"/>
            <w:rPr>
              <w:rFonts w:asciiTheme="minorHAnsi" w:hAnsiTheme="minorHAnsi" w:cstheme="minorHAnsi"/>
              <w:sz w:val="22"/>
              <w:szCs w:val="22"/>
            </w:rPr>
          </w:pPr>
          <w:r>
            <w:rPr>
              <w:rFonts w:asciiTheme="minorHAnsi" w:hAnsiTheme="minorHAnsi" w:cstheme="minorHAnsi"/>
              <w:sz w:val="22"/>
              <w:szCs w:val="22"/>
            </w:rPr>
            <w:t xml:space="preserve">Adicionalmente, los miembros del CTCP tomaron la decisión de incluir un párrafo relacionado con la medición de los inventarios, el cual se redacto en </w:t>
          </w:r>
          <w:r w:rsidR="00BC5023">
            <w:rPr>
              <w:rFonts w:asciiTheme="minorHAnsi" w:hAnsiTheme="minorHAnsi" w:cstheme="minorHAnsi"/>
              <w:sz w:val="22"/>
              <w:szCs w:val="22"/>
            </w:rPr>
            <w:t xml:space="preserve">los </w:t>
          </w:r>
          <w:r>
            <w:rPr>
              <w:rFonts w:asciiTheme="minorHAnsi" w:hAnsiTheme="minorHAnsi" w:cstheme="minorHAnsi"/>
              <w:sz w:val="22"/>
              <w:szCs w:val="22"/>
            </w:rPr>
            <w:t>siguiente</w:t>
          </w:r>
          <w:r w:rsidR="00BC5023">
            <w:rPr>
              <w:rFonts w:asciiTheme="minorHAnsi" w:hAnsiTheme="minorHAnsi" w:cstheme="minorHAnsi"/>
              <w:sz w:val="22"/>
              <w:szCs w:val="22"/>
            </w:rPr>
            <w:t>s términos</w:t>
          </w:r>
          <w:r>
            <w:rPr>
              <w:rFonts w:asciiTheme="minorHAnsi" w:hAnsiTheme="minorHAnsi" w:cstheme="minorHAnsi"/>
              <w:sz w:val="22"/>
              <w:szCs w:val="22"/>
            </w:rPr>
            <w:t xml:space="preserve">: </w:t>
          </w:r>
          <w:r w:rsidR="00BC5023">
            <w:rPr>
              <w:rFonts w:asciiTheme="minorHAnsi" w:hAnsiTheme="minorHAnsi" w:cstheme="minorHAnsi"/>
              <w:sz w:val="22"/>
              <w:szCs w:val="22"/>
            </w:rPr>
            <w:t>“</w:t>
          </w:r>
          <w:r w:rsidR="00BC5023" w:rsidRPr="00BC5023">
            <w:rPr>
              <w:rFonts w:asciiTheme="minorHAnsi" w:hAnsiTheme="minorHAnsi" w:cstheme="minorHAnsi"/>
              <w:sz w:val="22"/>
              <w:szCs w:val="22"/>
            </w:rPr>
            <w:t>8.3 Las microempresas que desarrollen actividades de transformación de bienes, si lo estiman conveniente, podrán llevar contabilidad de cost</w:t>
          </w:r>
          <w:r w:rsidR="009E48A8">
            <w:rPr>
              <w:rFonts w:asciiTheme="minorHAnsi" w:hAnsiTheme="minorHAnsi" w:cstheme="minorHAnsi"/>
              <w:sz w:val="22"/>
              <w:szCs w:val="22"/>
            </w:rPr>
            <w:t>os</w:t>
          </w:r>
          <w:r w:rsidR="007C052A">
            <w:rPr>
              <w:rFonts w:asciiTheme="minorHAnsi" w:hAnsiTheme="minorHAnsi" w:cstheme="minorHAnsi"/>
              <w:sz w:val="22"/>
              <w:szCs w:val="22"/>
            </w:rPr>
            <w:t>”</w:t>
          </w:r>
        </w:p>
        <w:p w:rsidR="00BC5023" w:rsidRDefault="00BC5023" w:rsidP="00BC5023">
          <w:pPr>
            <w:autoSpaceDE w:val="0"/>
            <w:autoSpaceDN w:val="0"/>
            <w:adjustRightInd w:val="0"/>
            <w:jc w:val="both"/>
            <w:rPr>
              <w:rFonts w:asciiTheme="minorHAnsi" w:hAnsiTheme="minorHAnsi" w:cstheme="minorHAnsi"/>
              <w:sz w:val="22"/>
              <w:szCs w:val="22"/>
            </w:rPr>
          </w:pPr>
        </w:p>
        <w:p w:rsidR="0078599A" w:rsidRPr="00264A6C" w:rsidRDefault="00BC5023" w:rsidP="00264A6C">
          <w:pPr>
            <w:autoSpaceDE w:val="0"/>
            <w:autoSpaceDN w:val="0"/>
            <w:adjustRightInd w:val="0"/>
            <w:ind w:left="360"/>
            <w:jc w:val="both"/>
            <w:rPr>
              <w:rFonts w:asciiTheme="minorHAnsi" w:hAnsiTheme="minorHAnsi" w:cstheme="minorHAnsi"/>
              <w:bCs/>
              <w:sz w:val="22"/>
              <w:szCs w:val="22"/>
              <w:u w:val="single"/>
            </w:rPr>
          </w:pPr>
          <w:r>
            <w:rPr>
              <w:rFonts w:asciiTheme="minorHAnsi" w:hAnsiTheme="minorHAnsi" w:cstheme="minorHAnsi"/>
              <w:sz w:val="22"/>
              <w:szCs w:val="22"/>
            </w:rPr>
            <w:t xml:space="preserve">En ese mismo sentido, </w:t>
          </w:r>
          <w:r w:rsidR="007C052A">
            <w:rPr>
              <w:rFonts w:asciiTheme="minorHAnsi" w:hAnsiTheme="minorHAnsi" w:cstheme="minorHAnsi"/>
              <w:sz w:val="22"/>
              <w:szCs w:val="22"/>
            </w:rPr>
            <w:t>se le adicionó al párrafo 2.2 el siguiente contenido</w:t>
          </w:r>
          <w:r w:rsidR="007C052A" w:rsidRPr="007C052A">
            <w:rPr>
              <w:rFonts w:asciiTheme="minorHAnsi" w:hAnsiTheme="minorHAnsi" w:cstheme="minorHAnsi"/>
              <w:sz w:val="22"/>
              <w:szCs w:val="22"/>
            </w:rPr>
            <w:t xml:space="preserve">: </w:t>
          </w:r>
          <w:r w:rsidR="007C052A">
            <w:rPr>
              <w:rFonts w:asciiTheme="minorHAnsi" w:hAnsiTheme="minorHAnsi" w:cstheme="minorHAnsi"/>
              <w:sz w:val="22"/>
              <w:szCs w:val="22"/>
            </w:rPr>
            <w:t>“…</w:t>
          </w:r>
          <w:r w:rsidR="007C052A" w:rsidRPr="007C052A">
            <w:rPr>
              <w:rFonts w:asciiTheme="minorHAnsi" w:hAnsiTheme="minorHAnsi" w:cstheme="minorHAnsi"/>
              <w:bCs/>
              <w:sz w:val="22"/>
              <w:szCs w:val="22"/>
            </w:rPr>
            <w:t>No obstante lo anterior, las microempresas podrán utilizar, de acuerdo con las circunstancias, bases de medición que estén incluidas en NIIF o NIIF para PYMES. Si éste es el caso, la microempresa deberá cumplir todos los requerimientos que implique la nueva base utilizada</w:t>
          </w:r>
          <w:r w:rsidR="007C052A">
            <w:rPr>
              <w:rFonts w:asciiTheme="minorHAnsi" w:hAnsiTheme="minorHAnsi" w:cstheme="minorHAnsi"/>
              <w:bCs/>
              <w:sz w:val="22"/>
              <w:szCs w:val="22"/>
            </w:rPr>
            <w:t>...</w:t>
          </w:r>
          <w:r w:rsidR="007C052A" w:rsidRPr="007C052A">
            <w:rPr>
              <w:rFonts w:asciiTheme="minorHAnsi" w:hAnsiTheme="minorHAnsi" w:cstheme="minorHAnsi"/>
              <w:bCs/>
              <w:sz w:val="22"/>
              <w:szCs w:val="22"/>
            </w:rPr>
            <w:t>.</w:t>
          </w:r>
          <w:r w:rsidR="007C052A">
            <w:rPr>
              <w:rFonts w:asciiTheme="minorHAnsi" w:hAnsiTheme="minorHAnsi" w:cstheme="minorHAnsi"/>
              <w:bCs/>
              <w:sz w:val="22"/>
              <w:szCs w:val="22"/>
            </w:rPr>
            <w:t>”</w:t>
          </w:r>
          <w:r w:rsidR="007C052A" w:rsidRPr="007C052A">
            <w:rPr>
              <w:rFonts w:asciiTheme="minorHAnsi" w:hAnsiTheme="minorHAnsi" w:cstheme="minorHAnsi"/>
              <w:bCs/>
              <w:sz w:val="22"/>
              <w:szCs w:val="22"/>
            </w:rPr>
            <w:t xml:space="preserve"> </w:t>
          </w:r>
        </w:p>
        <w:p w:rsidR="002C0C67" w:rsidRDefault="002C0C67" w:rsidP="0078599A">
          <w:pPr>
            <w:pStyle w:val="Default"/>
            <w:rPr>
              <w:rFonts w:asciiTheme="minorHAnsi" w:hAnsiTheme="minorHAnsi"/>
              <w:b/>
              <w:sz w:val="28"/>
              <w:szCs w:val="28"/>
            </w:rPr>
          </w:pPr>
        </w:p>
        <w:p w:rsidR="00505B01" w:rsidRDefault="005C4622" w:rsidP="0078599A">
          <w:pPr>
            <w:pStyle w:val="Default"/>
            <w:rPr>
              <w:rFonts w:asciiTheme="minorHAnsi" w:hAnsiTheme="minorHAnsi"/>
              <w:b/>
              <w:sz w:val="28"/>
              <w:szCs w:val="28"/>
            </w:rPr>
          </w:pPr>
          <w:r>
            <w:rPr>
              <w:rFonts w:asciiTheme="minorHAnsi" w:hAnsiTheme="minorHAnsi"/>
              <w:b/>
              <w:sz w:val="28"/>
              <w:szCs w:val="28"/>
            </w:rPr>
            <w:t>Comentarios relacionados con temas fiscales</w:t>
          </w:r>
        </w:p>
        <w:p w:rsidR="005C4622" w:rsidRDefault="005C4622" w:rsidP="0078599A">
          <w:pPr>
            <w:pStyle w:val="Default"/>
            <w:rPr>
              <w:rFonts w:asciiTheme="minorHAnsi" w:hAnsiTheme="minorHAnsi"/>
              <w:b/>
              <w:sz w:val="28"/>
              <w:szCs w:val="28"/>
            </w:rPr>
          </w:pPr>
        </w:p>
        <w:p w:rsidR="00D72E56" w:rsidRDefault="00920C43" w:rsidP="007F3E5D">
          <w:pPr>
            <w:pStyle w:val="Default"/>
            <w:numPr>
              <w:ilvl w:val="0"/>
              <w:numId w:val="2"/>
            </w:numPr>
            <w:jc w:val="both"/>
            <w:rPr>
              <w:rFonts w:asciiTheme="minorHAnsi" w:hAnsiTheme="minorHAnsi"/>
              <w:sz w:val="22"/>
              <w:szCs w:val="22"/>
            </w:rPr>
          </w:pPr>
          <w:r>
            <w:rPr>
              <w:rFonts w:asciiTheme="minorHAnsi" w:hAnsiTheme="minorHAnsi"/>
              <w:sz w:val="22"/>
              <w:szCs w:val="22"/>
            </w:rPr>
            <w:t>Algunas</w:t>
          </w:r>
          <w:r w:rsidR="009E48A8">
            <w:rPr>
              <w:rFonts w:asciiTheme="minorHAnsi" w:hAnsiTheme="minorHAnsi"/>
              <w:sz w:val="22"/>
              <w:szCs w:val="22"/>
            </w:rPr>
            <w:t xml:space="preserve"> </w:t>
          </w:r>
          <w:r>
            <w:rPr>
              <w:rFonts w:asciiTheme="minorHAnsi" w:hAnsiTheme="minorHAnsi"/>
              <w:sz w:val="22"/>
              <w:szCs w:val="22"/>
            </w:rPr>
            <w:t xml:space="preserve"> personas enviaron comentarios relacionados con las diferencias que deben existir entre las normas contables y las fiscales</w:t>
          </w:r>
          <w:r w:rsidR="00DD154B">
            <w:rPr>
              <w:rFonts w:asciiTheme="minorHAnsi" w:hAnsiTheme="minorHAnsi"/>
              <w:sz w:val="22"/>
              <w:szCs w:val="22"/>
            </w:rPr>
            <w:t xml:space="preserve">. A continuación se presentan </w:t>
          </w:r>
          <w:r w:rsidR="00276E8E">
            <w:rPr>
              <w:rFonts w:asciiTheme="minorHAnsi" w:hAnsiTheme="minorHAnsi"/>
              <w:sz w:val="22"/>
              <w:szCs w:val="22"/>
            </w:rPr>
            <w:t>l</w:t>
          </w:r>
          <w:r w:rsidR="000F0459">
            <w:rPr>
              <w:rFonts w:asciiTheme="minorHAnsi" w:hAnsiTheme="minorHAnsi"/>
              <w:sz w:val="22"/>
              <w:szCs w:val="22"/>
            </w:rPr>
            <w:t xml:space="preserve">os </w:t>
          </w:r>
          <w:r w:rsidR="00DD154B">
            <w:rPr>
              <w:rFonts w:asciiTheme="minorHAnsi" w:hAnsiTheme="minorHAnsi"/>
              <w:sz w:val="22"/>
              <w:szCs w:val="22"/>
            </w:rPr>
            <w:t>comentarios</w:t>
          </w:r>
          <w:r w:rsidR="000F0459">
            <w:rPr>
              <w:rFonts w:asciiTheme="minorHAnsi" w:hAnsiTheme="minorHAnsi"/>
              <w:sz w:val="22"/>
              <w:szCs w:val="22"/>
            </w:rPr>
            <w:t xml:space="preserve"> </w:t>
          </w:r>
          <w:r w:rsidR="00276E8E">
            <w:rPr>
              <w:rFonts w:asciiTheme="minorHAnsi" w:hAnsiTheme="minorHAnsi"/>
              <w:sz w:val="22"/>
              <w:szCs w:val="22"/>
            </w:rPr>
            <w:t>recibidos</w:t>
          </w:r>
          <w:r w:rsidR="00DD154B">
            <w:rPr>
              <w:rFonts w:asciiTheme="minorHAnsi" w:hAnsiTheme="minorHAnsi"/>
              <w:sz w:val="22"/>
              <w:szCs w:val="22"/>
            </w:rPr>
            <w:t>:</w:t>
          </w:r>
        </w:p>
        <w:p w:rsidR="004F4070" w:rsidRDefault="004F4070" w:rsidP="00D72E56">
          <w:pPr>
            <w:pStyle w:val="Default"/>
            <w:jc w:val="both"/>
            <w:rPr>
              <w:rFonts w:asciiTheme="minorHAnsi" w:hAnsiTheme="minorHAnsi"/>
              <w:sz w:val="22"/>
              <w:szCs w:val="22"/>
            </w:rPr>
          </w:pPr>
        </w:p>
        <w:p w:rsidR="004F4070" w:rsidRPr="00830F2C" w:rsidRDefault="004F4070" w:rsidP="004F4070">
          <w:pPr>
            <w:pStyle w:val="Default"/>
            <w:numPr>
              <w:ilvl w:val="0"/>
              <w:numId w:val="2"/>
            </w:numPr>
            <w:jc w:val="both"/>
            <w:rPr>
              <w:rFonts w:asciiTheme="minorHAnsi" w:hAnsiTheme="minorHAnsi"/>
              <w:i/>
              <w:sz w:val="22"/>
              <w:szCs w:val="22"/>
            </w:rPr>
          </w:pPr>
          <w:r w:rsidRPr="00830F2C">
            <w:rPr>
              <w:rFonts w:asciiTheme="minorHAnsi" w:hAnsiTheme="minorHAnsi"/>
              <w:i/>
              <w:sz w:val="22"/>
              <w:szCs w:val="22"/>
            </w:rPr>
            <w:t>“…Las microempresas representan el volumen mas alto de sociedades en el país, sin embargo y, si bien es cierto en el articulo 2° de la ley 1314 de 2009, se hace referencia a los requisitos establecidos en el estatuto tributario, consideramos importante que en la normatividad relacionada con la información financiera no se incluya ningún tipo de normatividad y/o referencia impositiva, tal es el caso de lo señalado en el capítulo 1</w:t>
          </w:r>
          <w:r w:rsidR="000C6D18" w:rsidRPr="00830F2C">
            <w:rPr>
              <w:rStyle w:val="Refdenotaalpie"/>
              <w:rFonts w:asciiTheme="minorHAnsi" w:hAnsiTheme="minorHAnsi"/>
              <w:i/>
              <w:sz w:val="22"/>
              <w:szCs w:val="22"/>
            </w:rPr>
            <w:footnoteReference w:id="35"/>
          </w:r>
          <w:r w:rsidR="000C6D18" w:rsidRPr="00830F2C">
            <w:rPr>
              <w:rFonts w:asciiTheme="minorHAnsi" w:hAnsiTheme="minorHAnsi"/>
              <w:i/>
              <w:sz w:val="22"/>
              <w:szCs w:val="22"/>
            </w:rPr>
            <w:t>…</w:t>
          </w:r>
          <w:r w:rsidRPr="00830F2C">
            <w:rPr>
              <w:rFonts w:asciiTheme="minorHAnsi" w:hAnsiTheme="minorHAnsi"/>
              <w:i/>
              <w:sz w:val="22"/>
              <w:szCs w:val="22"/>
            </w:rPr>
            <w:t>”</w:t>
          </w:r>
        </w:p>
        <w:p w:rsidR="004F4070" w:rsidRPr="00D72E56" w:rsidRDefault="004F4070" w:rsidP="00D72E56">
          <w:pPr>
            <w:pStyle w:val="Default"/>
            <w:jc w:val="both"/>
            <w:rPr>
              <w:rFonts w:asciiTheme="minorHAnsi" w:hAnsiTheme="minorHAnsi"/>
              <w:sz w:val="22"/>
              <w:szCs w:val="22"/>
            </w:rPr>
          </w:pPr>
        </w:p>
        <w:p w:rsidR="00D72E56" w:rsidRPr="00D72E56" w:rsidRDefault="00D72E56" w:rsidP="005C6C92">
          <w:pPr>
            <w:pStyle w:val="Sinespaciado"/>
            <w:numPr>
              <w:ilvl w:val="0"/>
              <w:numId w:val="2"/>
            </w:numPr>
            <w:jc w:val="both"/>
            <w:rPr>
              <w:rFonts w:cstheme="minorHAnsi"/>
              <w:i/>
            </w:rPr>
          </w:pPr>
          <w:r>
            <w:rPr>
              <w:rFonts w:cstheme="minorHAnsi"/>
              <w:i/>
            </w:rPr>
            <w:t>“…</w:t>
          </w:r>
          <w:r w:rsidRPr="00D72E56">
            <w:rPr>
              <w:rFonts w:cstheme="minorHAnsi"/>
              <w:i/>
            </w:rPr>
            <w:t xml:space="preserve">Es importante precisar que la norma del Estatuto Tributario Nacional referida en el numeral inmediatamente anterior (Art. 499)  para los propósitos de las normas de contabilidad </w:t>
          </w:r>
          <w:r w:rsidRPr="00D72E56">
            <w:rPr>
              <w:rFonts w:cstheme="minorHAnsi"/>
              <w:i/>
            </w:rPr>
            <w:lastRenderedPageBreak/>
            <w:t>simplificada para microempresas también incluye las personas jurídicas que cumplan con todos los requisitos allí mencionados</w:t>
          </w:r>
          <w:r>
            <w:rPr>
              <w:rStyle w:val="Refdenotaalpie"/>
              <w:rFonts w:cstheme="minorHAnsi"/>
              <w:i/>
            </w:rPr>
            <w:footnoteReference w:id="36"/>
          </w:r>
          <w:r>
            <w:rPr>
              <w:rFonts w:cstheme="minorHAnsi"/>
              <w:i/>
            </w:rPr>
            <w:t>…”</w:t>
          </w:r>
        </w:p>
        <w:p w:rsidR="00D72E56" w:rsidRPr="00D72E56" w:rsidRDefault="00D72E56" w:rsidP="00D72E56">
          <w:pPr>
            <w:pStyle w:val="Sinespaciado"/>
            <w:jc w:val="both"/>
            <w:rPr>
              <w:rFonts w:cstheme="minorHAnsi"/>
              <w:b/>
            </w:rPr>
          </w:pPr>
        </w:p>
        <w:p w:rsidR="00D72E56" w:rsidRPr="00D72E56" w:rsidRDefault="00D72E56" w:rsidP="005C6C92">
          <w:pPr>
            <w:pStyle w:val="Sinespaciado"/>
            <w:numPr>
              <w:ilvl w:val="0"/>
              <w:numId w:val="2"/>
            </w:numPr>
            <w:jc w:val="both"/>
            <w:rPr>
              <w:rFonts w:cstheme="minorHAnsi"/>
              <w:i/>
            </w:rPr>
          </w:pPr>
          <w:r>
            <w:rPr>
              <w:rFonts w:cstheme="minorHAnsi"/>
              <w:i/>
            </w:rPr>
            <w:t>“…</w:t>
          </w:r>
          <w:r w:rsidRPr="00D72E56">
            <w:rPr>
              <w:rFonts w:cstheme="minorHAnsi"/>
              <w:i/>
            </w:rPr>
            <w:t>Dado que los criterios que se deben tener en cuenta para clasificar en el grupo 3 y aplicar la contabilidad simplificada son el volumen de activos, monto de los ingresos del año anterior al del reporte, número de empleados, forma jurídica y circunstancias socioeconómicas, los cuales son establecidos por el Estatuto Tributario y por el Código de Comercio, se presenta una mezcla entre criterios contables y tributarios, y teniendo en cuenta las características y condiciones, tanto de las Normas Internacionales de Contabilidad e Información Financiera como del proceso de convergencia a estándares internacionales en nuestro país, los cuales indican que debe existir independencia entre la contabilidad financiera y la contabilidad tributaria, éstos deberían estar desligados de dichos criterios tributarios, con el fin de mantener la utilidad de la información contable y reflejar una realidad más precisa, alejada de la visión legalista de la contabilidad.</w:t>
          </w:r>
        </w:p>
        <w:p w:rsidR="00D72E56" w:rsidRPr="00D72E56" w:rsidRDefault="00D72E56" w:rsidP="00D72E56">
          <w:pPr>
            <w:pStyle w:val="Sinespaciado"/>
            <w:jc w:val="both"/>
            <w:rPr>
              <w:rFonts w:cstheme="minorHAnsi"/>
              <w:i/>
            </w:rPr>
          </w:pPr>
        </w:p>
        <w:p w:rsidR="00D72E56" w:rsidRPr="00D72E56" w:rsidRDefault="00D72E56" w:rsidP="00D72E56">
          <w:pPr>
            <w:pStyle w:val="Sinespaciado"/>
            <w:ind w:left="360"/>
            <w:jc w:val="both"/>
            <w:rPr>
              <w:rFonts w:cstheme="minorHAnsi"/>
              <w:i/>
            </w:rPr>
          </w:pPr>
          <w:r w:rsidRPr="00D72E56">
            <w:rPr>
              <w:rFonts w:cstheme="minorHAnsi"/>
              <w:i/>
            </w:rPr>
            <w:t>Continuando con lo planteado en el comentario anterior, se considera que en la contabilidad financiera no se deben hacer vínculos de ningún tipo con la normatividad tributaria, para de esta manera evitar confusiones en el usuario de la información y que la autoridad tributaria legisle sobre la contabilidad financiera.</w:t>
          </w:r>
        </w:p>
        <w:p w:rsidR="00D72E56" w:rsidRPr="00D72E56" w:rsidRDefault="00D72E56" w:rsidP="00D72E56">
          <w:pPr>
            <w:pStyle w:val="Sinespaciado"/>
            <w:jc w:val="both"/>
            <w:rPr>
              <w:rFonts w:cstheme="minorHAnsi"/>
              <w:i/>
            </w:rPr>
          </w:pPr>
        </w:p>
        <w:p w:rsidR="00D72E56" w:rsidRPr="00DD154B" w:rsidRDefault="00D72E56" w:rsidP="00D72E56">
          <w:pPr>
            <w:pStyle w:val="Default"/>
            <w:ind w:left="360"/>
            <w:jc w:val="both"/>
            <w:rPr>
              <w:rFonts w:asciiTheme="minorHAnsi" w:hAnsiTheme="minorHAnsi"/>
              <w:sz w:val="22"/>
              <w:szCs w:val="22"/>
            </w:rPr>
          </w:pPr>
          <w:r w:rsidRPr="00D72E56">
            <w:rPr>
              <w:rFonts w:asciiTheme="minorHAnsi" w:hAnsiTheme="minorHAnsi" w:cstheme="minorHAnsi"/>
              <w:i/>
              <w:sz w:val="22"/>
              <w:szCs w:val="22"/>
            </w:rPr>
            <w:t>Dado el caso que el régimen simplificado fuera obligado a llevar contabilidad simplificada, se generan varias preguntas: ¿reemplazaría  el libro fiscal?, ¿cuál sería la entidad encargada de la inspección y vigilancia?, ¿tienen las personas del régimen simplificado las capacidades técnicas para llevar contabilidad de causación, por ejemplo el cálculo financiero de intereses causados y no cobrados (numeral 6.5)?</w:t>
          </w:r>
          <w:r>
            <w:rPr>
              <w:rStyle w:val="Refdenotaalpie"/>
              <w:rFonts w:asciiTheme="minorHAnsi" w:hAnsiTheme="minorHAnsi" w:cstheme="minorHAnsi"/>
              <w:i/>
              <w:sz w:val="22"/>
              <w:szCs w:val="22"/>
            </w:rPr>
            <w:footnoteReference w:id="37"/>
          </w:r>
          <w:r>
            <w:rPr>
              <w:rFonts w:asciiTheme="minorHAnsi" w:hAnsiTheme="minorHAnsi" w:cstheme="minorHAnsi"/>
              <w:i/>
              <w:sz w:val="22"/>
              <w:szCs w:val="22"/>
            </w:rPr>
            <w:t>…”</w:t>
          </w:r>
        </w:p>
        <w:p w:rsidR="00505B01" w:rsidRDefault="00505B01" w:rsidP="0078599A">
          <w:pPr>
            <w:pStyle w:val="Default"/>
            <w:rPr>
              <w:rFonts w:asciiTheme="minorHAnsi" w:hAnsiTheme="minorHAnsi"/>
              <w:sz w:val="22"/>
              <w:szCs w:val="22"/>
            </w:rPr>
          </w:pPr>
        </w:p>
        <w:p w:rsidR="00505B01" w:rsidRPr="00830F2C" w:rsidRDefault="00BE7358" w:rsidP="005C6C92">
          <w:pPr>
            <w:pStyle w:val="Default"/>
            <w:numPr>
              <w:ilvl w:val="0"/>
              <w:numId w:val="2"/>
            </w:numPr>
            <w:jc w:val="both"/>
            <w:rPr>
              <w:rFonts w:asciiTheme="minorHAnsi" w:hAnsiTheme="minorHAnsi" w:cstheme="minorHAnsi"/>
              <w:i/>
              <w:sz w:val="22"/>
              <w:szCs w:val="22"/>
            </w:rPr>
          </w:pPr>
          <w:r w:rsidRPr="00830F2C">
            <w:rPr>
              <w:rFonts w:asciiTheme="minorHAnsi" w:hAnsiTheme="minorHAnsi" w:cstheme="minorHAnsi"/>
              <w:i/>
              <w:sz w:val="22"/>
              <w:szCs w:val="22"/>
            </w:rPr>
            <w:t>“…El punto 8.5 es incompatible con el manejo tributario al disponer que los intereses por compra de inventarios se lleva siempre al gasto. El artículo 41 del ET, para fines de impuestos señala su capitalización y el artículo 65 señala la coincidencia de valor entre el inventario contable y el fiscal. Si se dispone que el interés es un gasto para fines contables pero fiscalmente se dispone su capitalización, habrá una incompatibilidad de tratamiento que desafortunadamente no permitirá acoger la norma contable porque el estatuto tributario dispone que el inventario contable y fiscal debe tener el mismo valor.</w:t>
          </w:r>
        </w:p>
        <w:p w:rsidR="000F0459" w:rsidRDefault="000F0459" w:rsidP="00BE7358">
          <w:pPr>
            <w:pStyle w:val="Default"/>
            <w:jc w:val="both"/>
            <w:rPr>
              <w:i/>
            </w:rPr>
          </w:pPr>
        </w:p>
        <w:p w:rsidR="000F0459" w:rsidRPr="00830F2C" w:rsidRDefault="009426EA" w:rsidP="004A2575">
          <w:pPr>
            <w:pStyle w:val="Default"/>
            <w:ind w:left="360"/>
            <w:jc w:val="both"/>
            <w:rPr>
              <w:rFonts w:asciiTheme="minorHAnsi" w:hAnsiTheme="minorHAnsi" w:cstheme="minorHAnsi"/>
              <w:i/>
              <w:sz w:val="22"/>
              <w:szCs w:val="22"/>
            </w:rPr>
          </w:pPr>
          <w:r w:rsidRPr="00830F2C">
            <w:rPr>
              <w:rFonts w:asciiTheme="minorHAnsi" w:hAnsiTheme="minorHAnsi" w:cstheme="minorHAnsi"/>
              <w:i/>
              <w:sz w:val="22"/>
              <w:szCs w:val="22"/>
            </w:rPr>
            <w:t>El p</w:t>
          </w:r>
          <w:r w:rsidR="000F0459" w:rsidRPr="00830F2C">
            <w:rPr>
              <w:rFonts w:asciiTheme="minorHAnsi" w:hAnsiTheme="minorHAnsi" w:cstheme="minorHAnsi"/>
              <w:i/>
              <w:sz w:val="22"/>
              <w:szCs w:val="22"/>
            </w:rPr>
            <w:t xml:space="preserve">unto 9.5 no aclara manejo de intereses en adquisición de propiedad, planta y equipo (PPE), aunque en el capítulo 10 (10.4) dispone que </w:t>
          </w:r>
          <w:proofErr w:type="gramStart"/>
          <w:r w:rsidR="000F0459" w:rsidRPr="00830F2C">
            <w:rPr>
              <w:rFonts w:asciiTheme="minorHAnsi" w:hAnsiTheme="minorHAnsi" w:cstheme="minorHAnsi"/>
              <w:i/>
              <w:sz w:val="22"/>
              <w:szCs w:val="22"/>
            </w:rPr>
            <w:t>deben</w:t>
          </w:r>
          <w:proofErr w:type="gramEnd"/>
          <w:r w:rsidR="000F0459" w:rsidRPr="00830F2C">
            <w:rPr>
              <w:rFonts w:asciiTheme="minorHAnsi" w:hAnsiTheme="minorHAnsi" w:cstheme="minorHAnsi"/>
              <w:i/>
              <w:sz w:val="22"/>
              <w:szCs w:val="22"/>
            </w:rPr>
            <w:t xml:space="preserve"> reconocerse los intereses como un gasto. En este punto hay diferencia con el precepto fiscal que ordena capitalizar los intereses, lo que no es inconveniente, pero genera diferencias temporarias que ameritarán el reconocimiento de impuestos diferidos.</w:t>
          </w:r>
        </w:p>
        <w:p w:rsidR="00A06D0E" w:rsidRPr="00830F2C" w:rsidRDefault="00A06D0E" w:rsidP="00BE7358">
          <w:pPr>
            <w:pStyle w:val="Default"/>
            <w:jc w:val="both"/>
            <w:rPr>
              <w:rFonts w:asciiTheme="minorHAnsi" w:hAnsiTheme="minorHAnsi" w:cstheme="minorHAnsi"/>
              <w:i/>
              <w:sz w:val="22"/>
              <w:szCs w:val="22"/>
            </w:rPr>
          </w:pPr>
        </w:p>
        <w:p w:rsidR="00A06D0E" w:rsidRPr="00830F2C" w:rsidRDefault="009426EA" w:rsidP="00BD0816">
          <w:pPr>
            <w:pStyle w:val="Default"/>
            <w:ind w:left="360"/>
            <w:jc w:val="both"/>
            <w:rPr>
              <w:rFonts w:asciiTheme="minorHAnsi" w:hAnsiTheme="minorHAnsi" w:cstheme="minorHAnsi"/>
              <w:i/>
              <w:sz w:val="22"/>
              <w:szCs w:val="22"/>
            </w:rPr>
          </w:pPr>
          <w:r w:rsidRPr="00830F2C">
            <w:rPr>
              <w:rFonts w:asciiTheme="minorHAnsi" w:hAnsiTheme="minorHAnsi" w:cstheme="minorHAnsi"/>
              <w:i/>
              <w:sz w:val="22"/>
              <w:szCs w:val="22"/>
            </w:rPr>
            <w:t xml:space="preserve">9.10 </w:t>
          </w:r>
          <w:r w:rsidR="00A06D0E" w:rsidRPr="00830F2C">
            <w:rPr>
              <w:rFonts w:asciiTheme="minorHAnsi" w:hAnsiTheme="minorHAnsi" w:cstheme="minorHAnsi"/>
              <w:i/>
              <w:sz w:val="22"/>
              <w:szCs w:val="22"/>
            </w:rPr>
            <w:t>La depreciación según el proyecto de norma se hace por disponibilidad de uso y no por uso efectivo. Esto contrasta con lo tributario y generará la obligación de reconocer impuesto diferido de renta.</w:t>
          </w:r>
        </w:p>
        <w:p w:rsidR="00BD0816" w:rsidRPr="00830F2C" w:rsidRDefault="00BD0816" w:rsidP="00BD0816">
          <w:pPr>
            <w:pStyle w:val="Sinespaciado"/>
            <w:ind w:left="360"/>
            <w:jc w:val="both"/>
            <w:rPr>
              <w:rFonts w:cstheme="minorHAnsi"/>
              <w:i/>
            </w:rPr>
          </w:pPr>
        </w:p>
        <w:p w:rsidR="00BD0816" w:rsidRPr="00830F2C" w:rsidRDefault="00BD0816" w:rsidP="00BD0816">
          <w:pPr>
            <w:pStyle w:val="Sinespaciado"/>
            <w:ind w:left="360"/>
            <w:jc w:val="both"/>
            <w:rPr>
              <w:rFonts w:cstheme="minorHAnsi"/>
              <w:i/>
            </w:rPr>
          </w:pPr>
          <w:r w:rsidRPr="00830F2C">
            <w:rPr>
              <w:rFonts w:cstheme="minorHAnsi"/>
              <w:i/>
            </w:rPr>
            <w:lastRenderedPageBreak/>
            <w:t>En el capítulo 9 no se mencionan métodos de depreciación ni tampoco las vidas útiles. Es conveniente hacer mención de ellas especialmente para hacer compatible su tratamiento con los postulados fiscales y facilitar efectos en impuesto diferido.</w:t>
          </w:r>
        </w:p>
        <w:p w:rsidR="009426EA" w:rsidRPr="00830F2C" w:rsidRDefault="009426EA" w:rsidP="00BE7358">
          <w:pPr>
            <w:pStyle w:val="Default"/>
            <w:jc w:val="both"/>
            <w:rPr>
              <w:rFonts w:asciiTheme="minorHAnsi" w:hAnsiTheme="minorHAnsi" w:cstheme="minorHAnsi"/>
              <w:i/>
              <w:sz w:val="22"/>
              <w:szCs w:val="22"/>
            </w:rPr>
          </w:pPr>
        </w:p>
        <w:p w:rsidR="009426EA" w:rsidRPr="00830F2C" w:rsidRDefault="009426EA" w:rsidP="00BD0816">
          <w:pPr>
            <w:pStyle w:val="Default"/>
            <w:ind w:left="360"/>
            <w:jc w:val="both"/>
            <w:rPr>
              <w:rFonts w:asciiTheme="minorHAnsi" w:hAnsiTheme="minorHAnsi" w:cstheme="minorHAnsi"/>
              <w:i/>
              <w:sz w:val="22"/>
              <w:szCs w:val="22"/>
            </w:rPr>
          </w:pPr>
          <w:r w:rsidRPr="00830F2C">
            <w:rPr>
              <w:rFonts w:asciiTheme="minorHAnsi" w:hAnsiTheme="minorHAnsi" w:cstheme="minorHAnsi"/>
              <w:i/>
              <w:sz w:val="22"/>
              <w:szCs w:val="22"/>
            </w:rPr>
            <w:t>EL Capítulo 13 referente a arrendamientos permite que todo arrendamiento se lleve al gasto, sin importar que sea operativo o financiero. Parece bien que así sea, pero necesariamente quien así lo reconozca va a generar un tratamiento diferenciado con lo que se exige para fines tributarios, debiendo reconocer impuestos diferidos, además de tener que buscar un mecanismo de reconocimiento para demostrar las partidas fiscales, una de las cuales es la depreciación del activo en arrendamiento financiero. Es decir, contablemente el arrendamiento será operativo pero fiscalmente el arrendamiento se maneja como financiero. Por existir diverso tratamiento, tendrá que habilitarse un mecanismo de reconocimiento para los efectos fiscales</w:t>
          </w:r>
          <w:r w:rsidR="00406F05" w:rsidRPr="00830F2C">
            <w:rPr>
              <w:rStyle w:val="Refdenotaalpie"/>
              <w:rFonts w:asciiTheme="minorHAnsi" w:hAnsiTheme="minorHAnsi" w:cstheme="minorHAnsi"/>
              <w:i/>
              <w:sz w:val="22"/>
              <w:szCs w:val="22"/>
            </w:rPr>
            <w:footnoteReference w:id="38"/>
          </w:r>
          <w:r w:rsidR="00406F05" w:rsidRPr="00830F2C">
            <w:rPr>
              <w:rFonts w:asciiTheme="minorHAnsi" w:hAnsiTheme="minorHAnsi" w:cstheme="minorHAnsi"/>
              <w:i/>
              <w:sz w:val="22"/>
              <w:szCs w:val="22"/>
            </w:rPr>
            <w:t>…”</w:t>
          </w:r>
        </w:p>
        <w:p w:rsidR="00CC05DB" w:rsidRDefault="00CC05DB" w:rsidP="00BD0816">
          <w:pPr>
            <w:pStyle w:val="Default"/>
            <w:ind w:left="360"/>
            <w:jc w:val="both"/>
            <w:rPr>
              <w:i/>
            </w:rPr>
          </w:pPr>
        </w:p>
        <w:p w:rsidR="00CC05DB" w:rsidRPr="00CC05DB" w:rsidRDefault="00CC05DB" w:rsidP="005C6C92">
          <w:pPr>
            <w:pStyle w:val="Prrafodelista"/>
            <w:numPr>
              <w:ilvl w:val="0"/>
              <w:numId w:val="2"/>
            </w:numPr>
            <w:jc w:val="both"/>
            <w:rPr>
              <w:rFonts w:asciiTheme="minorHAnsi" w:hAnsiTheme="minorHAnsi" w:cstheme="minorHAnsi"/>
              <w:i/>
              <w:sz w:val="22"/>
              <w:szCs w:val="22"/>
            </w:rPr>
          </w:pPr>
          <w:r w:rsidRPr="00CC05DB">
            <w:rPr>
              <w:rFonts w:asciiTheme="minorHAnsi" w:hAnsiTheme="minorHAnsi" w:cstheme="minorHAnsi"/>
              <w:i/>
              <w:sz w:val="22"/>
              <w:szCs w:val="22"/>
            </w:rPr>
            <w:t>“…Las microempresas preparan estados financieros que no son para usuarios externos estos Estados financieros de carácter especial difieren de los estados financieros de carácter general a los cuales si aplican las NIIF tal como el IASB los describe “las NIIF no están diseñadas para empresas que solo tienen que rendir informes a sus propietarios-gerentes o para las autoridades fiscales u otras entidades gubernamentales. Los estados financieros producidos únicamente para los  citados propósitos no son necesariamente estados financieros con propósito de información general ya que las leyes fiscales son específicas de cada jurisdicción y los objetivos de la información financiera con propósito general difieren de los objetivos de información sobre ganancias fiscales. Por lo tanto es improbable que los estados financieros preparados en conformidad con la NIIF para las PYMES cumplan completamente con todas las mediciones requeridas por las leyes fiscales y regulaciones de una jurisdicción”.</w:t>
          </w:r>
        </w:p>
        <w:p w:rsidR="00CC05DB" w:rsidRDefault="00CC05DB" w:rsidP="00CC05DB">
          <w:pPr>
            <w:jc w:val="both"/>
            <w:rPr>
              <w:rFonts w:asciiTheme="minorHAnsi" w:hAnsiTheme="minorHAnsi" w:cstheme="minorHAnsi"/>
              <w:i/>
              <w:sz w:val="22"/>
              <w:szCs w:val="22"/>
            </w:rPr>
          </w:pPr>
        </w:p>
        <w:p w:rsidR="00CC05DB" w:rsidRPr="00CC05DB" w:rsidRDefault="00CC05DB" w:rsidP="00CC05DB">
          <w:pPr>
            <w:ind w:left="360"/>
            <w:jc w:val="both"/>
            <w:rPr>
              <w:rFonts w:asciiTheme="minorHAnsi" w:hAnsiTheme="minorHAnsi" w:cstheme="minorHAnsi"/>
              <w:i/>
              <w:sz w:val="22"/>
              <w:szCs w:val="22"/>
            </w:rPr>
          </w:pPr>
          <w:r w:rsidRPr="00CC05DB">
            <w:rPr>
              <w:rFonts w:asciiTheme="minorHAnsi" w:hAnsiTheme="minorHAnsi" w:cstheme="minorHAnsi"/>
              <w:i/>
              <w:sz w:val="22"/>
              <w:szCs w:val="22"/>
            </w:rPr>
            <w:t xml:space="preserve">Es un hecho que las normas internacionales emitidas por el IASB y el documento elaborado por el grupo ISAR de la UNCTAD no son las más adecuadas para ser aplicadas en las microempresas en nuestro país y es poco probable que se conforme un sistema único y homogéneo en materia de información financiera y aseguramiento ya que no todas las empresas preparan información para usuarios externos. </w:t>
          </w:r>
        </w:p>
        <w:p w:rsidR="00CC05DB" w:rsidRDefault="00CC05DB" w:rsidP="00CC05DB">
          <w:pPr>
            <w:pStyle w:val="Default"/>
            <w:jc w:val="both"/>
            <w:rPr>
              <w:rFonts w:asciiTheme="minorHAnsi" w:hAnsiTheme="minorHAnsi" w:cstheme="minorHAnsi"/>
              <w:i/>
              <w:sz w:val="22"/>
              <w:szCs w:val="22"/>
            </w:rPr>
          </w:pPr>
        </w:p>
        <w:p w:rsidR="00CC05DB" w:rsidRDefault="00CC05DB" w:rsidP="00CC05DB">
          <w:pPr>
            <w:pStyle w:val="Default"/>
            <w:ind w:left="360"/>
            <w:jc w:val="both"/>
            <w:rPr>
              <w:rFonts w:asciiTheme="minorHAnsi" w:hAnsiTheme="minorHAnsi" w:cstheme="minorHAnsi"/>
              <w:i/>
              <w:sz w:val="22"/>
              <w:szCs w:val="22"/>
            </w:rPr>
          </w:pPr>
          <w:r w:rsidRPr="00CC05DB">
            <w:rPr>
              <w:rFonts w:asciiTheme="minorHAnsi" w:hAnsiTheme="minorHAnsi" w:cstheme="minorHAnsi"/>
              <w:i/>
              <w:sz w:val="22"/>
              <w:szCs w:val="22"/>
            </w:rPr>
            <w:t>“Las autoridades fiscales a menudo consideran los estados financieros como el punto de partida para determinar las ganancias fiscales, y algunas cuentan con políticas para minimizar los ajustes al resultado contable con el propósito de determinar las ganancias fiscales. No obstante, las normas contables globales para las PYMES no pueden tratar la información fiscal en jurisdicciones individuales”</w:t>
          </w:r>
          <w:r>
            <w:rPr>
              <w:rStyle w:val="Refdenotaalpie"/>
              <w:rFonts w:asciiTheme="minorHAnsi" w:hAnsiTheme="minorHAnsi" w:cstheme="minorHAnsi"/>
              <w:i/>
              <w:sz w:val="22"/>
              <w:szCs w:val="22"/>
            </w:rPr>
            <w:footnoteReference w:id="39"/>
          </w:r>
          <w:r>
            <w:rPr>
              <w:rFonts w:asciiTheme="minorHAnsi" w:hAnsiTheme="minorHAnsi" w:cstheme="minorHAnsi"/>
              <w:i/>
              <w:sz w:val="22"/>
              <w:szCs w:val="22"/>
            </w:rPr>
            <w:t>…”</w:t>
          </w:r>
        </w:p>
        <w:p w:rsidR="00345453" w:rsidRDefault="00345453" w:rsidP="00345453">
          <w:pPr>
            <w:pStyle w:val="Default"/>
            <w:jc w:val="both"/>
            <w:rPr>
              <w:rFonts w:asciiTheme="minorHAnsi" w:hAnsiTheme="minorHAnsi" w:cstheme="minorHAnsi"/>
              <w:i/>
              <w:sz w:val="22"/>
              <w:szCs w:val="22"/>
            </w:rPr>
          </w:pPr>
        </w:p>
        <w:p w:rsidR="00345453" w:rsidRDefault="00345453" w:rsidP="00181BFD">
          <w:pPr>
            <w:pStyle w:val="Default"/>
            <w:numPr>
              <w:ilvl w:val="0"/>
              <w:numId w:val="2"/>
            </w:numPr>
            <w:jc w:val="both"/>
            <w:rPr>
              <w:i/>
            </w:rPr>
          </w:pPr>
          <w:r>
            <w:rPr>
              <w:rFonts w:asciiTheme="minorHAnsi" w:hAnsiTheme="minorHAnsi" w:cstheme="minorHAnsi"/>
              <w:i/>
              <w:sz w:val="22"/>
              <w:szCs w:val="22"/>
            </w:rPr>
            <w:t xml:space="preserve">“…De otra parte es claro que el mayor uso de mediciones al costo generará una estructura de resultado más operativa y basada en la actividad, esto es orientada a establecer los ingresos y costos transaccionales que generan los resultados, mas que valorativa o basada en la medición económica de los recursos disponibles. La filosofía de esta norma contable, así definida, </w:t>
          </w:r>
          <w:r w:rsidR="00181BFD">
            <w:rPr>
              <w:rFonts w:asciiTheme="minorHAnsi" w:hAnsiTheme="minorHAnsi" w:cstheme="minorHAnsi"/>
              <w:i/>
              <w:sz w:val="22"/>
              <w:szCs w:val="22"/>
            </w:rPr>
            <w:t xml:space="preserve">puede ser clara. Sin embargo, es importante advertir que en este tipo de empresas el factor fiscal es profundamente relevante por cuanto, bajo los mismos criterios del costo-beneficio, no puede pensarse que estas empresas hagan un reporte que no tiene valor contable y fiscal, visto </w:t>
          </w:r>
          <w:r w:rsidR="00181BFD">
            <w:rPr>
              <w:rFonts w:asciiTheme="minorHAnsi" w:hAnsiTheme="minorHAnsi" w:cstheme="minorHAnsi"/>
              <w:i/>
              <w:sz w:val="22"/>
              <w:szCs w:val="22"/>
            </w:rPr>
            <w:lastRenderedPageBreak/>
            <w:t>conjuntamente, de suerte que puede surgir un problema entre la interpretación de recursos netos bajo control que generan los ingresos frente a recursos netos bajo propiedad que generan los impuestos</w:t>
          </w:r>
          <w:r w:rsidR="00181BFD">
            <w:rPr>
              <w:rStyle w:val="Refdenotaalpie"/>
              <w:rFonts w:asciiTheme="minorHAnsi" w:hAnsiTheme="minorHAnsi" w:cstheme="minorHAnsi"/>
              <w:i/>
              <w:sz w:val="22"/>
              <w:szCs w:val="22"/>
            </w:rPr>
            <w:footnoteReference w:id="40"/>
          </w:r>
          <w:r w:rsidR="00181BFD">
            <w:rPr>
              <w:rFonts w:asciiTheme="minorHAnsi" w:hAnsiTheme="minorHAnsi" w:cstheme="minorHAnsi"/>
              <w:i/>
              <w:sz w:val="22"/>
              <w:szCs w:val="22"/>
            </w:rPr>
            <w:t>…”</w:t>
          </w:r>
        </w:p>
        <w:p w:rsidR="006D0FDE" w:rsidRDefault="006D0FDE" w:rsidP="006D0FDE">
          <w:pPr>
            <w:pStyle w:val="Default"/>
            <w:jc w:val="both"/>
            <w:rPr>
              <w:i/>
            </w:rPr>
          </w:pPr>
        </w:p>
        <w:p w:rsidR="00DD70D7" w:rsidRPr="00D92C0D" w:rsidRDefault="003611D4" w:rsidP="006D0FDE">
          <w:pPr>
            <w:pStyle w:val="Sinespaciado"/>
            <w:numPr>
              <w:ilvl w:val="0"/>
              <w:numId w:val="2"/>
            </w:numPr>
            <w:jc w:val="both"/>
            <w:rPr>
              <w:i/>
            </w:rPr>
          </w:pPr>
          <w:r>
            <w:rPr>
              <w:i/>
            </w:rPr>
            <w:t>“…</w:t>
          </w:r>
          <w:r w:rsidR="00D92C0D" w:rsidRPr="00C9628B">
            <w:rPr>
              <w:i/>
            </w:rPr>
            <w:t>La norma no hace ninguna referencia a los impuestos y es verdaderamente necesario que se haga alguna mención en dos sentidos: de un lado, para el tema del impuesto diferido. Puede que se adopte el principio de que por ser simplificado no se requerirá el reconocimiento de impuestos diferidos, pero hay que decirlo. O, bien puede que se adopte su reconocimiento, caso en el cual también hay que señalarlo. De otro lado, debe incluirse una mención de independencia de bases contables y fiscales para reiterar que el tratamiento contable que se dispone en la norma no tiene efectos en la determinación de la base gravable de ningún impuesto (renta, ICA)</w:t>
          </w:r>
          <w:r>
            <w:rPr>
              <w:rStyle w:val="Refdenotaalpie"/>
              <w:i/>
            </w:rPr>
            <w:footnoteReference w:id="41"/>
          </w:r>
          <w:r>
            <w:rPr>
              <w:i/>
            </w:rPr>
            <w:t>…”</w:t>
          </w:r>
        </w:p>
        <w:p w:rsidR="00DD70D7" w:rsidRDefault="00DD70D7" w:rsidP="006D0FDE">
          <w:pPr>
            <w:pStyle w:val="Default"/>
            <w:jc w:val="both"/>
            <w:rPr>
              <w:i/>
            </w:rPr>
          </w:pPr>
        </w:p>
        <w:p w:rsidR="006625EE" w:rsidRPr="006625EE" w:rsidRDefault="00C941DB" w:rsidP="006625EE">
          <w:pPr>
            <w:pStyle w:val="Sinespaciado"/>
            <w:ind w:left="360"/>
            <w:jc w:val="both"/>
            <w:rPr>
              <w:rFonts w:cstheme="minorHAnsi"/>
            </w:rPr>
          </w:pPr>
          <w:r w:rsidRPr="000331F9">
            <w:rPr>
              <w:rFonts w:cstheme="minorHAnsi"/>
            </w:rPr>
            <w:t xml:space="preserve">En el articulo 4 de la </w:t>
          </w:r>
          <w:r w:rsidR="00C87D4F">
            <w:rPr>
              <w:rFonts w:cstheme="minorHAnsi"/>
            </w:rPr>
            <w:t>Ley</w:t>
          </w:r>
          <w:r w:rsidR="006D0FDE" w:rsidRPr="000331F9">
            <w:rPr>
              <w:rFonts w:cstheme="minorHAnsi"/>
            </w:rPr>
            <w:t xml:space="preserve"> 1314 </w:t>
          </w:r>
          <w:r w:rsidRPr="000331F9">
            <w:rPr>
              <w:rFonts w:cstheme="minorHAnsi"/>
            </w:rPr>
            <w:t xml:space="preserve">se </w:t>
          </w:r>
          <w:r w:rsidR="006D0FDE" w:rsidRPr="000331F9">
            <w:rPr>
              <w:rFonts w:cstheme="minorHAnsi"/>
            </w:rPr>
            <w:t>dispuso  “…</w:t>
          </w:r>
          <w:r w:rsidRPr="000331F9">
            <w:rPr>
              <w:rFonts w:cstheme="minorHAnsi"/>
            </w:rPr>
            <w:t xml:space="preserve"> Las normas expedidas en desarrollo de esta </w:t>
          </w:r>
          <w:r w:rsidR="00C87D4F">
            <w:rPr>
              <w:rFonts w:cstheme="minorHAnsi"/>
            </w:rPr>
            <w:t>Ley</w:t>
          </w:r>
          <w:r w:rsidRPr="000331F9">
            <w:rPr>
              <w:rFonts w:cstheme="minorHAnsi"/>
            </w:rPr>
            <w:t xml:space="preserve">, únicamente tendrán efecto impositivo cuando las leyes tributarias remitan expresamente a ellas o cuando éstas no regulen la materia”, Adicionalmente el párrafo 4° del mismo </w:t>
          </w:r>
          <w:r w:rsidR="00C614E2" w:rsidRPr="000331F9">
            <w:rPr>
              <w:rFonts w:cstheme="minorHAnsi"/>
            </w:rPr>
            <w:t>artículo</w:t>
          </w:r>
          <w:r w:rsidR="00C614E2" w:rsidRPr="000331F9">
            <w:rPr>
              <w:rStyle w:val="Refdenotaalpie"/>
              <w:rFonts w:cstheme="minorHAnsi"/>
            </w:rPr>
            <w:footnoteReference w:id="42"/>
          </w:r>
          <w:r w:rsidR="00C614E2" w:rsidRPr="000331F9">
            <w:rPr>
              <w:rFonts w:cstheme="minorHAnsi"/>
            </w:rPr>
            <w:t xml:space="preserve"> señala que “…En su contabilidad y en sus estados financieros, los entes económicos harán los reconocimientos, las revelaciones y conciliaciones previstas en las normas de contabilidad y de información financiera.” </w:t>
          </w:r>
          <w:r w:rsidRPr="006625EE">
            <w:rPr>
              <w:rFonts w:cstheme="minorHAnsi"/>
            </w:rPr>
            <w:t xml:space="preserve"> </w:t>
          </w:r>
          <w:r w:rsidR="006625EE">
            <w:rPr>
              <w:rFonts w:cstheme="minorHAnsi"/>
            </w:rPr>
            <w:t>“…</w:t>
          </w:r>
          <w:r w:rsidR="00BF7D46">
            <w:rPr>
              <w:rFonts w:cstheme="minorHAnsi"/>
            </w:rPr>
            <w:t>a</w:t>
          </w:r>
          <w:r w:rsidR="00123226" w:rsidRPr="00123226">
            <w:rPr>
              <w:rFonts w:cstheme="minorHAnsi"/>
            </w:rPr>
            <w:t xml:space="preserve"> su vez, las disposiciones tributarias únicamente producen efectos fiscales</w:t>
          </w:r>
          <w:r w:rsidR="006625EE">
            <w:rPr>
              <w:rFonts w:cstheme="minorHAnsi"/>
            </w:rPr>
            <w:t>”</w:t>
          </w:r>
          <w:r w:rsidR="00123226" w:rsidRPr="00123226">
            <w:rPr>
              <w:rFonts w:cstheme="minorHAnsi"/>
            </w:rPr>
            <w:t>.</w:t>
          </w:r>
        </w:p>
        <w:p w:rsidR="00C614E2" w:rsidRPr="000331F9" w:rsidRDefault="00C614E2" w:rsidP="006D0FDE">
          <w:pPr>
            <w:pStyle w:val="Default"/>
            <w:jc w:val="both"/>
            <w:rPr>
              <w:rFonts w:asciiTheme="minorHAnsi" w:hAnsiTheme="minorHAnsi" w:cstheme="minorHAnsi"/>
              <w:sz w:val="22"/>
              <w:szCs w:val="22"/>
            </w:rPr>
          </w:pPr>
        </w:p>
        <w:p w:rsidR="00C614E2" w:rsidRPr="000331F9" w:rsidRDefault="005B129D" w:rsidP="00406F05">
          <w:pPr>
            <w:pStyle w:val="Default"/>
            <w:ind w:left="360"/>
            <w:jc w:val="both"/>
            <w:rPr>
              <w:rFonts w:asciiTheme="minorHAnsi" w:hAnsiTheme="minorHAnsi" w:cstheme="minorHAnsi"/>
              <w:sz w:val="22"/>
              <w:szCs w:val="22"/>
            </w:rPr>
          </w:pPr>
          <w:r w:rsidRPr="000331F9">
            <w:rPr>
              <w:rFonts w:asciiTheme="minorHAnsi" w:hAnsiTheme="minorHAnsi" w:cstheme="minorHAnsi"/>
              <w:sz w:val="22"/>
              <w:szCs w:val="22"/>
            </w:rPr>
            <w:t xml:space="preserve">Como se observa, </w:t>
          </w:r>
          <w:r w:rsidR="006625EE">
            <w:rPr>
              <w:rFonts w:asciiTheme="minorHAnsi" w:hAnsiTheme="minorHAnsi" w:cstheme="minorHAnsi"/>
              <w:sz w:val="22"/>
              <w:szCs w:val="22"/>
            </w:rPr>
            <w:t xml:space="preserve">la </w:t>
          </w:r>
          <w:r w:rsidR="00C87D4F">
            <w:rPr>
              <w:rFonts w:asciiTheme="minorHAnsi" w:hAnsiTheme="minorHAnsi" w:cstheme="minorHAnsi"/>
              <w:sz w:val="22"/>
              <w:szCs w:val="22"/>
            </w:rPr>
            <w:t>Ley</w:t>
          </w:r>
          <w:r w:rsidRPr="000331F9">
            <w:rPr>
              <w:rFonts w:asciiTheme="minorHAnsi" w:hAnsiTheme="minorHAnsi" w:cstheme="minorHAnsi"/>
              <w:sz w:val="22"/>
              <w:szCs w:val="22"/>
            </w:rPr>
            <w:t xml:space="preserve"> determinó la independencia y autonomía de las </w:t>
          </w:r>
          <w:r w:rsidR="0030511C" w:rsidRPr="000331F9">
            <w:rPr>
              <w:rFonts w:asciiTheme="minorHAnsi" w:hAnsiTheme="minorHAnsi" w:cstheme="minorHAnsi"/>
              <w:sz w:val="22"/>
              <w:szCs w:val="22"/>
            </w:rPr>
            <w:t xml:space="preserve">normas </w:t>
          </w:r>
          <w:r w:rsidR="006625EE">
            <w:rPr>
              <w:rFonts w:asciiTheme="minorHAnsi" w:hAnsiTheme="minorHAnsi" w:cstheme="minorHAnsi"/>
              <w:sz w:val="22"/>
              <w:szCs w:val="22"/>
            </w:rPr>
            <w:t xml:space="preserve">de contabilidad e información financiera frente a las disposiciones </w:t>
          </w:r>
          <w:r w:rsidR="0030511C" w:rsidRPr="000331F9">
            <w:rPr>
              <w:rFonts w:asciiTheme="minorHAnsi" w:hAnsiTheme="minorHAnsi" w:cstheme="minorHAnsi"/>
              <w:sz w:val="22"/>
              <w:szCs w:val="22"/>
            </w:rPr>
            <w:t>tributarias, así como también</w:t>
          </w:r>
          <w:r w:rsidR="00FE6B01">
            <w:rPr>
              <w:rFonts w:asciiTheme="minorHAnsi" w:hAnsiTheme="minorHAnsi" w:cstheme="minorHAnsi"/>
              <w:sz w:val="22"/>
              <w:szCs w:val="22"/>
            </w:rPr>
            <w:t>,</w:t>
          </w:r>
          <w:r w:rsidR="0030511C" w:rsidRPr="000331F9">
            <w:rPr>
              <w:rFonts w:asciiTheme="minorHAnsi" w:hAnsiTheme="minorHAnsi" w:cstheme="minorHAnsi"/>
              <w:sz w:val="22"/>
              <w:szCs w:val="22"/>
            </w:rPr>
            <w:t xml:space="preserve"> determinó tomar dos tipos de referentes para la clasificación de los comerciantes</w:t>
          </w:r>
          <w:r w:rsidR="00E12C54" w:rsidRPr="000331F9">
            <w:rPr>
              <w:rStyle w:val="Refdenotaalpie"/>
              <w:rFonts w:asciiTheme="minorHAnsi" w:hAnsiTheme="minorHAnsi" w:cstheme="minorHAnsi"/>
              <w:sz w:val="22"/>
              <w:szCs w:val="22"/>
            </w:rPr>
            <w:footnoteReference w:id="43"/>
          </w:r>
          <w:r w:rsidR="0030511C" w:rsidRPr="000331F9">
            <w:rPr>
              <w:rFonts w:asciiTheme="minorHAnsi" w:hAnsiTheme="minorHAnsi" w:cstheme="minorHAnsi"/>
              <w:sz w:val="22"/>
              <w:szCs w:val="22"/>
            </w:rPr>
            <w:t>. Uno en función de salarios mínimos mensu</w:t>
          </w:r>
          <w:r w:rsidR="007D3C65" w:rsidRPr="000331F9">
            <w:rPr>
              <w:rFonts w:asciiTheme="minorHAnsi" w:hAnsiTheme="minorHAnsi" w:cstheme="minorHAnsi"/>
              <w:sz w:val="22"/>
              <w:szCs w:val="22"/>
            </w:rPr>
            <w:t xml:space="preserve">ales legales vigentes, SMMLV, </w:t>
          </w:r>
          <w:r w:rsidR="0030511C" w:rsidRPr="000331F9">
            <w:rPr>
              <w:rFonts w:asciiTheme="minorHAnsi" w:hAnsiTheme="minorHAnsi" w:cstheme="minorHAnsi"/>
              <w:sz w:val="22"/>
              <w:szCs w:val="22"/>
            </w:rPr>
            <w:t>y otro en relación con el cumplimiento del artículo 499 del Estatuto Tributario</w:t>
          </w:r>
          <w:r w:rsidR="00E12C54" w:rsidRPr="000331F9">
            <w:rPr>
              <w:rFonts w:asciiTheme="minorHAnsi" w:hAnsiTheme="minorHAnsi" w:cstheme="minorHAnsi"/>
              <w:sz w:val="22"/>
              <w:szCs w:val="22"/>
            </w:rPr>
            <w:t>.</w:t>
          </w:r>
        </w:p>
        <w:p w:rsidR="00505B01" w:rsidRDefault="00505B01" w:rsidP="0078599A">
          <w:pPr>
            <w:pStyle w:val="Default"/>
            <w:rPr>
              <w:rFonts w:asciiTheme="minorHAnsi" w:hAnsiTheme="minorHAnsi"/>
              <w:sz w:val="22"/>
              <w:szCs w:val="22"/>
            </w:rPr>
          </w:pPr>
        </w:p>
        <w:p w:rsidR="00505B01" w:rsidRDefault="00557608" w:rsidP="00406F05">
          <w:pPr>
            <w:pStyle w:val="Default"/>
            <w:ind w:left="360"/>
            <w:jc w:val="both"/>
            <w:rPr>
              <w:rFonts w:asciiTheme="minorHAnsi" w:hAnsiTheme="minorHAnsi"/>
              <w:sz w:val="22"/>
              <w:szCs w:val="22"/>
            </w:rPr>
          </w:pPr>
          <w:r>
            <w:rPr>
              <w:rFonts w:asciiTheme="minorHAnsi" w:hAnsiTheme="minorHAnsi"/>
              <w:sz w:val="22"/>
              <w:szCs w:val="22"/>
            </w:rPr>
            <w:t>Por lo anterior, en la redacción de los proyectos sobre normas de información financiera,  los miembros del CTCP deben atender rigur</w:t>
          </w:r>
          <w:r w:rsidR="003667D6">
            <w:rPr>
              <w:rFonts w:asciiTheme="minorHAnsi" w:hAnsiTheme="minorHAnsi"/>
              <w:sz w:val="22"/>
              <w:szCs w:val="22"/>
            </w:rPr>
            <w:t xml:space="preserve">osamente lo dispuesto en las </w:t>
          </w:r>
          <w:r w:rsidR="000331F9">
            <w:rPr>
              <w:rFonts w:asciiTheme="minorHAnsi" w:hAnsiTheme="minorHAnsi"/>
              <w:sz w:val="22"/>
              <w:szCs w:val="22"/>
            </w:rPr>
            <w:t xml:space="preserve">disposiciones legales, </w:t>
          </w:r>
          <w:r w:rsidR="00700F38">
            <w:rPr>
              <w:rFonts w:asciiTheme="minorHAnsi" w:hAnsiTheme="minorHAnsi"/>
              <w:sz w:val="22"/>
              <w:szCs w:val="22"/>
            </w:rPr>
            <w:t xml:space="preserve">hasta tanto sea el mismo </w:t>
          </w:r>
          <w:r w:rsidR="00E05518">
            <w:rPr>
              <w:rFonts w:asciiTheme="minorHAnsi" w:hAnsiTheme="minorHAnsi"/>
              <w:sz w:val="22"/>
              <w:szCs w:val="22"/>
            </w:rPr>
            <w:t xml:space="preserve">Congreso de la República </w:t>
          </w:r>
          <w:r w:rsidR="00700F38">
            <w:rPr>
              <w:rFonts w:asciiTheme="minorHAnsi" w:hAnsiTheme="minorHAnsi"/>
              <w:sz w:val="22"/>
              <w:szCs w:val="22"/>
            </w:rPr>
            <w:t>qui</w:t>
          </w:r>
          <w:r w:rsidR="00E05518">
            <w:rPr>
              <w:rFonts w:asciiTheme="minorHAnsi" w:hAnsiTheme="minorHAnsi"/>
              <w:sz w:val="22"/>
              <w:szCs w:val="22"/>
            </w:rPr>
            <w:t>é</w:t>
          </w:r>
          <w:r w:rsidR="00700F38">
            <w:rPr>
              <w:rFonts w:asciiTheme="minorHAnsi" w:hAnsiTheme="minorHAnsi"/>
              <w:sz w:val="22"/>
              <w:szCs w:val="22"/>
            </w:rPr>
            <w:t>n la</w:t>
          </w:r>
          <w:r w:rsidR="001F6723">
            <w:rPr>
              <w:rFonts w:asciiTheme="minorHAnsi" w:hAnsiTheme="minorHAnsi"/>
              <w:sz w:val="22"/>
              <w:szCs w:val="22"/>
            </w:rPr>
            <w:t>s</w:t>
          </w:r>
          <w:r w:rsidR="00700F38">
            <w:rPr>
              <w:rFonts w:asciiTheme="minorHAnsi" w:hAnsiTheme="minorHAnsi"/>
              <w:sz w:val="22"/>
              <w:szCs w:val="22"/>
            </w:rPr>
            <w:t xml:space="preserve"> modifique o </w:t>
          </w:r>
          <w:r w:rsidR="000331F9">
            <w:rPr>
              <w:rFonts w:asciiTheme="minorHAnsi" w:hAnsiTheme="minorHAnsi"/>
              <w:sz w:val="22"/>
              <w:szCs w:val="22"/>
            </w:rPr>
            <w:t>elimine</w:t>
          </w:r>
          <w:r w:rsidR="00700F38">
            <w:rPr>
              <w:rFonts w:asciiTheme="minorHAnsi" w:hAnsiTheme="minorHAnsi"/>
              <w:sz w:val="22"/>
              <w:szCs w:val="22"/>
            </w:rPr>
            <w:t>.</w:t>
          </w:r>
          <w:r w:rsidR="007D3C65">
            <w:rPr>
              <w:rFonts w:asciiTheme="minorHAnsi" w:hAnsiTheme="minorHAnsi"/>
              <w:sz w:val="22"/>
              <w:szCs w:val="22"/>
            </w:rPr>
            <w:t xml:space="preserve"> </w:t>
          </w:r>
          <w:r w:rsidR="001F6723">
            <w:rPr>
              <w:rFonts w:asciiTheme="minorHAnsi" w:hAnsiTheme="minorHAnsi"/>
              <w:sz w:val="22"/>
              <w:szCs w:val="22"/>
            </w:rPr>
            <w:t>En resumen,</w:t>
          </w:r>
          <w:r w:rsidR="003667D6">
            <w:rPr>
              <w:rFonts w:asciiTheme="minorHAnsi" w:hAnsiTheme="minorHAnsi"/>
              <w:sz w:val="22"/>
              <w:szCs w:val="22"/>
            </w:rPr>
            <w:t xml:space="preserve"> </w:t>
          </w:r>
          <w:r w:rsidR="001F6723">
            <w:rPr>
              <w:rFonts w:asciiTheme="minorHAnsi" w:hAnsiTheme="minorHAnsi"/>
              <w:sz w:val="22"/>
              <w:szCs w:val="22"/>
            </w:rPr>
            <w:t>e</w:t>
          </w:r>
          <w:r w:rsidR="003667D6">
            <w:rPr>
              <w:rFonts w:asciiTheme="minorHAnsi" w:hAnsiTheme="minorHAnsi"/>
              <w:sz w:val="22"/>
              <w:szCs w:val="22"/>
            </w:rPr>
            <w:t xml:space="preserve">l CTCP no tiene las competencias para modificar o proponer algo diferente a lo que el </w:t>
          </w:r>
          <w:r w:rsidR="00E05518">
            <w:rPr>
              <w:rFonts w:asciiTheme="minorHAnsi" w:hAnsiTheme="minorHAnsi"/>
              <w:sz w:val="22"/>
              <w:szCs w:val="22"/>
            </w:rPr>
            <w:t xml:space="preserve">Congreso </w:t>
          </w:r>
          <w:r w:rsidR="00BF7D46">
            <w:rPr>
              <w:rFonts w:asciiTheme="minorHAnsi" w:hAnsiTheme="minorHAnsi"/>
              <w:sz w:val="22"/>
              <w:szCs w:val="22"/>
            </w:rPr>
            <w:t>h</w:t>
          </w:r>
          <w:r w:rsidR="00E05518">
            <w:rPr>
              <w:rFonts w:asciiTheme="minorHAnsi" w:hAnsiTheme="minorHAnsi"/>
              <w:sz w:val="22"/>
              <w:szCs w:val="22"/>
            </w:rPr>
            <w:t xml:space="preserve">a ordenado </w:t>
          </w:r>
          <w:r w:rsidR="003667D6">
            <w:rPr>
              <w:rFonts w:asciiTheme="minorHAnsi" w:hAnsiTheme="minorHAnsi"/>
              <w:sz w:val="22"/>
              <w:szCs w:val="22"/>
            </w:rPr>
            <w:t>a través de una</w:t>
          </w:r>
          <w:r w:rsidR="001F6723">
            <w:rPr>
              <w:rFonts w:asciiTheme="minorHAnsi" w:hAnsiTheme="minorHAnsi"/>
              <w:sz w:val="22"/>
              <w:szCs w:val="22"/>
            </w:rPr>
            <w:t xml:space="preserve"> disposición legal</w:t>
          </w:r>
          <w:r w:rsidR="003667D6">
            <w:rPr>
              <w:rFonts w:asciiTheme="minorHAnsi" w:hAnsiTheme="minorHAnsi"/>
              <w:sz w:val="22"/>
              <w:szCs w:val="22"/>
            </w:rPr>
            <w:t>.</w:t>
          </w:r>
        </w:p>
        <w:p w:rsidR="00FE6B01" w:rsidRDefault="00FE6B01" w:rsidP="00406F05">
          <w:pPr>
            <w:pStyle w:val="Default"/>
            <w:ind w:left="360"/>
            <w:jc w:val="both"/>
            <w:rPr>
              <w:rFonts w:asciiTheme="minorHAnsi" w:hAnsiTheme="minorHAnsi"/>
              <w:sz w:val="22"/>
              <w:szCs w:val="22"/>
            </w:rPr>
          </w:pPr>
        </w:p>
        <w:p w:rsidR="0069607A" w:rsidRDefault="00FE6B01">
          <w:pPr>
            <w:pStyle w:val="Sinespaciado"/>
            <w:ind w:left="360"/>
            <w:jc w:val="both"/>
            <w:rPr>
              <w:rFonts w:cstheme="minorHAnsi"/>
            </w:rPr>
          </w:pPr>
          <w:r>
            <w:t>Adicionalmente, los miembros del CTCP no comparten el comentario efectuado por la Superintendencia de Servicios Públicos Domiciliarios, en relación con que: “…</w:t>
          </w:r>
          <w:r w:rsidRPr="00FE6B01">
            <w:rPr>
              <w:rFonts w:cstheme="minorHAnsi"/>
              <w:i/>
            </w:rPr>
            <w:t xml:space="preserve"> </w:t>
          </w:r>
          <w:r>
            <w:rPr>
              <w:rFonts w:cstheme="minorHAnsi"/>
              <w:i/>
            </w:rPr>
            <w:t>no puede pensarse que estas empresas hagan un reporte que no tiene valor contable y fiscal</w:t>
          </w:r>
          <w:r w:rsidR="005E2D61">
            <w:rPr>
              <w:rFonts w:cstheme="minorHAnsi"/>
              <w:i/>
            </w:rPr>
            <w:t>, visto conjuntamente,</w:t>
          </w:r>
          <w:r w:rsidR="00A920BA">
            <w:rPr>
              <w:rFonts w:cstheme="minorHAnsi"/>
              <w:i/>
            </w:rPr>
            <w:t>…”</w:t>
          </w:r>
          <w:r w:rsidR="00E82F65">
            <w:rPr>
              <w:rFonts w:cstheme="minorHAnsi"/>
              <w:i/>
            </w:rPr>
            <w:t xml:space="preserve">. </w:t>
          </w:r>
          <w:r w:rsidR="00B12991">
            <w:rPr>
              <w:rFonts w:cstheme="minorHAnsi"/>
              <w:i/>
            </w:rPr>
            <w:t xml:space="preserve"> </w:t>
          </w:r>
          <w:r w:rsidR="00E82F65" w:rsidRPr="003E4BA0">
            <w:rPr>
              <w:rFonts w:cstheme="minorHAnsi"/>
            </w:rPr>
            <w:t xml:space="preserve">Lo anterior </w:t>
          </w:r>
          <w:r w:rsidR="00B12991" w:rsidRPr="003E4BA0">
            <w:rPr>
              <w:rFonts w:cstheme="minorHAnsi"/>
            </w:rPr>
            <w:t>por cuanto como se menciona en el párrafo 2.4</w:t>
          </w:r>
          <w:r w:rsidR="00E82F65" w:rsidRPr="003E4BA0">
            <w:rPr>
              <w:rFonts w:cstheme="minorHAnsi"/>
            </w:rPr>
            <w:t xml:space="preserve"> de la norma de información financiera para microempresas</w:t>
          </w:r>
          <w:r w:rsidR="00B12991" w:rsidRPr="003E4BA0">
            <w:rPr>
              <w:rFonts w:cstheme="minorHAnsi"/>
            </w:rPr>
            <w:t xml:space="preserve">, son  objetivos de los estados financieros el proporcionar información que sea </w:t>
          </w:r>
          <w:r w:rsidR="00E82F65" w:rsidRPr="003E4BA0">
            <w:rPr>
              <w:rFonts w:cstheme="minorHAnsi"/>
            </w:rPr>
            <w:t>útil para la toma de decisiones económicas por parte de los usuarios, entendiendo como usuarios entre otros: los propietarios, el Gobierno Nacional y sus organismos.</w:t>
          </w:r>
          <w:r w:rsidR="00B12991" w:rsidRPr="003E4BA0">
            <w:rPr>
              <w:rFonts w:cstheme="minorHAnsi"/>
            </w:rPr>
            <w:t xml:space="preserve"> </w:t>
          </w:r>
        </w:p>
        <w:p w:rsidR="0069607A" w:rsidRDefault="0069607A">
          <w:pPr>
            <w:pStyle w:val="Sinespaciado"/>
            <w:ind w:left="360"/>
            <w:jc w:val="both"/>
            <w:rPr>
              <w:rFonts w:cstheme="minorHAnsi"/>
            </w:rPr>
          </w:pPr>
        </w:p>
        <w:p w:rsidR="0069607A" w:rsidRDefault="007C1E41">
          <w:pPr>
            <w:pStyle w:val="Sinespaciado"/>
            <w:ind w:left="360"/>
            <w:jc w:val="both"/>
            <w:rPr>
              <w:rFonts w:cstheme="minorHAnsi"/>
            </w:rPr>
          </w:pPr>
          <w:r>
            <w:rPr>
              <w:rFonts w:cstheme="minorHAnsi"/>
            </w:rPr>
            <w:lastRenderedPageBreak/>
            <w:t xml:space="preserve">Por lo que una es la finalidad de las normas de información financiera y otra muy diferente </w:t>
          </w:r>
          <w:r w:rsidR="001064F1">
            <w:rPr>
              <w:rFonts w:cstheme="minorHAnsi"/>
            </w:rPr>
            <w:t xml:space="preserve">la de </w:t>
          </w:r>
          <w:r>
            <w:rPr>
              <w:rFonts w:cstheme="minorHAnsi"/>
            </w:rPr>
            <w:t>las disposiciones fiscales</w:t>
          </w:r>
          <w:r w:rsidR="00BC5368">
            <w:rPr>
              <w:rFonts w:cstheme="minorHAnsi"/>
            </w:rPr>
            <w:t>,</w:t>
          </w:r>
          <w:r>
            <w:rPr>
              <w:rFonts w:cstheme="minorHAnsi"/>
            </w:rPr>
            <w:t xml:space="preserve"> y no puede pretenderse que existiendo dos objetivos </w:t>
          </w:r>
          <w:r w:rsidR="001064F1">
            <w:rPr>
              <w:rFonts w:cstheme="minorHAnsi"/>
            </w:rPr>
            <w:t xml:space="preserve">muy </w:t>
          </w:r>
          <w:r>
            <w:rPr>
              <w:rFonts w:cstheme="minorHAnsi"/>
            </w:rPr>
            <w:t>diferentes, las normas deban ser las mismas</w:t>
          </w:r>
          <w:r w:rsidR="00BC5368">
            <w:rPr>
              <w:rFonts w:cstheme="minorHAnsi"/>
            </w:rPr>
            <w:t>;</w:t>
          </w:r>
          <w:r>
            <w:rPr>
              <w:rFonts w:cstheme="minorHAnsi"/>
            </w:rPr>
            <w:t xml:space="preserve"> es por ello que el legislador en su sabiduría orden</w:t>
          </w:r>
          <w:r w:rsidR="00BF7D46">
            <w:rPr>
              <w:rFonts w:cstheme="minorHAnsi"/>
            </w:rPr>
            <w:t>ó</w:t>
          </w:r>
          <w:r>
            <w:rPr>
              <w:rFonts w:cstheme="minorHAnsi"/>
            </w:rPr>
            <w:t xml:space="preserve"> la independencia y autonomía de las normas de contabilidad para propósitos de información financiera f</w:t>
          </w:r>
          <w:r w:rsidR="000000AF">
            <w:rPr>
              <w:rFonts w:cstheme="minorHAnsi"/>
            </w:rPr>
            <w:t>rente a las normas tributarias, por lo que seguramente será necesario el que se deban realizar conciliaciones, entre unas y otras.</w:t>
          </w:r>
        </w:p>
        <w:p w:rsidR="00D92C0D" w:rsidRDefault="00D92C0D">
          <w:pPr>
            <w:pStyle w:val="Sinespaciado"/>
            <w:ind w:left="360"/>
            <w:jc w:val="both"/>
            <w:rPr>
              <w:rFonts w:cstheme="minorHAnsi"/>
            </w:rPr>
          </w:pPr>
        </w:p>
        <w:p w:rsidR="00D92C0D" w:rsidRDefault="00D92C0D">
          <w:pPr>
            <w:pStyle w:val="Sinespaciado"/>
            <w:ind w:left="360"/>
            <w:jc w:val="both"/>
            <w:rPr>
              <w:rFonts w:cstheme="minorHAnsi"/>
            </w:rPr>
          </w:pPr>
          <w:r>
            <w:rPr>
              <w:rFonts w:cstheme="minorHAnsi"/>
            </w:rPr>
            <w:t xml:space="preserve">El CTCP estudió cuidadosamente </w:t>
          </w:r>
          <w:r w:rsidR="00AF4195">
            <w:rPr>
              <w:rFonts w:cstheme="minorHAnsi"/>
            </w:rPr>
            <w:t xml:space="preserve">la conveniencia o no del </w:t>
          </w:r>
          <w:r>
            <w:rPr>
              <w:rFonts w:cstheme="minorHAnsi"/>
            </w:rPr>
            <w:t xml:space="preserve">registro del impuesto diferido </w:t>
          </w:r>
          <w:r w:rsidR="00AF4195">
            <w:rPr>
              <w:rFonts w:cstheme="minorHAnsi"/>
            </w:rPr>
            <w:t xml:space="preserve">originado en </w:t>
          </w:r>
          <w:r>
            <w:rPr>
              <w:rFonts w:cstheme="minorHAnsi"/>
            </w:rPr>
            <w:t xml:space="preserve"> las diferencias entre</w:t>
          </w:r>
          <w:r w:rsidR="00AF4195">
            <w:rPr>
              <w:rFonts w:cstheme="minorHAnsi"/>
            </w:rPr>
            <w:t xml:space="preserve"> las </w:t>
          </w:r>
          <w:r>
            <w:rPr>
              <w:rFonts w:cstheme="minorHAnsi"/>
            </w:rPr>
            <w:t xml:space="preserve">bases contables y fiscales, </w:t>
          </w:r>
          <w:r w:rsidR="00AF4195">
            <w:rPr>
              <w:rFonts w:cstheme="minorHAnsi"/>
            </w:rPr>
            <w:t xml:space="preserve">concluyendo </w:t>
          </w:r>
          <w:r>
            <w:rPr>
              <w:rFonts w:cstheme="minorHAnsi"/>
            </w:rPr>
            <w:t xml:space="preserve">que por tratarse de una norma simplificada </w:t>
          </w:r>
          <w:r w:rsidR="00DD015F">
            <w:rPr>
              <w:rFonts w:cstheme="minorHAnsi"/>
            </w:rPr>
            <w:t xml:space="preserve">y en razón a la complejidad en el  reconocimiento de este impuesto, </w:t>
          </w:r>
          <w:r>
            <w:rPr>
              <w:rFonts w:cstheme="minorHAnsi"/>
            </w:rPr>
            <w:t xml:space="preserve">no </w:t>
          </w:r>
          <w:r w:rsidR="00DD015F">
            <w:rPr>
              <w:rFonts w:cstheme="minorHAnsi"/>
            </w:rPr>
            <w:t xml:space="preserve">se considera </w:t>
          </w:r>
          <w:r>
            <w:rPr>
              <w:rFonts w:cstheme="minorHAnsi"/>
            </w:rPr>
            <w:t xml:space="preserve">conveniente </w:t>
          </w:r>
          <w:r w:rsidR="00DD015F">
            <w:rPr>
              <w:rFonts w:cstheme="minorHAnsi"/>
            </w:rPr>
            <w:t>su registro.</w:t>
          </w:r>
        </w:p>
        <w:p w:rsidR="0069607A" w:rsidRDefault="0069607A">
          <w:pPr>
            <w:pStyle w:val="Sinespaciado"/>
            <w:ind w:left="360"/>
            <w:jc w:val="both"/>
          </w:pPr>
        </w:p>
        <w:p w:rsidR="00F02158" w:rsidRDefault="00F02158" w:rsidP="00F02158">
          <w:pPr>
            <w:pStyle w:val="Default"/>
            <w:jc w:val="both"/>
            <w:rPr>
              <w:rFonts w:asciiTheme="minorHAnsi" w:hAnsiTheme="minorHAnsi"/>
              <w:b/>
              <w:sz w:val="28"/>
              <w:szCs w:val="28"/>
            </w:rPr>
          </w:pPr>
          <w:r w:rsidRPr="00F02158">
            <w:rPr>
              <w:rFonts w:asciiTheme="minorHAnsi" w:hAnsiTheme="minorHAnsi"/>
              <w:b/>
              <w:sz w:val="28"/>
              <w:szCs w:val="28"/>
            </w:rPr>
            <w:t>Documentos tomados como referentes para la elaboración del proyecto.</w:t>
          </w:r>
        </w:p>
        <w:p w:rsidR="00F02158" w:rsidRDefault="00F02158" w:rsidP="00F02158">
          <w:pPr>
            <w:pStyle w:val="Default"/>
            <w:jc w:val="both"/>
            <w:rPr>
              <w:rFonts w:asciiTheme="minorHAnsi" w:hAnsiTheme="minorHAnsi"/>
              <w:b/>
              <w:sz w:val="28"/>
              <w:szCs w:val="28"/>
            </w:rPr>
          </w:pPr>
        </w:p>
        <w:p w:rsidR="00F02158" w:rsidRPr="008F4370" w:rsidRDefault="00F02158" w:rsidP="005C6C92">
          <w:pPr>
            <w:pStyle w:val="Prrafodelista"/>
            <w:numPr>
              <w:ilvl w:val="0"/>
              <w:numId w:val="2"/>
            </w:numPr>
            <w:autoSpaceDE w:val="0"/>
            <w:autoSpaceDN w:val="0"/>
            <w:adjustRightInd w:val="0"/>
            <w:jc w:val="both"/>
            <w:rPr>
              <w:rFonts w:ascii="Times New Roman" w:hAnsi="Times New Roman" w:cs="Times New Roman"/>
              <w:color w:val="000000"/>
              <w:sz w:val="20"/>
              <w:szCs w:val="20"/>
            </w:rPr>
          </w:pPr>
          <w:r w:rsidRPr="008F4370">
            <w:rPr>
              <w:rFonts w:asciiTheme="minorHAnsi" w:hAnsiTheme="minorHAnsi"/>
              <w:sz w:val="22"/>
              <w:szCs w:val="22"/>
            </w:rPr>
            <w:t xml:space="preserve">En el párrafo IN 6 se dice que el proyecto de norma de información financiera para microempresas </w:t>
          </w:r>
          <w:r w:rsidRPr="008F4370">
            <w:rPr>
              <w:rFonts w:asciiTheme="minorHAnsi" w:hAnsiTheme="minorHAnsi" w:cstheme="minorHAnsi"/>
              <w:sz w:val="22"/>
              <w:szCs w:val="22"/>
            </w:rPr>
            <w:t xml:space="preserve">se estructuró </w:t>
          </w:r>
          <w:r w:rsidRPr="008F4370">
            <w:rPr>
              <w:rFonts w:asciiTheme="minorHAnsi" w:hAnsiTheme="minorHAnsi" w:cstheme="minorHAnsi"/>
              <w:color w:val="000000"/>
              <w:sz w:val="22"/>
              <w:szCs w:val="22"/>
            </w:rPr>
            <w:t>tomando como base la Norma Internacional de Información Financiera para PYMES emitidas por el IASB, (NIIF para PYMES), así como el estudio realizado por el Grupo de Trabajo Intergubernamental de Expertos en Normas Internacionales de Contabilidad y Presentación de Informes (ISAR), de la UNCTAD.</w:t>
          </w:r>
          <w:r w:rsidRPr="008F4370">
            <w:rPr>
              <w:rFonts w:ascii="Times New Roman" w:hAnsi="Times New Roman" w:cs="Times New Roman"/>
              <w:color w:val="000000"/>
              <w:sz w:val="20"/>
              <w:szCs w:val="20"/>
            </w:rPr>
            <w:t xml:space="preserve"> </w:t>
          </w:r>
        </w:p>
        <w:p w:rsidR="008F4370" w:rsidRDefault="008F4370" w:rsidP="008F2421">
          <w:pPr>
            <w:autoSpaceDE w:val="0"/>
            <w:autoSpaceDN w:val="0"/>
            <w:adjustRightInd w:val="0"/>
            <w:jc w:val="both"/>
            <w:rPr>
              <w:rFonts w:ascii="Times New Roman" w:hAnsi="Times New Roman" w:cs="Times New Roman"/>
              <w:color w:val="000000"/>
              <w:sz w:val="20"/>
              <w:szCs w:val="20"/>
            </w:rPr>
          </w:pPr>
        </w:p>
        <w:p w:rsidR="008F4370" w:rsidRDefault="008F4370" w:rsidP="008F2421">
          <w:pPr>
            <w:autoSpaceDE w:val="0"/>
            <w:autoSpaceDN w:val="0"/>
            <w:adjustRightInd w:val="0"/>
            <w:jc w:val="both"/>
            <w:rPr>
              <w:rFonts w:asciiTheme="minorHAnsi" w:hAnsiTheme="minorHAnsi" w:cstheme="minorHAnsi"/>
              <w:color w:val="000000"/>
              <w:sz w:val="22"/>
              <w:szCs w:val="22"/>
            </w:rPr>
          </w:pPr>
          <w:r w:rsidRPr="008F4370">
            <w:rPr>
              <w:rFonts w:asciiTheme="minorHAnsi" w:hAnsiTheme="minorHAnsi" w:cstheme="minorHAnsi"/>
              <w:color w:val="000000"/>
              <w:sz w:val="22"/>
              <w:szCs w:val="22"/>
            </w:rPr>
            <w:t>Sobre este asunto en particular se recibió el siguiente comentario</w:t>
          </w:r>
          <w:r>
            <w:rPr>
              <w:rFonts w:asciiTheme="minorHAnsi" w:hAnsiTheme="minorHAnsi" w:cstheme="minorHAnsi"/>
              <w:color w:val="000000"/>
              <w:sz w:val="22"/>
              <w:szCs w:val="22"/>
            </w:rPr>
            <w:t>:</w:t>
          </w:r>
        </w:p>
        <w:p w:rsidR="00A0614A" w:rsidRPr="00A0614A" w:rsidRDefault="00A0614A" w:rsidP="00A0614A">
          <w:pPr>
            <w:autoSpaceDE w:val="0"/>
            <w:autoSpaceDN w:val="0"/>
            <w:adjustRightInd w:val="0"/>
            <w:jc w:val="both"/>
            <w:rPr>
              <w:rFonts w:asciiTheme="minorHAnsi" w:hAnsiTheme="minorHAnsi" w:cstheme="minorHAnsi"/>
              <w:b/>
              <w:sz w:val="22"/>
              <w:szCs w:val="22"/>
            </w:rPr>
          </w:pPr>
        </w:p>
        <w:p w:rsidR="00A0614A" w:rsidRPr="00A0614A" w:rsidRDefault="00A0614A" w:rsidP="005C6C92">
          <w:pPr>
            <w:pStyle w:val="Sinespaciado"/>
            <w:numPr>
              <w:ilvl w:val="0"/>
              <w:numId w:val="2"/>
            </w:numPr>
            <w:jc w:val="both"/>
            <w:rPr>
              <w:rFonts w:cstheme="minorHAnsi"/>
              <w:i/>
            </w:rPr>
          </w:pPr>
          <w:r>
            <w:rPr>
              <w:rFonts w:cstheme="minorHAnsi"/>
              <w:i/>
            </w:rPr>
            <w:t>“…</w:t>
          </w:r>
          <w:r w:rsidRPr="00A0614A">
            <w:rPr>
              <w:rFonts w:cstheme="minorHAnsi"/>
              <w:i/>
            </w:rPr>
            <w:t xml:space="preserve">Se observa que no consideraron en la preparación del proyecto el documento para discusión publicado por el UK Department for Business, Innovation and Skills [BIS] y el Financial Reporting Council [FRC], que contiene propuestas para simplificar los requerimientos de presentación de reportes financieros y corporativos para los negocios más pequeños. Se busca que el nuevo régimen: </w:t>
          </w:r>
        </w:p>
        <w:p w:rsidR="00A0614A" w:rsidRPr="00A0614A" w:rsidRDefault="00A0614A" w:rsidP="00A0614A">
          <w:pPr>
            <w:pStyle w:val="Sinespaciado"/>
            <w:jc w:val="both"/>
            <w:rPr>
              <w:rFonts w:cstheme="minorHAnsi"/>
              <w:i/>
            </w:rPr>
          </w:pPr>
        </w:p>
        <w:p w:rsidR="00A0614A" w:rsidRPr="00A0614A" w:rsidRDefault="00A0614A" w:rsidP="00A0614A">
          <w:pPr>
            <w:pStyle w:val="Sinespaciado"/>
            <w:jc w:val="both"/>
            <w:rPr>
              <w:rFonts w:cstheme="minorHAnsi"/>
              <w:i/>
            </w:rPr>
          </w:pPr>
          <w:r>
            <w:rPr>
              <w:rFonts w:cstheme="minorHAnsi"/>
              <w:i/>
            </w:rPr>
            <w:t xml:space="preserve"> </w:t>
          </w:r>
          <w:r>
            <w:rPr>
              <w:rFonts w:cstheme="minorHAnsi"/>
              <w:i/>
            </w:rPr>
            <w:tab/>
          </w:r>
          <w:r w:rsidRPr="00A0614A">
            <w:rPr>
              <w:rFonts w:cstheme="minorHAnsi"/>
              <w:i/>
            </w:rPr>
            <w:t xml:space="preserve">a. Cumplir ciertos requerimientos mínimos; </w:t>
          </w:r>
        </w:p>
        <w:p w:rsidR="00A0614A" w:rsidRPr="00A0614A" w:rsidRDefault="00A0614A" w:rsidP="00A0614A">
          <w:pPr>
            <w:pStyle w:val="Sinespaciado"/>
            <w:jc w:val="both"/>
            <w:rPr>
              <w:rFonts w:cstheme="minorHAnsi"/>
              <w:i/>
            </w:rPr>
          </w:pPr>
        </w:p>
        <w:p w:rsidR="00A0614A" w:rsidRPr="00A0614A" w:rsidRDefault="00A0614A" w:rsidP="00A0614A">
          <w:pPr>
            <w:pStyle w:val="Sinespaciado"/>
            <w:ind w:left="708"/>
            <w:jc w:val="both"/>
            <w:rPr>
              <w:rFonts w:cstheme="minorHAnsi"/>
              <w:i/>
            </w:rPr>
          </w:pPr>
          <w:proofErr w:type="gramStart"/>
          <w:r w:rsidRPr="00A0614A">
            <w:rPr>
              <w:rFonts w:cstheme="minorHAnsi"/>
              <w:i/>
            </w:rPr>
            <w:t>b</w:t>
          </w:r>
          <w:proofErr w:type="gramEnd"/>
          <w:r w:rsidRPr="00A0614A">
            <w:rPr>
              <w:rFonts w:cstheme="minorHAnsi"/>
              <w:i/>
            </w:rPr>
            <w:t>.</w:t>
          </w:r>
          <w:r w:rsidR="00DF64A8">
            <w:rPr>
              <w:rFonts w:cstheme="minorHAnsi"/>
              <w:i/>
            </w:rPr>
            <w:t xml:space="preserve"> </w:t>
          </w:r>
          <w:r w:rsidRPr="00A0614A">
            <w:rPr>
              <w:rFonts w:cstheme="minorHAnsi"/>
              <w:i/>
            </w:rPr>
            <w:t xml:space="preserve">Alinear los requerimientos de la información financiera con los requerimientos tributarios, y </w:t>
          </w:r>
        </w:p>
        <w:p w:rsidR="00A0614A" w:rsidRPr="00A0614A" w:rsidRDefault="00A0614A" w:rsidP="00A0614A">
          <w:pPr>
            <w:pStyle w:val="Sinespaciado"/>
            <w:jc w:val="both"/>
            <w:rPr>
              <w:rFonts w:cstheme="minorHAnsi"/>
              <w:i/>
            </w:rPr>
          </w:pPr>
        </w:p>
        <w:p w:rsidR="00A0614A" w:rsidRDefault="00A0614A" w:rsidP="00A0614A">
          <w:pPr>
            <w:pStyle w:val="Sinespaciado"/>
            <w:ind w:firstLine="708"/>
            <w:jc w:val="both"/>
            <w:rPr>
              <w:rFonts w:cstheme="minorHAnsi"/>
              <w:i/>
            </w:rPr>
          </w:pPr>
          <w:r w:rsidRPr="00A0614A">
            <w:rPr>
              <w:rFonts w:cstheme="minorHAnsi"/>
              <w:i/>
            </w:rPr>
            <w:t xml:space="preserve">c. Reducir o eliminar las inconsistencias existentes en los requerimientos actuales. </w:t>
          </w:r>
        </w:p>
        <w:p w:rsidR="00A0614A" w:rsidRPr="00A0614A" w:rsidRDefault="00A0614A" w:rsidP="00A0614A">
          <w:pPr>
            <w:pStyle w:val="Sinespaciado"/>
            <w:ind w:firstLine="708"/>
            <w:jc w:val="both"/>
            <w:rPr>
              <w:rFonts w:cstheme="minorHAnsi"/>
              <w:i/>
            </w:rPr>
          </w:pPr>
        </w:p>
        <w:p w:rsidR="00A0614A" w:rsidRPr="00A0614A" w:rsidRDefault="00A0614A" w:rsidP="00A0614A">
          <w:pPr>
            <w:pStyle w:val="Sinespaciado"/>
            <w:ind w:left="360"/>
            <w:jc w:val="both"/>
            <w:rPr>
              <w:rFonts w:cstheme="minorHAnsi"/>
            </w:rPr>
          </w:pPr>
          <w:r w:rsidRPr="00A0614A">
            <w:rPr>
              <w:rFonts w:cstheme="minorHAnsi"/>
              <w:i/>
            </w:rPr>
            <w:t xml:space="preserve">Este documento estuvo en discusión hasta el 30 de octubre de 2011, para a su análisis y a la presentación de comentarios. El documento se denomina Simpler Reporting for the Smallest Business [Información más sencilla para los negocios más pequeños]. [Consultarla en la página: http://www.bis.gov.uk/assets/biscore/business-law/docs/s/11-1100 simpler reporting for smallest businesses discussion paper]. No se conoce si el Consejo Técnico de la Contaduría Pública hizo algún aporte o comentario a esta discusión. </w:t>
          </w:r>
        </w:p>
        <w:p w:rsidR="00A0614A" w:rsidRPr="00A0614A" w:rsidRDefault="00A0614A" w:rsidP="00A0614A">
          <w:pPr>
            <w:pStyle w:val="Default"/>
            <w:rPr>
              <w:rFonts w:asciiTheme="minorHAnsi" w:hAnsiTheme="minorHAnsi" w:cstheme="minorHAnsi"/>
              <w:sz w:val="22"/>
              <w:szCs w:val="22"/>
            </w:rPr>
          </w:pPr>
        </w:p>
        <w:p w:rsidR="008F4370" w:rsidRDefault="00A0614A" w:rsidP="00A0614A">
          <w:pPr>
            <w:autoSpaceDE w:val="0"/>
            <w:autoSpaceDN w:val="0"/>
            <w:adjustRightInd w:val="0"/>
            <w:ind w:left="360"/>
            <w:jc w:val="both"/>
            <w:rPr>
              <w:i/>
            </w:rPr>
          </w:pPr>
          <w:r w:rsidRPr="00A0614A">
            <w:rPr>
              <w:rFonts w:asciiTheme="minorHAnsi" w:hAnsiTheme="minorHAnsi" w:cstheme="minorHAnsi"/>
              <w:i/>
              <w:sz w:val="22"/>
              <w:szCs w:val="22"/>
            </w:rPr>
            <w:t>Se observa en los párrafos de la Introducción [IN] que no consideraron en la redacción del proyecto las disposiciones del Plan General de Contabilidad de Pequeñas y Medianas Empresas y los criterios contables específicos para microempresas de España regulado en el Real Decreto 1515 de 2007</w:t>
          </w:r>
          <w:r>
            <w:rPr>
              <w:rStyle w:val="Refdenotaalpie"/>
              <w:rFonts w:asciiTheme="minorHAnsi" w:hAnsiTheme="minorHAnsi" w:cstheme="minorHAnsi"/>
              <w:i/>
              <w:sz w:val="22"/>
              <w:szCs w:val="22"/>
            </w:rPr>
            <w:footnoteReference w:id="44"/>
          </w:r>
          <w:r>
            <w:rPr>
              <w:i/>
            </w:rPr>
            <w:t>…”</w:t>
          </w:r>
        </w:p>
        <w:p w:rsidR="00A0614A" w:rsidRDefault="00A0614A" w:rsidP="00A0614A">
          <w:pPr>
            <w:autoSpaceDE w:val="0"/>
            <w:autoSpaceDN w:val="0"/>
            <w:adjustRightInd w:val="0"/>
            <w:ind w:left="360"/>
            <w:jc w:val="both"/>
            <w:rPr>
              <w:rFonts w:asciiTheme="minorHAnsi" w:hAnsiTheme="minorHAnsi" w:cstheme="minorHAnsi"/>
              <w:color w:val="000000"/>
              <w:sz w:val="22"/>
              <w:szCs w:val="22"/>
            </w:rPr>
          </w:pPr>
        </w:p>
        <w:p w:rsidR="00A0614A" w:rsidRDefault="003726EF" w:rsidP="004A4A2A">
          <w:pPr>
            <w:pStyle w:val="Sinespaciado"/>
            <w:ind w:left="360"/>
            <w:jc w:val="both"/>
          </w:pPr>
          <w:r>
            <w:t xml:space="preserve">Los miembros del CTCP en reuniones previas a la </w:t>
          </w:r>
          <w:r w:rsidR="003E73FF">
            <w:t xml:space="preserve">redacción </w:t>
          </w:r>
          <w:r>
            <w:t xml:space="preserve">y promulgación del proyecto de norma de información financiera para </w:t>
          </w:r>
          <w:r w:rsidR="00080A1F">
            <w:t xml:space="preserve">las </w:t>
          </w:r>
          <w:r>
            <w:t>microempresas</w:t>
          </w:r>
          <w:r w:rsidR="00080A1F">
            <w:t>,</w:t>
          </w:r>
          <w:r>
            <w:t xml:space="preserve"> consideraron hacer énfasis en que la</w:t>
          </w:r>
          <w:r w:rsidR="00B95676">
            <w:t>s</w:t>
          </w:r>
          <w:r>
            <w:t xml:space="preserve"> base</w:t>
          </w:r>
          <w:r w:rsidR="00B95676">
            <w:t>s</w:t>
          </w:r>
          <w:r>
            <w:t xml:space="preserve"> para la elaboración del proyecto </w:t>
          </w:r>
          <w:r w:rsidR="00B95676">
            <w:t>deberían</w:t>
          </w:r>
          <w:r w:rsidR="003E73FF">
            <w:t xml:space="preserve"> ser </w:t>
          </w:r>
          <w:r>
            <w:t>las Normas Internacionales de Información Financiera para PYMES emitidas por el IASB, así como el estudio realizado por el Grupo de Trabajo Intergubernamental de Expertos en Normas Internacionales de Contabilidad y Presentación de Informes (ISAR) de la UNCTAD, no queriendo decir con esto que</w:t>
          </w:r>
          <w:r w:rsidR="003E73FF">
            <w:t xml:space="preserve"> </w:t>
          </w:r>
          <w:r w:rsidR="00327FFE">
            <w:t xml:space="preserve">fueron </w:t>
          </w:r>
          <w:r>
            <w:t>los únicos referentes</w:t>
          </w:r>
          <w:r w:rsidR="003E73FF">
            <w:t xml:space="preserve"> </w:t>
          </w:r>
          <w:r>
            <w:t xml:space="preserve">consultados, sino </w:t>
          </w:r>
          <w:r w:rsidR="00080A1F">
            <w:t xml:space="preserve">que </w:t>
          </w:r>
          <w:r>
            <w:t>, se mencionaron esos dos referentes para indicar que el sistema simplificado de contabilidad para los microempresarios guardaba la misma columna vertebral de las normas emitidas por el IASB</w:t>
          </w:r>
          <w:r w:rsidR="009C0B43">
            <w:t xml:space="preserve">, según lo dispuso el legislador en la </w:t>
          </w:r>
          <w:r w:rsidR="00C87D4F">
            <w:t>Ley</w:t>
          </w:r>
          <w:r w:rsidR="009C0B43">
            <w:t xml:space="preserve"> 1314 al establecer que en Colombia habrá un sistema de contabilidad</w:t>
          </w:r>
          <w:r w:rsidR="00501248">
            <w:t xml:space="preserve"> e información financiera</w:t>
          </w:r>
          <w:r w:rsidR="009C0B43">
            <w:t xml:space="preserve"> único y homogéneo</w:t>
          </w:r>
          <w:r w:rsidR="009C0B43">
            <w:rPr>
              <w:rStyle w:val="Refdenotaalpie"/>
              <w:rFonts w:cstheme="minorHAnsi"/>
              <w:color w:val="000000"/>
            </w:rPr>
            <w:footnoteReference w:id="45"/>
          </w:r>
          <w:r>
            <w:t xml:space="preserve">. </w:t>
          </w:r>
        </w:p>
        <w:p w:rsidR="009C0B43" w:rsidRDefault="009C0B43" w:rsidP="004A4A2A">
          <w:pPr>
            <w:pStyle w:val="Sinespaciado"/>
            <w:jc w:val="both"/>
          </w:pPr>
        </w:p>
        <w:p w:rsidR="009C0B43" w:rsidRDefault="00B95676" w:rsidP="004A4A2A">
          <w:pPr>
            <w:pStyle w:val="Sinespaciado"/>
            <w:ind w:left="360"/>
            <w:jc w:val="both"/>
          </w:pPr>
          <w:r>
            <w:t>En el</w:t>
          </w:r>
          <w:r w:rsidR="009C0B43">
            <w:t xml:space="preserve"> párrafo</w:t>
          </w:r>
          <w:r>
            <w:t xml:space="preserve"> 4 </w:t>
          </w:r>
          <w:r w:rsidR="009C0B43">
            <w:t xml:space="preserve">del presente documento, se hace una </w:t>
          </w:r>
          <w:r w:rsidR="00BF7D46">
            <w:t xml:space="preserve">mención </w:t>
          </w:r>
          <w:r w:rsidR="0020530A">
            <w:t>a</w:t>
          </w:r>
          <w:r w:rsidR="009C0B43">
            <w:t xml:space="preserve"> los documentos que se tomaron como referen</w:t>
          </w:r>
          <w:r w:rsidR="00501248">
            <w:t>tes</w:t>
          </w:r>
          <w:r w:rsidR="00807EB0">
            <w:t xml:space="preserve"> para la elaboración del proyecto </w:t>
          </w:r>
          <w:r w:rsidR="009C0B43">
            <w:t>de contabilidad simplificada.</w:t>
          </w:r>
        </w:p>
        <w:p w:rsidR="00606BBF" w:rsidRDefault="00606BBF" w:rsidP="00606BBF">
          <w:pPr>
            <w:autoSpaceDE w:val="0"/>
            <w:autoSpaceDN w:val="0"/>
            <w:adjustRightInd w:val="0"/>
            <w:jc w:val="both"/>
            <w:rPr>
              <w:rFonts w:asciiTheme="minorHAnsi" w:hAnsiTheme="minorHAnsi" w:cstheme="minorHAnsi"/>
              <w:color w:val="000000"/>
              <w:sz w:val="22"/>
              <w:szCs w:val="22"/>
            </w:rPr>
          </w:pPr>
        </w:p>
        <w:p w:rsidR="00606BBF" w:rsidRDefault="00606BBF" w:rsidP="00606BBF">
          <w:pPr>
            <w:autoSpaceDE w:val="0"/>
            <w:autoSpaceDN w:val="0"/>
            <w:adjustRightInd w:val="0"/>
            <w:jc w:val="both"/>
            <w:rPr>
              <w:rFonts w:asciiTheme="minorHAnsi" w:hAnsiTheme="minorHAnsi" w:cstheme="minorHAnsi"/>
              <w:b/>
              <w:color w:val="000000"/>
              <w:sz w:val="28"/>
              <w:szCs w:val="28"/>
            </w:rPr>
          </w:pPr>
          <w:r w:rsidRPr="00606BBF">
            <w:rPr>
              <w:rFonts w:asciiTheme="minorHAnsi" w:hAnsiTheme="minorHAnsi" w:cstheme="minorHAnsi"/>
              <w:b/>
              <w:color w:val="000000"/>
              <w:sz w:val="28"/>
              <w:szCs w:val="28"/>
            </w:rPr>
            <w:t>Características de las microempresas</w:t>
          </w:r>
        </w:p>
        <w:p w:rsidR="00606BBF" w:rsidRDefault="00606BBF" w:rsidP="00606BBF">
          <w:pPr>
            <w:autoSpaceDE w:val="0"/>
            <w:autoSpaceDN w:val="0"/>
            <w:adjustRightInd w:val="0"/>
            <w:jc w:val="both"/>
            <w:rPr>
              <w:rFonts w:asciiTheme="minorHAnsi" w:hAnsiTheme="minorHAnsi" w:cstheme="minorHAnsi"/>
              <w:b/>
              <w:color w:val="000000"/>
              <w:sz w:val="28"/>
              <w:szCs w:val="28"/>
            </w:rPr>
          </w:pPr>
        </w:p>
        <w:p w:rsidR="00606BBF" w:rsidRPr="00606BBF" w:rsidRDefault="00606BBF" w:rsidP="005C6C92">
          <w:pPr>
            <w:pStyle w:val="Prrafodelista"/>
            <w:numPr>
              <w:ilvl w:val="0"/>
              <w:numId w:val="2"/>
            </w:numPr>
            <w:autoSpaceDE w:val="0"/>
            <w:autoSpaceDN w:val="0"/>
            <w:adjustRightInd w:val="0"/>
            <w:jc w:val="both"/>
            <w:rPr>
              <w:rFonts w:asciiTheme="minorHAnsi" w:hAnsiTheme="minorHAnsi" w:cstheme="minorHAnsi"/>
              <w:color w:val="000000"/>
              <w:sz w:val="22"/>
              <w:szCs w:val="22"/>
            </w:rPr>
          </w:pPr>
          <w:r w:rsidRPr="00606BBF">
            <w:rPr>
              <w:rFonts w:asciiTheme="minorHAnsi" w:hAnsiTheme="minorHAnsi" w:cstheme="minorHAnsi"/>
              <w:color w:val="000000"/>
              <w:sz w:val="22"/>
              <w:szCs w:val="22"/>
            </w:rPr>
            <w:t xml:space="preserve">El proyecto de norma de información financiera propone en </w:t>
          </w:r>
          <w:r w:rsidR="00BF7D46">
            <w:rPr>
              <w:rFonts w:asciiTheme="minorHAnsi" w:hAnsiTheme="minorHAnsi" w:cstheme="minorHAnsi"/>
              <w:color w:val="000000"/>
              <w:sz w:val="22"/>
              <w:szCs w:val="22"/>
            </w:rPr>
            <w:t>el</w:t>
          </w:r>
          <w:r w:rsidR="00BF7D46" w:rsidRPr="00606BBF">
            <w:rPr>
              <w:rFonts w:asciiTheme="minorHAnsi" w:hAnsiTheme="minorHAnsi" w:cstheme="minorHAnsi"/>
              <w:color w:val="000000"/>
              <w:sz w:val="22"/>
              <w:szCs w:val="22"/>
            </w:rPr>
            <w:t xml:space="preserve"> </w:t>
          </w:r>
          <w:r w:rsidRPr="00606BBF">
            <w:rPr>
              <w:rFonts w:asciiTheme="minorHAnsi" w:hAnsiTheme="minorHAnsi" w:cstheme="minorHAnsi"/>
              <w:color w:val="000000"/>
              <w:sz w:val="22"/>
              <w:szCs w:val="22"/>
            </w:rPr>
            <w:t xml:space="preserve">párrafo 1.1 lo siguiente: “Este capítulo describe las características de las </w:t>
          </w:r>
          <w:r w:rsidR="00BF7D46">
            <w:rPr>
              <w:rFonts w:asciiTheme="minorHAnsi" w:hAnsiTheme="minorHAnsi" w:cstheme="minorHAnsi"/>
              <w:color w:val="000000"/>
              <w:sz w:val="22"/>
              <w:szCs w:val="22"/>
            </w:rPr>
            <w:t>m</w:t>
          </w:r>
          <w:r w:rsidRPr="00606BBF">
            <w:rPr>
              <w:rFonts w:asciiTheme="minorHAnsi" w:hAnsiTheme="minorHAnsi" w:cstheme="minorHAnsi"/>
              <w:color w:val="000000"/>
              <w:sz w:val="22"/>
              <w:szCs w:val="22"/>
            </w:rPr>
            <w:t xml:space="preserve">icroempresas, conforme con lo establecido en la </w:t>
          </w:r>
          <w:r w:rsidR="00C87D4F">
            <w:rPr>
              <w:rFonts w:asciiTheme="minorHAnsi" w:hAnsiTheme="minorHAnsi" w:cstheme="minorHAnsi"/>
              <w:color w:val="000000"/>
              <w:sz w:val="22"/>
              <w:szCs w:val="22"/>
            </w:rPr>
            <w:t>Ley</w:t>
          </w:r>
          <w:r w:rsidRPr="00606BBF">
            <w:rPr>
              <w:rFonts w:asciiTheme="minorHAnsi" w:hAnsiTheme="minorHAnsi" w:cstheme="minorHAnsi"/>
              <w:color w:val="000000"/>
              <w:sz w:val="22"/>
              <w:szCs w:val="22"/>
            </w:rPr>
            <w:t xml:space="preserve"> 590 de julio de 2000, </w:t>
          </w:r>
          <w:r w:rsidR="00C87D4F">
            <w:rPr>
              <w:rFonts w:asciiTheme="minorHAnsi" w:hAnsiTheme="minorHAnsi" w:cstheme="minorHAnsi"/>
              <w:color w:val="000000"/>
              <w:sz w:val="22"/>
              <w:szCs w:val="22"/>
            </w:rPr>
            <w:t>Ley</w:t>
          </w:r>
          <w:r w:rsidRPr="00606BBF">
            <w:rPr>
              <w:rFonts w:asciiTheme="minorHAnsi" w:hAnsiTheme="minorHAnsi" w:cstheme="minorHAnsi"/>
              <w:color w:val="000000"/>
              <w:sz w:val="22"/>
              <w:szCs w:val="22"/>
            </w:rPr>
            <w:t xml:space="preserve"> 905 de 2004, </w:t>
          </w:r>
          <w:r w:rsidR="00C87D4F">
            <w:rPr>
              <w:rFonts w:asciiTheme="minorHAnsi" w:hAnsiTheme="minorHAnsi" w:cstheme="minorHAnsi"/>
              <w:color w:val="000000"/>
              <w:sz w:val="22"/>
              <w:szCs w:val="22"/>
            </w:rPr>
            <w:t>Ley</w:t>
          </w:r>
          <w:r w:rsidRPr="00606BBF">
            <w:rPr>
              <w:rFonts w:asciiTheme="minorHAnsi" w:hAnsiTheme="minorHAnsi" w:cstheme="minorHAnsi"/>
              <w:color w:val="000000"/>
              <w:sz w:val="22"/>
              <w:szCs w:val="22"/>
            </w:rPr>
            <w:t xml:space="preserve"> 1151 de 2007, Decreto 1878 de 2008, </w:t>
          </w:r>
          <w:r w:rsidR="00C87D4F">
            <w:rPr>
              <w:rFonts w:asciiTheme="minorHAnsi" w:hAnsiTheme="minorHAnsi" w:cstheme="minorHAnsi"/>
              <w:color w:val="000000"/>
              <w:sz w:val="22"/>
              <w:szCs w:val="22"/>
            </w:rPr>
            <w:t>Ley</w:t>
          </w:r>
          <w:r w:rsidRPr="00606BBF">
            <w:rPr>
              <w:rFonts w:asciiTheme="minorHAnsi" w:hAnsiTheme="minorHAnsi" w:cstheme="minorHAnsi"/>
              <w:color w:val="000000"/>
              <w:sz w:val="22"/>
              <w:szCs w:val="22"/>
            </w:rPr>
            <w:t xml:space="preserve"> 1429 de 2010 y </w:t>
          </w:r>
          <w:r w:rsidR="00C87D4F">
            <w:rPr>
              <w:rFonts w:asciiTheme="minorHAnsi" w:hAnsiTheme="minorHAnsi" w:cstheme="minorHAnsi"/>
              <w:color w:val="000000"/>
              <w:sz w:val="22"/>
              <w:szCs w:val="22"/>
            </w:rPr>
            <w:t>Ley</w:t>
          </w:r>
          <w:r w:rsidRPr="00606BBF">
            <w:rPr>
              <w:rFonts w:asciiTheme="minorHAnsi" w:hAnsiTheme="minorHAnsi" w:cstheme="minorHAnsi"/>
              <w:color w:val="000000"/>
              <w:sz w:val="22"/>
              <w:szCs w:val="22"/>
            </w:rPr>
            <w:t xml:space="preserve"> 1450 de 2011.”</w:t>
          </w:r>
        </w:p>
        <w:p w:rsidR="00606BBF" w:rsidRDefault="00606BBF" w:rsidP="00606BBF">
          <w:pPr>
            <w:autoSpaceDE w:val="0"/>
            <w:autoSpaceDN w:val="0"/>
            <w:adjustRightInd w:val="0"/>
            <w:jc w:val="both"/>
            <w:rPr>
              <w:rFonts w:asciiTheme="minorHAnsi" w:hAnsiTheme="minorHAnsi" w:cstheme="minorHAnsi"/>
              <w:color w:val="000000"/>
              <w:sz w:val="22"/>
              <w:szCs w:val="22"/>
            </w:rPr>
          </w:pPr>
        </w:p>
        <w:p w:rsidR="00606BBF" w:rsidRDefault="00606BBF" w:rsidP="00606BBF">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Sobre este asunto en particular se recibieron los siguientes comentarios:</w:t>
          </w:r>
        </w:p>
        <w:p w:rsidR="00EB48AA" w:rsidRPr="00EB48AA" w:rsidRDefault="00EB48AA" w:rsidP="00EB48AA">
          <w:pPr>
            <w:autoSpaceDE w:val="0"/>
            <w:autoSpaceDN w:val="0"/>
            <w:adjustRightInd w:val="0"/>
            <w:jc w:val="both"/>
            <w:rPr>
              <w:rFonts w:asciiTheme="minorHAnsi" w:hAnsiTheme="minorHAnsi" w:cstheme="minorHAnsi"/>
              <w:b/>
              <w:i/>
              <w:sz w:val="22"/>
              <w:szCs w:val="22"/>
            </w:rPr>
          </w:pPr>
        </w:p>
        <w:p w:rsidR="00EB48AA" w:rsidRDefault="00EB48AA" w:rsidP="005C6C92">
          <w:pPr>
            <w:pStyle w:val="Sinespaciado"/>
            <w:numPr>
              <w:ilvl w:val="0"/>
              <w:numId w:val="2"/>
            </w:numPr>
            <w:jc w:val="both"/>
            <w:rPr>
              <w:rFonts w:cstheme="minorHAnsi"/>
              <w:i/>
            </w:rPr>
          </w:pPr>
          <w:r>
            <w:rPr>
              <w:rFonts w:cstheme="minorHAnsi"/>
              <w:i/>
            </w:rPr>
            <w:t>“…</w:t>
          </w:r>
          <w:r w:rsidRPr="00EB48AA">
            <w:rPr>
              <w:rFonts w:cstheme="minorHAnsi"/>
              <w:i/>
            </w:rPr>
            <w:t>Es deseable que el proyecto no hiciera referencia a una ley para definir las Microempresas, sino que fuera ella misma quien definiera, únicamente para efectos de este proyecto o normatividad, que se considera Microempresas para efectos de poder llevar contabilidad simplificada. (Es decir no se haga referencia a una ley, debido que ésta podría ser cambiada en cualquier momento)</w:t>
          </w:r>
          <w:r>
            <w:rPr>
              <w:rStyle w:val="Refdenotaalpie"/>
              <w:rFonts w:cstheme="minorHAnsi"/>
              <w:i/>
            </w:rPr>
            <w:footnoteReference w:id="46"/>
          </w:r>
          <w:r>
            <w:rPr>
              <w:rFonts w:cstheme="minorHAnsi"/>
              <w:i/>
            </w:rPr>
            <w:t>…”</w:t>
          </w:r>
        </w:p>
        <w:p w:rsidR="00BC18E7" w:rsidRDefault="00BC18E7" w:rsidP="00BC18E7">
          <w:pPr>
            <w:pStyle w:val="Sinespaciado"/>
            <w:jc w:val="both"/>
            <w:rPr>
              <w:rFonts w:cstheme="minorHAnsi"/>
              <w:i/>
            </w:rPr>
          </w:pPr>
        </w:p>
        <w:p w:rsidR="00EB48AA" w:rsidRDefault="00BC18E7" w:rsidP="000C38E1">
          <w:pPr>
            <w:pStyle w:val="Sinespaciado"/>
            <w:numPr>
              <w:ilvl w:val="0"/>
              <w:numId w:val="2"/>
            </w:numPr>
            <w:jc w:val="both"/>
            <w:rPr>
              <w:rFonts w:cstheme="minorHAnsi"/>
              <w:i/>
            </w:rPr>
          </w:pPr>
          <w:r>
            <w:rPr>
              <w:rFonts w:cstheme="minorHAnsi"/>
              <w:i/>
            </w:rPr>
            <w:t>“El texto del proyecto no tiene en cuenta lo establecido en el direccionamiento estratégico grupo 3, en cuanto a la consideración relacionada con los ingresos</w:t>
          </w:r>
          <w:r>
            <w:rPr>
              <w:rStyle w:val="Refdenotaalpie"/>
              <w:rFonts w:cstheme="minorHAnsi"/>
              <w:i/>
            </w:rPr>
            <w:footnoteReference w:id="47"/>
          </w:r>
          <w:r>
            <w:rPr>
              <w:rFonts w:cstheme="minorHAnsi"/>
              <w:i/>
            </w:rPr>
            <w:t>…”</w:t>
          </w:r>
        </w:p>
        <w:p w:rsidR="00C50E5C" w:rsidRPr="000C38E1" w:rsidRDefault="00C50E5C" w:rsidP="00C50E5C">
          <w:pPr>
            <w:pStyle w:val="Sinespaciado"/>
            <w:jc w:val="both"/>
            <w:rPr>
              <w:rFonts w:cstheme="minorHAnsi"/>
              <w:i/>
            </w:rPr>
          </w:pPr>
        </w:p>
        <w:p w:rsidR="00EB48AA" w:rsidRPr="00EB48AA" w:rsidRDefault="00EB48AA" w:rsidP="005C6C92">
          <w:pPr>
            <w:pStyle w:val="Sinespaciado"/>
            <w:numPr>
              <w:ilvl w:val="0"/>
              <w:numId w:val="2"/>
            </w:numPr>
            <w:jc w:val="both"/>
            <w:rPr>
              <w:rFonts w:cstheme="minorHAnsi"/>
              <w:i/>
            </w:rPr>
          </w:pPr>
          <w:r>
            <w:rPr>
              <w:rFonts w:cstheme="minorHAnsi"/>
              <w:i/>
            </w:rPr>
            <w:t>“…</w:t>
          </w:r>
          <w:r w:rsidRPr="00EB48AA">
            <w:rPr>
              <w:rFonts w:cstheme="minorHAnsi"/>
              <w:i/>
            </w:rPr>
            <w:t xml:space="preserve">El artículo 2º. de la ley 1314 de 2009 establece como parámetros para la determinación de estas normas o estándares, los siguientes: </w:t>
          </w:r>
        </w:p>
        <w:p w:rsidR="00EB48AA" w:rsidRPr="00EB48AA" w:rsidRDefault="00EB48AA" w:rsidP="00EB48AA">
          <w:pPr>
            <w:pStyle w:val="Sinespaciado"/>
            <w:jc w:val="both"/>
            <w:rPr>
              <w:rFonts w:cstheme="minorHAnsi"/>
              <w:i/>
            </w:rPr>
          </w:pPr>
        </w:p>
        <w:p w:rsidR="00EB48AA" w:rsidRPr="00EB48AA" w:rsidRDefault="00EB48AA" w:rsidP="00C50E5C">
          <w:pPr>
            <w:pStyle w:val="Sinespaciado"/>
            <w:ind w:firstLine="360"/>
            <w:jc w:val="both"/>
            <w:rPr>
              <w:rFonts w:cstheme="minorHAnsi"/>
              <w:i/>
            </w:rPr>
          </w:pPr>
          <w:r w:rsidRPr="00EB48AA">
            <w:rPr>
              <w:rFonts w:cstheme="minorHAnsi"/>
              <w:i/>
            </w:rPr>
            <w:t xml:space="preserve"> Volumen de sus activos [en unidades monetarias] </w:t>
          </w:r>
        </w:p>
        <w:p w:rsidR="00EB48AA" w:rsidRPr="00EB48AA" w:rsidRDefault="00EB48AA" w:rsidP="00EB48AA">
          <w:pPr>
            <w:pStyle w:val="Sinespaciado"/>
            <w:ind w:firstLine="360"/>
            <w:jc w:val="both"/>
            <w:rPr>
              <w:rFonts w:cstheme="minorHAnsi"/>
              <w:i/>
            </w:rPr>
          </w:pPr>
          <w:r w:rsidRPr="00EB48AA">
            <w:rPr>
              <w:rFonts w:cstheme="minorHAnsi"/>
              <w:i/>
            </w:rPr>
            <w:t xml:space="preserve"> Volumen de ingresos [en unidades monetarias] </w:t>
          </w:r>
        </w:p>
        <w:p w:rsidR="00EB48AA" w:rsidRPr="00EB48AA" w:rsidRDefault="00EB48AA" w:rsidP="00EB48AA">
          <w:pPr>
            <w:pStyle w:val="Sinespaciado"/>
            <w:ind w:firstLine="360"/>
            <w:jc w:val="both"/>
            <w:rPr>
              <w:rFonts w:cstheme="minorHAnsi"/>
              <w:i/>
            </w:rPr>
          </w:pPr>
          <w:r w:rsidRPr="00EB48AA">
            <w:rPr>
              <w:rFonts w:cstheme="minorHAnsi"/>
              <w:i/>
            </w:rPr>
            <w:t xml:space="preserve"> Número de empleados [planta de personal] </w:t>
          </w:r>
        </w:p>
        <w:p w:rsidR="00EB48AA" w:rsidRPr="00EB48AA" w:rsidRDefault="00EB48AA" w:rsidP="00EB48AA">
          <w:pPr>
            <w:pStyle w:val="Sinespaciado"/>
            <w:ind w:firstLine="360"/>
            <w:jc w:val="both"/>
            <w:rPr>
              <w:rFonts w:cstheme="minorHAnsi"/>
              <w:i/>
            </w:rPr>
          </w:pPr>
          <w:r w:rsidRPr="00EB48AA">
            <w:rPr>
              <w:rFonts w:cstheme="minorHAnsi"/>
              <w:i/>
            </w:rPr>
            <w:t xml:space="preserve"> Forma de organización jurídica [persona natural o personas jurídicas societarias] </w:t>
          </w:r>
        </w:p>
        <w:p w:rsidR="00EB48AA" w:rsidRPr="00EB48AA" w:rsidRDefault="00EB48AA" w:rsidP="00EB48AA">
          <w:pPr>
            <w:pStyle w:val="Sinespaciado"/>
            <w:ind w:left="360"/>
            <w:jc w:val="both"/>
            <w:rPr>
              <w:rFonts w:cstheme="minorHAnsi"/>
              <w:i/>
            </w:rPr>
          </w:pPr>
          <w:r w:rsidRPr="00EB48AA">
            <w:rPr>
              <w:rFonts w:cstheme="minorHAnsi"/>
              <w:i/>
            </w:rPr>
            <w:t xml:space="preserve"> Circunstancias socio económicas [recursos financieros, tecnológicos, estratos sociales y empresariales] </w:t>
          </w:r>
        </w:p>
        <w:p w:rsidR="00EB48AA" w:rsidRPr="00EB48AA" w:rsidRDefault="00EB48AA" w:rsidP="00EB48AA">
          <w:pPr>
            <w:pStyle w:val="Sinespaciado"/>
            <w:jc w:val="both"/>
            <w:rPr>
              <w:rFonts w:cstheme="minorHAnsi"/>
              <w:i/>
            </w:rPr>
          </w:pPr>
        </w:p>
        <w:p w:rsidR="00EB48AA" w:rsidRPr="00EB48AA" w:rsidRDefault="00EB48AA" w:rsidP="00EB48AA">
          <w:pPr>
            <w:pStyle w:val="Sinespaciado"/>
            <w:ind w:left="360"/>
            <w:jc w:val="both"/>
            <w:rPr>
              <w:rFonts w:cstheme="minorHAnsi"/>
              <w:i/>
            </w:rPr>
          </w:pPr>
          <w:r w:rsidRPr="00EB48AA">
            <w:rPr>
              <w:rFonts w:cstheme="minorHAnsi"/>
              <w:i/>
            </w:rPr>
            <w:lastRenderedPageBreak/>
            <w:t xml:space="preserve">El proyecto se limita a considerar los parámetros fijados en las disposiciones relacionadas en el Marco Legal, las cuales únicamente abarcan: </w:t>
          </w:r>
        </w:p>
        <w:p w:rsidR="00EB48AA" w:rsidRPr="00EB48AA" w:rsidRDefault="00EB48AA" w:rsidP="00EB48AA">
          <w:pPr>
            <w:pStyle w:val="Sinespaciado"/>
            <w:jc w:val="both"/>
            <w:rPr>
              <w:rFonts w:cstheme="minorHAnsi"/>
              <w:i/>
            </w:rPr>
          </w:pPr>
        </w:p>
        <w:p w:rsidR="00EB48AA" w:rsidRPr="00EB48AA" w:rsidRDefault="00EB48AA" w:rsidP="00EB48AA">
          <w:pPr>
            <w:pStyle w:val="Sinespaciado"/>
            <w:ind w:firstLine="360"/>
            <w:jc w:val="both"/>
            <w:rPr>
              <w:rFonts w:cstheme="minorHAnsi"/>
              <w:i/>
            </w:rPr>
          </w:pPr>
          <w:r w:rsidRPr="00EB48AA">
            <w:rPr>
              <w:rFonts w:cstheme="minorHAnsi"/>
              <w:i/>
            </w:rPr>
            <w:t xml:space="preserve"> Planta de personal [número de empleados] </w:t>
          </w:r>
        </w:p>
        <w:p w:rsidR="00EB48AA" w:rsidRPr="00EB48AA" w:rsidRDefault="00EB48AA" w:rsidP="00EB48AA">
          <w:pPr>
            <w:pStyle w:val="Sinespaciado"/>
            <w:ind w:firstLine="360"/>
            <w:jc w:val="both"/>
            <w:rPr>
              <w:rFonts w:cstheme="minorHAnsi"/>
              <w:i/>
            </w:rPr>
          </w:pPr>
          <w:r w:rsidRPr="00EB48AA">
            <w:rPr>
              <w:rFonts w:cstheme="minorHAnsi"/>
              <w:i/>
            </w:rPr>
            <w:t xml:space="preserve"> Volumen de activos [en unidades monetarias] </w:t>
          </w:r>
        </w:p>
        <w:p w:rsidR="00EB48AA" w:rsidRPr="00EB48AA" w:rsidRDefault="00EB48AA" w:rsidP="00EB48AA">
          <w:pPr>
            <w:pStyle w:val="Sinespaciado"/>
            <w:jc w:val="both"/>
            <w:rPr>
              <w:rFonts w:cstheme="minorHAnsi"/>
              <w:i/>
            </w:rPr>
          </w:pPr>
        </w:p>
        <w:p w:rsidR="00EB48AA" w:rsidRPr="00EB48AA" w:rsidRDefault="00EB48AA" w:rsidP="00EB48AA">
          <w:pPr>
            <w:pStyle w:val="Sinespaciado"/>
            <w:ind w:left="360"/>
            <w:jc w:val="both"/>
            <w:rPr>
              <w:rFonts w:cstheme="minorHAnsi"/>
              <w:i/>
            </w:rPr>
          </w:pPr>
          <w:r w:rsidRPr="00EB48AA">
            <w:rPr>
              <w:rFonts w:cstheme="minorHAnsi"/>
              <w:i/>
            </w:rPr>
            <w:t xml:space="preserve">Como se aprecia descartan en el Capítulo 1 “Alcance pretendido de este capítulo” tres [3] de los cinco parámetros fijados en la ley 1314, los cuales son de alta importancia y trascendencia para la estratificación e inclusión de entidades en el proyecto. </w:t>
          </w:r>
        </w:p>
        <w:p w:rsidR="00606BBF" w:rsidRDefault="00EB48AA" w:rsidP="00EB48AA">
          <w:pPr>
            <w:autoSpaceDE w:val="0"/>
            <w:autoSpaceDN w:val="0"/>
            <w:adjustRightInd w:val="0"/>
            <w:ind w:left="360"/>
            <w:jc w:val="both"/>
            <w:rPr>
              <w:rFonts w:asciiTheme="minorHAnsi" w:hAnsiTheme="minorHAnsi" w:cstheme="minorHAnsi"/>
              <w:i/>
              <w:sz w:val="22"/>
              <w:szCs w:val="22"/>
            </w:rPr>
          </w:pPr>
          <w:r w:rsidRPr="00EB48AA">
            <w:rPr>
              <w:rFonts w:asciiTheme="minorHAnsi" w:hAnsiTheme="minorHAnsi" w:cstheme="minorHAnsi"/>
              <w:i/>
              <w:sz w:val="22"/>
              <w:szCs w:val="22"/>
            </w:rPr>
            <w:t>Conceptuamos que el hecho de que ninguna de las normas relacionadas los incluya, no es óbice para considerarlas cuando están consideradas por mandato legal</w:t>
          </w:r>
          <w:r>
            <w:rPr>
              <w:rStyle w:val="Refdenotaalpie"/>
              <w:rFonts w:asciiTheme="minorHAnsi" w:hAnsiTheme="minorHAnsi" w:cstheme="minorHAnsi"/>
              <w:i/>
              <w:sz w:val="22"/>
              <w:szCs w:val="22"/>
            </w:rPr>
            <w:footnoteReference w:id="48"/>
          </w:r>
          <w:r>
            <w:rPr>
              <w:rFonts w:asciiTheme="minorHAnsi" w:hAnsiTheme="minorHAnsi" w:cstheme="minorHAnsi"/>
              <w:i/>
              <w:sz w:val="22"/>
              <w:szCs w:val="22"/>
            </w:rPr>
            <w:t>…”</w:t>
          </w:r>
        </w:p>
        <w:p w:rsidR="00D94B5B" w:rsidRDefault="00D94B5B" w:rsidP="008E28C4">
          <w:pPr>
            <w:autoSpaceDE w:val="0"/>
            <w:autoSpaceDN w:val="0"/>
            <w:adjustRightInd w:val="0"/>
            <w:jc w:val="both"/>
            <w:rPr>
              <w:rFonts w:asciiTheme="minorHAnsi" w:hAnsiTheme="minorHAnsi" w:cstheme="minorHAnsi"/>
              <w:sz w:val="22"/>
              <w:szCs w:val="22"/>
            </w:rPr>
          </w:pPr>
        </w:p>
        <w:p w:rsidR="00D94B5B" w:rsidRDefault="00D94B5B" w:rsidP="004A4A2A">
          <w:pPr>
            <w:pStyle w:val="Sinespaciado"/>
            <w:ind w:left="360"/>
            <w:jc w:val="both"/>
          </w:pPr>
          <w:r>
            <w:t xml:space="preserve">Los miembros del CTCP, </w:t>
          </w:r>
          <w:r w:rsidR="008E28C4">
            <w:t>después de analizar los anteriores comentarios</w:t>
          </w:r>
          <w:r>
            <w:t xml:space="preserve">, </w:t>
          </w:r>
          <w:r w:rsidR="008E28C4">
            <w:t>concluyeron</w:t>
          </w:r>
          <w:r>
            <w:t xml:space="preserve"> que no </w:t>
          </w:r>
          <w:r w:rsidR="0088626A">
            <w:t xml:space="preserve">hay </w:t>
          </w:r>
          <w:r>
            <w:t xml:space="preserve">necesidad de </w:t>
          </w:r>
          <w:r w:rsidR="008E28C4">
            <w:t>crear un</w:t>
          </w:r>
          <w:r>
            <w:t>a definición</w:t>
          </w:r>
          <w:r w:rsidR="008E28C4">
            <w:t xml:space="preserve"> de microempresa ni </w:t>
          </w:r>
          <w:r>
            <w:t xml:space="preserve">los parámetros para </w:t>
          </w:r>
          <w:r w:rsidR="008E28C4">
            <w:t xml:space="preserve">clasificarlas, por cuanto el Gobierno Nacional ya lo definió en la </w:t>
          </w:r>
          <w:r w:rsidR="00C87D4F">
            <w:t>Ley</w:t>
          </w:r>
          <w:r w:rsidR="008E28C4">
            <w:t xml:space="preserve"> 590 de 2000 y demás normas que la han modificado o adicionado. </w:t>
          </w:r>
        </w:p>
        <w:p w:rsidR="008E28C4" w:rsidRDefault="008E28C4" w:rsidP="004A4A2A">
          <w:pPr>
            <w:pStyle w:val="Sinespaciado"/>
            <w:jc w:val="both"/>
          </w:pPr>
        </w:p>
        <w:p w:rsidR="008E28C4" w:rsidRDefault="008E28C4" w:rsidP="004A4A2A">
          <w:pPr>
            <w:pStyle w:val="Sinespaciado"/>
            <w:ind w:left="360"/>
            <w:jc w:val="both"/>
          </w:pPr>
          <w:r>
            <w:t xml:space="preserve">La </w:t>
          </w:r>
          <w:r w:rsidR="00C87D4F">
            <w:t>Ley</w:t>
          </w:r>
          <w:r>
            <w:t xml:space="preserve"> 1314 en su artículo 2° señala que: “…En desarrollo de esta </w:t>
          </w:r>
          <w:r w:rsidR="00C87D4F">
            <w:t>Ley</w:t>
          </w:r>
          <w:r>
            <w:t xml:space="preserve"> y en atención al volumen de sus activos, de sus ingresos, al numero de sus empleados, a su forma de organización jurídica </w:t>
          </w:r>
          <w:r w:rsidRPr="00D94B5B">
            <w:rPr>
              <w:u w:val="single"/>
            </w:rPr>
            <w:t>o</w:t>
          </w:r>
          <w:r>
            <w:t xml:space="preserve"> de sus circunstancias socio-económicas, el Gobierno autorizará de manera general que ciertos obligados lleven contabilidad simplificada…” (Subrayado fuera de texto).</w:t>
          </w:r>
        </w:p>
        <w:p w:rsidR="008E28C4" w:rsidRDefault="008E28C4" w:rsidP="004A4A2A">
          <w:pPr>
            <w:pStyle w:val="Sinespaciado"/>
            <w:jc w:val="both"/>
          </w:pPr>
        </w:p>
        <w:p w:rsidR="008E28C4" w:rsidRDefault="008E28C4" w:rsidP="004A4A2A">
          <w:pPr>
            <w:pStyle w:val="Sinespaciado"/>
            <w:ind w:left="360"/>
            <w:jc w:val="both"/>
            <w:rPr>
              <w:color w:val="000000"/>
            </w:rPr>
          </w:pPr>
          <w:r>
            <w:t xml:space="preserve">En razón a lo anterior, el CTCP considera que no es necesario tener en cuenta la totalidad de los parámetros citados en el articulo 2°, dado que dentro de </w:t>
          </w:r>
          <w:r w:rsidR="00CE7C0A">
            <w:t xml:space="preserve">la </w:t>
          </w:r>
          <w:r>
            <w:t>literalidad</w:t>
          </w:r>
          <w:r w:rsidR="00CE7C0A">
            <w:t xml:space="preserve"> del articulo</w:t>
          </w:r>
          <w:r>
            <w:t xml:space="preserve"> </w:t>
          </w:r>
          <w:r w:rsidR="0091667C">
            <w:t xml:space="preserve">se </w:t>
          </w:r>
          <w:r w:rsidR="00CE7C0A">
            <w:t>encuentra la conjunción disyuntiva “o”, definida de la siguiente forma</w:t>
          </w:r>
          <w:r w:rsidR="00CE7C0A">
            <w:rPr>
              <w:rStyle w:val="Refdenotaalpie"/>
              <w:rFonts w:cstheme="minorHAnsi"/>
            </w:rPr>
            <w:footnoteReference w:id="49"/>
          </w:r>
          <w:r w:rsidR="00CE7C0A">
            <w:t>: “</w:t>
          </w:r>
          <w:r w:rsidR="00CE7C0A" w:rsidRPr="00CE7C0A">
            <w:rPr>
              <w:rStyle w:val="b1"/>
              <w:rFonts w:eastAsia="Arial Unicode MS" w:cstheme="minorHAnsi"/>
              <w:i/>
            </w:rPr>
            <w:t>Denota diferencia, separación o alternativa entre dos o más personas, cosas o ideas.</w:t>
          </w:r>
          <w:r w:rsidR="00CE7C0A">
            <w:rPr>
              <w:rStyle w:val="b1"/>
              <w:rFonts w:eastAsia="Arial Unicode MS" w:cstheme="minorHAnsi"/>
              <w:i/>
            </w:rPr>
            <w:t>”</w:t>
          </w:r>
          <w:r w:rsidR="00CE7C0A" w:rsidRPr="00CE7C0A">
            <w:rPr>
              <w:i/>
            </w:rPr>
            <w:t xml:space="preserve"> </w:t>
          </w:r>
          <w:r w:rsidR="00CE7C0A">
            <w:rPr>
              <w:i/>
            </w:rPr>
            <w:t xml:space="preserve">. </w:t>
          </w:r>
          <w:r w:rsidR="00CE7C0A">
            <w:t xml:space="preserve">Obrando en consecuencia, el CTCP decidió ser coherente con la legislación vigente y tomar como </w:t>
          </w:r>
          <w:r w:rsidR="000E7CE8">
            <w:t>parámetros los mismos utilizados en</w:t>
          </w:r>
          <w:r w:rsidR="000E7CE8" w:rsidRPr="00606BBF">
            <w:rPr>
              <w:color w:val="000000"/>
            </w:rPr>
            <w:t xml:space="preserve"> la </w:t>
          </w:r>
          <w:r w:rsidR="00C87D4F">
            <w:rPr>
              <w:color w:val="000000"/>
            </w:rPr>
            <w:t>Ley</w:t>
          </w:r>
          <w:r w:rsidR="000E7CE8" w:rsidRPr="00606BBF">
            <w:rPr>
              <w:color w:val="000000"/>
            </w:rPr>
            <w:t xml:space="preserve"> 590 de julio de 2000, </w:t>
          </w:r>
          <w:r w:rsidR="00C87D4F">
            <w:rPr>
              <w:color w:val="000000"/>
            </w:rPr>
            <w:t>Ley</w:t>
          </w:r>
          <w:r w:rsidR="000E7CE8" w:rsidRPr="00606BBF">
            <w:rPr>
              <w:color w:val="000000"/>
            </w:rPr>
            <w:t xml:space="preserve"> 905 de 2004, </w:t>
          </w:r>
          <w:r w:rsidR="00C87D4F">
            <w:rPr>
              <w:color w:val="000000"/>
            </w:rPr>
            <w:t>Ley</w:t>
          </w:r>
          <w:r w:rsidR="000E7CE8" w:rsidRPr="00606BBF">
            <w:rPr>
              <w:color w:val="000000"/>
            </w:rPr>
            <w:t xml:space="preserve"> 1151 de 2007, Decreto 1878 de 2008, </w:t>
          </w:r>
          <w:r w:rsidR="00C87D4F">
            <w:rPr>
              <w:color w:val="000000"/>
            </w:rPr>
            <w:t>Ley</w:t>
          </w:r>
          <w:r w:rsidR="000E7CE8" w:rsidRPr="00606BBF">
            <w:rPr>
              <w:color w:val="000000"/>
            </w:rPr>
            <w:t xml:space="preserve"> 1429 de 2010 y </w:t>
          </w:r>
          <w:r w:rsidR="00C87D4F">
            <w:rPr>
              <w:color w:val="000000"/>
            </w:rPr>
            <w:t>Ley</w:t>
          </w:r>
          <w:r w:rsidR="000E7CE8" w:rsidRPr="00606BBF">
            <w:rPr>
              <w:color w:val="000000"/>
            </w:rPr>
            <w:t xml:space="preserve"> 1450 de 2011.</w:t>
          </w:r>
        </w:p>
        <w:p w:rsidR="000E7CE8" w:rsidRDefault="000E7CE8" w:rsidP="000E7CE8">
          <w:pPr>
            <w:autoSpaceDE w:val="0"/>
            <w:autoSpaceDN w:val="0"/>
            <w:adjustRightInd w:val="0"/>
            <w:jc w:val="both"/>
            <w:rPr>
              <w:rFonts w:asciiTheme="minorHAnsi" w:hAnsiTheme="minorHAnsi" w:cstheme="minorHAnsi"/>
              <w:color w:val="000000"/>
              <w:sz w:val="22"/>
              <w:szCs w:val="22"/>
            </w:rPr>
          </w:pPr>
        </w:p>
        <w:p w:rsidR="000E7CE8" w:rsidRDefault="000E7CE8" w:rsidP="000E7CE8">
          <w:pPr>
            <w:autoSpaceDE w:val="0"/>
            <w:autoSpaceDN w:val="0"/>
            <w:adjustRightInd w:val="0"/>
            <w:jc w:val="both"/>
            <w:rPr>
              <w:rFonts w:asciiTheme="minorHAnsi" w:hAnsiTheme="minorHAnsi" w:cstheme="minorHAnsi"/>
              <w:b/>
              <w:color w:val="000000"/>
              <w:sz w:val="28"/>
              <w:szCs w:val="28"/>
            </w:rPr>
          </w:pPr>
          <w:r w:rsidRPr="000E7CE8">
            <w:rPr>
              <w:rFonts w:asciiTheme="minorHAnsi" w:hAnsiTheme="minorHAnsi" w:cstheme="minorHAnsi"/>
              <w:b/>
              <w:color w:val="000000"/>
              <w:sz w:val="28"/>
              <w:szCs w:val="28"/>
            </w:rPr>
            <w:t>Descripción de microempresas</w:t>
          </w:r>
          <w:r>
            <w:rPr>
              <w:rFonts w:asciiTheme="minorHAnsi" w:hAnsiTheme="minorHAnsi" w:cstheme="minorHAnsi"/>
              <w:b/>
              <w:color w:val="000000"/>
              <w:sz w:val="28"/>
              <w:szCs w:val="28"/>
            </w:rPr>
            <w:t xml:space="preserve"> </w:t>
          </w:r>
        </w:p>
        <w:p w:rsidR="00EA7091" w:rsidRDefault="00EA7091" w:rsidP="000E7CE8">
          <w:pPr>
            <w:autoSpaceDE w:val="0"/>
            <w:autoSpaceDN w:val="0"/>
            <w:adjustRightInd w:val="0"/>
            <w:jc w:val="both"/>
            <w:rPr>
              <w:rFonts w:asciiTheme="minorHAnsi" w:hAnsiTheme="minorHAnsi" w:cstheme="minorHAnsi"/>
              <w:b/>
              <w:color w:val="000000"/>
              <w:sz w:val="28"/>
              <w:szCs w:val="28"/>
            </w:rPr>
          </w:pPr>
        </w:p>
        <w:p w:rsidR="000E7CE8" w:rsidRPr="00EA7091" w:rsidRDefault="003E73FF" w:rsidP="005C6C92">
          <w:pPr>
            <w:pStyle w:val="Prrafodelista"/>
            <w:numPr>
              <w:ilvl w:val="0"/>
              <w:numId w:val="2"/>
            </w:num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El numeral 1.2 d</w:t>
          </w:r>
          <w:r w:rsidR="000D0E55" w:rsidRPr="00EA7091">
            <w:rPr>
              <w:rFonts w:asciiTheme="minorHAnsi" w:hAnsiTheme="minorHAnsi" w:cstheme="minorHAnsi"/>
              <w:color w:val="000000"/>
              <w:sz w:val="22"/>
              <w:szCs w:val="22"/>
            </w:rPr>
            <w:t>el proyecto de</w:t>
          </w:r>
          <w:r>
            <w:rPr>
              <w:rFonts w:asciiTheme="minorHAnsi" w:hAnsiTheme="minorHAnsi" w:cstheme="minorHAnsi"/>
              <w:color w:val="000000"/>
              <w:sz w:val="22"/>
              <w:szCs w:val="22"/>
            </w:rPr>
            <w:t xml:space="preserve"> norma de información financi</w:t>
          </w:r>
          <w:r w:rsidR="004941A6">
            <w:rPr>
              <w:rFonts w:asciiTheme="minorHAnsi" w:hAnsiTheme="minorHAnsi" w:cstheme="minorHAnsi"/>
              <w:color w:val="000000"/>
              <w:sz w:val="22"/>
              <w:szCs w:val="22"/>
            </w:rPr>
            <w:t>e</w:t>
          </w:r>
          <w:r>
            <w:rPr>
              <w:rFonts w:asciiTheme="minorHAnsi" w:hAnsiTheme="minorHAnsi" w:cstheme="minorHAnsi"/>
              <w:color w:val="000000"/>
              <w:sz w:val="22"/>
              <w:szCs w:val="22"/>
            </w:rPr>
            <w:t>ra</w:t>
          </w:r>
          <w:r w:rsidR="000D0E55" w:rsidRPr="00EA7091">
            <w:rPr>
              <w:rFonts w:asciiTheme="minorHAnsi" w:hAnsiTheme="minorHAnsi" w:cstheme="minorHAnsi"/>
              <w:color w:val="000000"/>
              <w:sz w:val="22"/>
              <w:szCs w:val="22"/>
            </w:rPr>
            <w:t xml:space="preserve"> para </w:t>
          </w:r>
          <w:r w:rsidR="004941A6">
            <w:rPr>
              <w:rFonts w:asciiTheme="minorHAnsi" w:hAnsiTheme="minorHAnsi" w:cstheme="minorHAnsi"/>
              <w:color w:val="000000"/>
              <w:sz w:val="22"/>
              <w:szCs w:val="22"/>
            </w:rPr>
            <w:t xml:space="preserve"> las </w:t>
          </w:r>
          <w:r w:rsidR="000D0E55" w:rsidRPr="00EA7091">
            <w:rPr>
              <w:rFonts w:asciiTheme="minorHAnsi" w:hAnsiTheme="minorHAnsi" w:cstheme="minorHAnsi"/>
              <w:color w:val="000000"/>
              <w:sz w:val="22"/>
              <w:szCs w:val="22"/>
            </w:rPr>
            <w:t>microempresas  establece que</w:t>
          </w:r>
          <w:r>
            <w:rPr>
              <w:rFonts w:asciiTheme="minorHAnsi" w:hAnsiTheme="minorHAnsi" w:cstheme="minorHAnsi"/>
              <w:color w:val="000000"/>
              <w:sz w:val="22"/>
              <w:szCs w:val="22"/>
            </w:rPr>
            <w:t>: “…</w:t>
          </w:r>
          <w:r w:rsidR="000D0E55" w:rsidRPr="00EA7091">
            <w:rPr>
              <w:rFonts w:asciiTheme="minorHAnsi" w:hAnsiTheme="minorHAnsi" w:cstheme="minorHAnsi"/>
              <w:color w:val="000000"/>
              <w:sz w:val="22"/>
              <w:szCs w:val="22"/>
            </w:rPr>
            <w:t xml:space="preserve"> se considera microempresa si: </w:t>
          </w:r>
        </w:p>
        <w:p w:rsidR="00EA7091" w:rsidRPr="00EA7091" w:rsidRDefault="00EA7091" w:rsidP="00EA7091">
          <w:pPr>
            <w:autoSpaceDE w:val="0"/>
            <w:autoSpaceDN w:val="0"/>
            <w:adjustRightInd w:val="0"/>
            <w:jc w:val="both"/>
            <w:rPr>
              <w:rFonts w:asciiTheme="minorHAnsi" w:hAnsiTheme="minorHAnsi" w:cstheme="minorHAnsi"/>
              <w:color w:val="000000"/>
              <w:sz w:val="22"/>
              <w:szCs w:val="22"/>
            </w:rPr>
          </w:pPr>
        </w:p>
        <w:p w:rsidR="00FB7162" w:rsidRPr="00FB7162" w:rsidRDefault="003E73FF" w:rsidP="00EA7091">
          <w:pPr>
            <w:autoSpaceDE w:val="0"/>
            <w:autoSpaceDN w:val="0"/>
            <w:adjustRightInd w:val="0"/>
            <w:ind w:firstLine="708"/>
            <w:jc w:val="both"/>
            <w:rPr>
              <w:rFonts w:asciiTheme="minorHAnsi" w:hAnsiTheme="minorHAnsi" w:cstheme="minorHAnsi"/>
              <w:color w:val="000000"/>
              <w:sz w:val="22"/>
              <w:szCs w:val="22"/>
            </w:rPr>
          </w:pPr>
          <w:r>
            <w:rPr>
              <w:rFonts w:asciiTheme="minorHAnsi" w:hAnsiTheme="minorHAnsi" w:cstheme="minorHAnsi"/>
              <w:color w:val="000000"/>
              <w:sz w:val="22"/>
              <w:szCs w:val="22"/>
            </w:rPr>
            <w:t>(a) Tiene</w:t>
          </w:r>
          <w:r w:rsidR="00FB7162" w:rsidRPr="00FB7162">
            <w:rPr>
              <w:rFonts w:asciiTheme="minorHAnsi" w:hAnsiTheme="minorHAnsi" w:cstheme="minorHAnsi"/>
              <w:color w:val="000000"/>
              <w:sz w:val="22"/>
              <w:szCs w:val="22"/>
            </w:rPr>
            <w:t xml:space="preserve"> una planta de personal no superior a diez (10) trabajadores, y</w:t>
          </w:r>
        </w:p>
        <w:p w:rsidR="00FB7162" w:rsidRPr="00FB7162" w:rsidRDefault="00FB7162" w:rsidP="00FB7162">
          <w:pPr>
            <w:autoSpaceDE w:val="0"/>
            <w:autoSpaceDN w:val="0"/>
            <w:adjustRightInd w:val="0"/>
            <w:jc w:val="both"/>
            <w:rPr>
              <w:rFonts w:asciiTheme="minorHAnsi" w:hAnsiTheme="minorHAnsi" w:cstheme="minorHAnsi"/>
              <w:color w:val="000000"/>
              <w:sz w:val="22"/>
              <w:szCs w:val="22"/>
            </w:rPr>
          </w:pPr>
        </w:p>
        <w:p w:rsidR="00FB7162" w:rsidRPr="00FB7162" w:rsidRDefault="003E73FF" w:rsidP="00EA7091">
          <w:pPr>
            <w:autoSpaceDE w:val="0"/>
            <w:autoSpaceDN w:val="0"/>
            <w:adjustRightInd w:val="0"/>
            <w:ind w:left="708"/>
            <w:jc w:val="both"/>
            <w:rPr>
              <w:rFonts w:asciiTheme="minorHAnsi" w:hAnsiTheme="minorHAnsi" w:cstheme="minorHAnsi"/>
              <w:color w:val="000000"/>
              <w:sz w:val="22"/>
              <w:szCs w:val="22"/>
            </w:rPr>
          </w:pPr>
          <w:r>
            <w:rPr>
              <w:rFonts w:asciiTheme="minorHAnsi" w:hAnsiTheme="minorHAnsi" w:cstheme="minorHAnsi"/>
              <w:color w:val="000000"/>
              <w:sz w:val="22"/>
              <w:szCs w:val="22"/>
            </w:rPr>
            <w:t>(b) Posee</w:t>
          </w:r>
          <w:r w:rsidR="00FB7162" w:rsidRPr="00FB7162">
            <w:rPr>
              <w:rFonts w:asciiTheme="minorHAnsi" w:hAnsiTheme="minorHAnsi" w:cstheme="minorHAnsi"/>
              <w:color w:val="000000"/>
              <w:sz w:val="22"/>
              <w:szCs w:val="22"/>
            </w:rPr>
            <w:t xml:space="preserve"> activos totales por valor inferior a quinientos (500) salarios mínimos mensuales legales vigentes</w:t>
          </w:r>
          <w:r>
            <w:rPr>
              <w:rFonts w:asciiTheme="minorHAnsi" w:hAnsiTheme="minorHAnsi" w:cstheme="minorHAnsi"/>
              <w:color w:val="000000"/>
              <w:sz w:val="22"/>
              <w:szCs w:val="22"/>
            </w:rPr>
            <w:t>…”</w:t>
          </w:r>
        </w:p>
        <w:p w:rsidR="00FB7162" w:rsidRPr="00FB7162" w:rsidRDefault="00FB7162" w:rsidP="00FB7162">
          <w:pPr>
            <w:autoSpaceDE w:val="0"/>
            <w:autoSpaceDN w:val="0"/>
            <w:adjustRightInd w:val="0"/>
            <w:jc w:val="both"/>
            <w:rPr>
              <w:rFonts w:asciiTheme="minorHAnsi" w:hAnsiTheme="minorHAnsi" w:cstheme="minorHAnsi"/>
              <w:color w:val="000000"/>
              <w:sz w:val="22"/>
              <w:szCs w:val="22"/>
            </w:rPr>
          </w:pPr>
        </w:p>
        <w:p w:rsidR="00FB7162" w:rsidRPr="00FB7162" w:rsidRDefault="00FB7162" w:rsidP="00FB7162">
          <w:pPr>
            <w:autoSpaceDE w:val="0"/>
            <w:autoSpaceDN w:val="0"/>
            <w:adjustRightInd w:val="0"/>
            <w:ind w:left="360"/>
            <w:jc w:val="both"/>
            <w:rPr>
              <w:rFonts w:asciiTheme="minorHAnsi" w:hAnsiTheme="minorHAnsi" w:cstheme="minorHAnsi"/>
              <w:color w:val="000000"/>
              <w:sz w:val="22"/>
              <w:szCs w:val="22"/>
            </w:rPr>
          </w:pPr>
          <w:r w:rsidRPr="00FB7162">
            <w:rPr>
              <w:rFonts w:asciiTheme="minorHAnsi" w:hAnsiTheme="minorHAnsi" w:cstheme="minorHAnsi"/>
              <w:color w:val="000000"/>
              <w:sz w:val="22"/>
              <w:szCs w:val="22"/>
            </w:rPr>
            <w:t xml:space="preserve">En el parágrafo 1° del articulo 2° de la </w:t>
          </w:r>
          <w:r w:rsidR="00C87D4F">
            <w:rPr>
              <w:rFonts w:asciiTheme="minorHAnsi" w:hAnsiTheme="minorHAnsi" w:cstheme="minorHAnsi"/>
              <w:color w:val="000000"/>
              <w:sz w:val="22"/>
              <w:szCs w:val="22"/>
            </w:rPr>
            <w:t>Ley</w:t>
          </w:r>
          <w:r w:rsidR="00BF7D46">
            <w:rPr>
              <w:rFonts w:asciiTheme="minorHAnsi" w:hAnsiTheme="minorHAnsi" w:cstheme="minorHAnsi"/>
              <w:color w:val="000000"/>
              <w:sz w:val="22"/>
              <w:szCs w:val="22"/>
            </w:rPr>
            <w:t xml:space="preserve"> 1314</w:t>
          </w:r>
          <w:r w:rsidRPr="00FB7162">
            <w:rPr>
              <w:rFonts w:asciiTheme="minorHAnsi" w:hAnsiTheme="minorHAnsi" w:cstheme="minorHAnsi"/>
              <w:color w:val="000000"/>
              <w:sz w:val="22"/>
              <w:szCs w:val="22"/>
            </w:rPr>
            <w:t xml:space="preserve">, se establece que para la clasificación de aquellas entidades que presenten combinación de parámetros de planta de personal y activos totales diferentes a los indicados, el factor determinante para dicho efecto, será el de los activos totales. </w:t>
          </w:r>
        </w:p>
        <w:p w:rsidR="00FB7162" w:rsidRDefault="00FB7162" w:rsidP="000E7CE8">
          <w:pPr>
            <w:autoSpaceDE w:val="0"/>
            <w:autoSpaceDN w:val="0"/>
            <w:adjustRightInd w:val="0"/>
            <w:jc w:val="both"/>
            <w:rPr>
              <w:rFonts w:asciiTheme="minorHAnsi" w:hAnsiTheme="minorHAnsi" w:cstheme="minorHAnsi"/>
              <w:color w:val="000000"/>
              <w:sz w:val="22"/>
              <w:szCs w:val="22"/>
            </w:rPr>
          </w:pPr>
        </w:p>
        <w:p w:rsidR="00FB7162" w:rsidRDefault="00FB7162" w:rsidP="000E7CE8">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Sobre este asunto se recibieron los siguientes comentarios:</w:t>
          </w:r>
        </w:p>
        <w:p w:rsidR="00FB7162" w:rsidRPr="00FB7162" w:rsidRDefault="00FB7162" w:rsidP="00FB7162">
          <w:pPr>
            <w:autoSpaceDE w:val="0"/>
            <w:autoSpaceDN w:val="0"/>
            <w:adjustRightInd w:val="0"/>
            <w:jc w:val="both"/>
            <w:rPr>
              <w:rFonts w:asciiTheme="minorHAnsi" w:hAnsiTheme="minorHAnsi" w:cstheme="minorHAnsi"/>
              <w:b/>
              <w:sz w:val="22"/>
              <w:szCs w:val="22"/>
            </w:rPr>
          </w:pPr>
        </w:p>
        <w:p w:rsidR="00FB7162" w:rsidRPr="00FB7162" w:rsidRDefault="00FB7162" w:rsidP="005C6C92">
          <w:pPr>
            <w:pStyle w:val="Sinespaciado"/>
            <w:numPr>
              <w:ilvl w:val="0"/>
              <w:numId w:val="2"/>
            </w:numPr>
            <w:jc w:val="both"/>
            <w:rPr>
              <w:rFonts w:cstheme="minorHAnsi"/>
              <w:i/>
            </w:rPr>
          </w:pPr>
          <w:r>
            <w:rPr>
              <w:rFonts w:cstheme="minorHAnsi"/>
              <w:i/>
            </w:rPr>
            <w:t>“…</w:t>
          </w:r>
          <w:r w:rsidRPr="00FB7162">
            <w:rPr>
              <w:rFonts w:cstheme="minorHAnsi"/>
              <w:i/>
            </w:rPr>
            <w:t>En relación con el alcance, la propuesta genera confusión con respecto al documento “Propuesta de modificación a la conformación de los grupos de entidades para aplicación de NIIF (IFRS)” del 15 de diciembre de 2011, ya que en el párrafo 1.2 indica que el factor determinante para aplicar la contabilidad simplificada (Grupo 3), serán los activos totales (menor a 500 SMMLV) y el párrafo 27 del documento citado anteriormente indica que aquellas pequeñas y microempresas con ingresos iguales o superiores 15.000 SMMLV en el año anterior, clasificarán al Grupo 2 - NIIF para Pymes, por tanto se debe aclarar la  situación en la propuesta de contabilidad simplificada.</w:t>
          </w:r>
        </w:p>
        <w:p w:rsidR="00FB7162" w:rsidRPr="00FB7162" w:rsidRDefault="00FB7162" w:rsidP="00FB7162">
          <w:pPr>
            <w:pStyle w:val="Sinespaciado"/>
            <w:jc w:val="both"/>
            <w:rPr>
              <w:rFonts w:cstheme="minorHAnsi"/>
              <w:i/>
            </w:rPr>
          </w:pPr>
        </w:p>
        <w:p w:rsidR="00FB7162" w:rsidRPr="00FB7162" w:rsidRDefault="00FB7162" w:rsidP="00EA7091">
          <w:pPr>
            <w:pStyle w:val="Sinespaciado"/>
            <w:ind w:left="360"/>
            <w:jc w:val="both"/>
            <w:rPr>
              <w:rFonts w:cstheme="minorHAnsi"/>
              <w:i/>
            </w:rPr>
          </w:pPr>
          <w:r w:rsidRPr="00FB7162">
            <w:rPr>
              <w:rFonts w:cstheme="minorHAnsi"/>
              <w:i/>
            </w:rPr>
            <w:t>No está clara la aplicación específica para entidades sin ánimo de lucro y otros sectores específicos como las cooperativas</w:t>
          </w:r>
          <w:r>
            <w:rPr>
              <w:rStyle w:val="Refdenotaalpie"/>
              <w:rFonts w:cstheme="minorHAnsi"/>
              <w:i/>
            </w:rPr>
            <w:footnoteReference w:id="50"/>
          </w:r>
          <w:r>
            <w:rPr>
              <w:rFonts w:cstheme="minorHAnsi"/>
              <w:i/>
            </w:rPr>
            <w:t>…”</w:t>
          </w:r>
        </w:p>
        <w:p w:rsidR="00FB7162" w:rsidRPr="00FB7162" w:rsidRDefault="00FB7162" w:rsidP="00FB7162">
          <w:pPr>
            <w:autoSpaceDE w:val="0"/>
            <w:autoSpaceDN w:val="0"/>
            <w:adjustRightInd w:val="0"/>
            <w:jc w:val="both"/>
            <w:rPr>
              <w:rFonts w:asciiTheme="minorHAnsi" w:hAnsiTheme="minorHAnsi" w:cstheme="minorHAnsi"/>
              <w:b/>
              <w:bCs/>
              <w:color w:val="000000"/>
              <w:sz w:val="22"/>
              <w:szCs w:val="22"/>
            </w:rPr>
          </w:pPr>
        </w:p>
        <w:p w:rsidR="00FB7162" w:rsidRPr="00EA7091" w:rsidRDefault="00FB7162" w:rsidP="005C6C92">
          <w:pPr>
            <w:pStyle w:val="Prrafodelista"/>
            <w:numPr>
              <w:ilvl w:val="0"/>
              <w:numId w:val="2"/>
            </w:numPr>
            <w:autoSpaceDE w:val="0"/>
            <w:autoSpaceDN w:val="0"/>
            <w:adjustRightInd w:val="0"/>
            <w:jc w:val="both"/>
            <w:rPr>
              <w:rFonts w:asciiTheme="minorHAnsi" w:hAnsiTheme="minorHAnsi" w:cstheme="minorHAnsi"/>
              <w:color w:val="000000"/>
              <w:sz w:val="22"/>
              <w:szCs w:val="22"/>
            </w:rPr>
          </w:pPr>
          <w:r w:rsidRPr="00EA7091">
            <w:rPr>
              <w:rFonts w:asciiTheme="minorHAnsi" w:hAnsiTheme="minorHAnsi" w:cstheme="minorHAnsi"/>
              <w:i/>
              <w:sz w:val="22"/>
              <w:szCs w:val="22"/>
            </w:rPr>
            <w:t>“…Consideramos que la definición de Microempresa propuesta es valida y es representativa y refleja la realidad empresarial Colombiana y en nuestro análisis, no amerita modificaciones adicionales</w:t>
          </w:r>
          <w:r>
            <w:rPr>
              <w:rStyle w:val="Refdenotaalpie"/>
              <w:rFonts w:asciiTheme="minorHAnsi" w:hAnsiTheme="minorHAnsi" w:cstheme="minorHAnsi"/>
              <w:i/>
              <w:sz w:val="22"/>
              <w:szCs w:val="22"/>
            </w:rPr>
            <w:footnoteReference w:id="51"/>
          </w:r>
          <w:r w:rsidR="00EA7091" w:rsidRPr="00EA7091">
            <w:rPr>
              <w:rFonts w:asciiTheme="minorHAnsi" w:hAnsiTheme="minorHAnsi" w:cstheme="minorHAnsi"/>
              <w:i/>
              <w:sz w:val="22"/>
              <w:szCs w:val="22"/>
            </w:rPr>
            <w:t>…”</w:t>
          </w:r>
        </w:p>
        <w:p w:rsidR="00EA7091" w:rsidRDefault="00EA7091" w:rsidP="00EA7091">
          <w:pPr>
            <w:pStyle w:val="Prrafodelista"/>
            <w:autoSpaceDE w:val="0"/>
            <w:autoSpaceDN w:val="0"/>
            <w:adjustRightInd w:val="0"/>
            <w:ind w:left="360"/>
            <w:jc w:val="both"/>
            <w:rPr>
              <w:rFonts w:asciiTheme="minorHAnsi" w:hAnsiTheme="minorHAnsi" w:cstheme="minorHAnsi"/>
              <w:sz w:val="22"/>
              <w:szCs w:val="22"/>
            </w:rPr>
          </w:pPr>
        </w:p>
        <w:p w:rsidR="00EA7091" w:rsidRDefault="003E73FF" w:rsidP="00EA7091">
          <w:pPr>
            <w:pStyle w:val="Prrafodelista"/>
            <w:autoSpaceDE w:val="0"/>
            <w:autoSpaceDN w:val="0"/>
            <w:adjustRightInd w:val="0"/>
            <w:ind w:left="360"/>
            <w:jc w:val="both"/>
            <w:rPr>
              <w:rFonts w:asciiTheme="minorHAnsi" w:hAnsiTheme="minorHAnsi" w:cstheme="minorHAnsi"/>
              <w:sz w:val="22"/>
              <w:szCs w:val="22"/>
            </w:rPr>
          </w:pPr>
          <w:r>
            <w:rPr>
              <w:rFonts w:asciiTheme="minorHAnsi" w:hAnsiTheme="minorHAnsi" w:cstheme="minorHAnsi"/>
              <w:sz w:val="22"/>
              <w:szCs w:val="22"/>
            </w:rPr>
            <w:t>El CTCP, después de</w:t>
          </w:r>
          <w:r w:rsidR="009C4913">
            <w:rPr>
              <w:rFonts w:asciiTheme="minorHAnsi" w:hAnsiTheme="minorHAnsi" w:cstheme="minorHAnsi"/>
              <w:sz w:val="22"/>
              <w:szCs w:val="22"/>
            </w:rPr>
            <w:t xml:space="preserve"> analizar los comentarios recibidos sobre este tema en particular, reafirma lo expuesto en párrafos anteriores en el sentido de acoger</w:t>
          </w:r>
          <w:r w:rsidR="00BF7D46">
            <w:rPr>
              <w:rFonts w:asciiTheme="minorHAnsi" w:hAnsiTheme="minorHAnsi" w:cstheme="minorHAnsi"/>
              <w:sz w:val="22"/>
              <w:szCs w:val="22"/>
            </w:rPr>
            <w:t xml:space="preserve"> el concepto contenido en </w:t>
          </w:r>
          <w:r w:rsidR="009C4913">
            <w:rPr>
              <w:rFonts w:asciiTheme="minorHAnsi" w:hAnsiTheme="minorHAnsi" w:cstheme="minorHAnsi"/>
              <w:sz w:val="22"/>
              <w:szCs w:val="22"/>
            </w:rPr>
            <w:t xml:space="preserve"> la legislación vigente y </w:t>
          </w:r>
          <w:r w:rsidR="00BF7D46">
            <w:rPr>
              <w:rFonts w:asciiTheme="minorHAnsi" w:hAnsiTheme="minorHAnsi" w:cstheme="minorHAnsi"/>
              <w:sz w:val="22"/>
              <w:szCs w:val="22"/>
            </w:rPr>
            <w:t xml:space="preserve">en particular la </w:t>
          </w:r>
          <w:r w:rsidR="009C4913">
            <w:rPr>
              <w:rFonts w:asciiTheme="minorHAnsi" w:hAnsiTheme="minorHAnsi" w:cstheme="minorHAnsi"/>
              <w:sz w:val="22"/>
              <w:szCs w:val="22"/>
            </w:rPr>
            <w:t xml:space="preserve"> </w:t>
          </w:r>
          <w:r w:rsidR="00BF7D46">
            <w:rPr>
              <w:rFonts w:asciiTheme="minorHAnsi" w:hAnsiTheme="minorHAnsi" w:cstheme="minorHAnsi"/>
              <w:sz w:val="22"/>
              <w:szCs w:val="22"/>
            </w:rPr>
            <w:t xml:space="preserve">definición de </w:t>
          </w:r>
          <w:r w:rsidR="009C4913">
            <w:rPr>
              <w:rFonts w:asciiTheme="minorHAnsi" w:hAnsiTheme="minorHAnsi" w:cstheme="minorHAnsi"/>
              <w:sz w:val="22"/>
              <w:szCs w:val="22"/>
            </w:rPr>
            <w:t xml:space="preserve">microempresa </w:t>
          </w:r>
          <w:r w:rsidR="00BF7D46">
            <w:rPr>
              <w:rFonts w:asciiTheme="minorHAnsi" w:hAnsiTheme="minorHAnsi" w:cstheme="minorHAnsi"/>
              <w:sz w:val="22"/>
              <w:szCs w:val="22"/>
            </w:rPr>
            <w:t>establecida</w:t>
          </w:r>
          <w:r w:rsidR="009C4913">
            <w:rPr>
              <w:rFonts w:asciiTheme="minorHAnsi" w:hAnsiTheme="minorHAnsi" w:cstheme="minorHAnsi"/>
              <w:sz w:val="22"/>
              <w:szCs w:val="22"/>
            </w:rPr>
            <w:t xml:space="preserve"> en la </w:t>
          </w:r>
          <w:r w:rsidR="00C87D4F">
            <w:rPr>
              <w:rFonts w:asciiTheme="minorHAnsi" w:hAnsiTheme="minorHAnsi" w:cstheme="minorHAnsi"/>
              <w:sz w:val="22"/>
              <w:szCs w:val="22"/>
            </w:rPr>
            <w:t>Ley</w:t>
          </w:r>
          <w:r w:rsidR="009C4913">
            <w:rPr>
              <w:rFonts w:asciiTheme="minorHAnsi" w:hAnsiTheme="minorHAnsi" w:cstheme="minorHAnsi"/>
              <w:sz w:val="22"/>
              <w:szCs w:val="22"/>
            </w:rPr>
            <w:t xml:space="preserve"> 590 de 2000 y demás normas que la modifiquen o adicionen.</w:t>
          </w:r>
          <w:r w:rsidR="00C12DB4">
            <w:rPr>
              <w:rFonts w:asciiTheme="minorHAnsi" w:hAnsiTheme="minorHAnsi" w:cstheme="minorHAnsi"/>
              <w:sz w:val="22"/>
              <w:szCs w:val="22"/>
            </w:rPr>
            <w:t xml:space="preserve"> </w:t>
          </w:r>
        </w:p>
        <w:p w:rsidR="00C12DB4" w:rsidRDefault="00C12DB4" w:rsidP="00EA7091">
          <w:pPr>
            <w:pStyle w:val="Prrafodelista"/>
            <w:autoSpaceDE w:val="0"/>
            <w:autoSpaceDN w:val="0"/>
            <w:adjustRightInd w:val="0"/>
            <w:ind w:left="360"/>
            <w:jc w:val="both"/>
            <w:rPr>
              <w:rFonts w:asciiTheme="minorHAnsi" w:hAnsiTheme="minorHAnsi" w:cstheme="minorHAnsi"/>
              <w:sz w:val="22"/>
              <w:szCs w:val="22"/>
            </w:rPr>
          </w:pPr>
        </w:p>
        <w:p w:rsidR="00C12DB4" w:rsidRDefault="00C12DB4" w:rsidP="00EA7091">
          <w:pPr>
            <w:pStyle w:val="Prrafodelista"/>
            <w:autoSpaceDE w:val="0"/>
            <w:autoSpaceDN w:val="0"/>
            <w:adjustRightInd w:val="0"/>
            <w:ind w:left="360"/>
            <w:jc w:val="both"/>
            <w:rPr>
              <w:rFonts w:asciiTheme="minorHAnsi" w:hAnsiTheme="minorHAnsi" w:cstheme="minorHAnsi"/>
              <w:sz w:val="22"/>
              <w:szCs w:val="22"/>
            </w:rPr>
          </w:pPr>
          <w:r>
            <w:rPr>
              <w:rFonts w:asciiTheme="minorHAnsi" w:hAnsiTheme="minorHAnsi" w:cstheme="minorHAnsi"/>
              <w:sz w:val="22"/>
              <w:szCs w:val="22"/>
            </w:rPr>
            <w:t xml:space="preserve">De otra parte, para efectos de la conformación de los grupos, el CTCP ha considerado que las microempresas clasificadas como tales según la </w:t>
          </w:r>
          <w:r w:rsidR="00C87D4F">
            <w:rPr>
              <w:rFonts w:asciiTheme="minorHAnsi" w:hAnsiTheme="minorHAnsi" w:cstheme="minorHAnsi"/>
              <w:sz w:val="22"/>
              <w:szCs w:val="22"/>
            </w:rPr>
            <w:t>Ley</w:t>
          </w:r>
          <w:r>
            <w:rPr>
              <w:rFonts w:asciiTheme="minorHAnsi" w:hAnsiTheme="minorHAnsi" w:cstheme="minorHAnsi"/>
              <w:sz w:val="22"/>
              <w:szCs w:val="22"/>
            </w:rPr>
            <w:t xml:space="preserve"> 590 de 2000 </w:t>
          </w:r>
          <w:r w:rsidR="00C97ED2">
            <w:rPr>
              <w:rFonts w:asciiTheme="minorHAnsi" w:hAnsiTheme="minorHAnsi" w:cstheme="minorHAnsi"/>
              <w:sz w:val="22"/>
              <w:szCs w:val="22"/>
            </w:rPr>
            <w:t xml:space="preserve">modificada por la </w:t>
          </w:r>
          <w:r w:rsidR="00C87D4F">
            <w:rPr>
              <w:rFonts w:asciiTheme="minorHAnsi" w:hAnsiTheme="minorHAnsi" w:cstheme="minorHAnsi"/>
              <w:sz w:val="22"/>
              <w:szCs w:val="22"/>
            </w:rPr>
            <w:t>Ley</w:t>
          </w:r>
          <w:r w:rsidR="00C97ED2">
            <w:rPr>
              <w:rFonts w:asciiTheme="minorHAnsi" w:hAnsiTheme="minorHAnsi" w:cstheme="minorHAnsi"/>
              <w:sz w:val="22"/>
              <w:szCs w:val="22"/>
            </w:rPr>
            <w:t xml:space="preserve"> 905 de 2004 y normas posteriores</w:t>
          </w:r>
          <w:r w:rsidR="00E57448">
            <w:rPr>
              <w:rFonts w:asciiTheme="minorHAnsi" w:hAnsiTheme="minorHAnsi" w:cstheme="minorHAnsi"/>
              <w:sz w:val="22"/>
              <w:szCs w:val="22"/>
            </w:rPr>
            <w:t xml:space="preserve">, </w:t>
          </w:r>
          <w:r w:rsidR="00C97ED2">
            <w:rPr>
              <w:rFonts w:asciiTheme="minorHAnsi" w:hAnsiTheme="minorHAnsi" w:cstheme="minorHAnsi"/>
              <w:sz w:val="22"/>
              <w:szCs w:val="22"/>
            </w:rPr>
            <w:t xml:space="preserve">cuyos ingresos brutos anuales sean iguales o superiores a 6000 SMMLV, deberán ser clasificadas dentro del grupo 2. </w:t>
          </w:r>
        </w:p>
        <w:p w:rsidR="00C97ED2" w:rsidRDefault="00C97ED2" w:rsidP="00EA7091">
          <w:pPr>
            <w:pStyle w:val="Prrafodelista"/>
            <w:autoSpaceDE w:val="0"/>
            <w:autoSpaceDN w:val="0"/>
            <w:adjustRightInd w:val="0"/>
            <w:ind w:left="360"/>
            <w:jc w:val="both"/>
            <w:rPr>
              <w:rFonts w:asciiTheme="minorHAnsi" w:hAnsiTheme="minorHAnsi" w:cstheme="minorHAnsi"/>
              <w:sz w:val="22"/>
              <w:szCs w:val="22"/>
            </w:rPr>
          </w:pPr>
        </w:p>
        <w:p w:rsidR="00C97ED2" w:rsidRDefault="00C97ED2" w:rsidP="00C97ED2">
          <w:pPr>
            <w:autoSpaceDE w:val="0"/>
            <w:autoSpaceDN w:val="0"/>
            <w:adjustRightInd w:val="0"/>
            <w:ind w:left="360"/>
            <w:jc w:val="both"/>
            <w:rPr>
              <w:rFonts w:ascii="TimesNewRoman" w:hAnsi="TimesNewRoman" w:cs="TimesNewRoman"/>
              <w:color w:val="000000"/>
              <w:sz w:val="20"/>
              <w:szCs w:val="20"/>
            </w:rPr>
          </w:pPr>
          <w:r>
            <w:rPr>
              <w:rFonts w:asciiTheme="minorHAnsi" w:hAnsiTheme="minorHAnsi" w:cstheme="minorHAnsi"/>
              <w:sz w:val="22"/>
              <w:szCs w:val="22"/>
            </w:rPr>
            <w:t>También ha considerado el CTCP hacer una modificación en relación con el hecho de si los parámetros establecidos</w:t>
          </w:r>
          <w:r w:rsidR="00C4719E">
            <w:rPr>
              <w:rFonts w:asciiTheme="minorHAnsi" w:hAnsiTheme="minorHAnsi" w:cstheme="minorHAnsi"/>
              <w:sz w:val="22"/>
              <w:szCs w:val="22"/>
            </w:rPr>
            <w:t xml:space="preserve"> en la </w:t>
          </w:r>
          <w:r w:rsidR="003E73FF">
            <w:rPr>
              <w:rFonts w:asciiTheme="minorHAnsi" w:hAnsiTheme="minorHAnsi" w:cstheme="minorHAnsi"/>
              <w:sz w:val="22"/>
              <w:szCs w:val="22"/>
            </w:rPr>
            <w:t>definición</w:t>
          </w:r>
          <w:r>
            <w:rPr>
              <w:rFonts w:asciiTheme="minorHAnsi" w:hAnsiTheme="minorHAnsi" w:cstheme="minorHAnsi"/>
              <w:sz w:val="22"/>
              <w:szCs w:val="22"/>
            </w:rPr>
            <w:t xml:space="preserve"> son incluyentes o son excluyentes</w:t>
          </w:r>
          <w:r w:rsidR="00C4719E">
            <w:rPr>
              <w:rFonts w:asciiTheme="minorHAnsi" w:hAnsiTheme="minorHAnsi" w:cstheme="minorHAnsi"/>
              <w:sz w:val="22"/>
              <w:szCs w:val="22"/>
            </w:rPr>
            <w:t xml:space="preserve"> </w:t>
          </w:r>
          <w:r>
            <w:rPr>
              <w:rFonts w:asciiTheme="minorHAnsi" w:hAnsiTheme="minorHAnsi" w:cstheme="minorHAnsi"/>
              <w:sz w:val="22"/>
              <w:szCs w:val="22"/>
            </w:rPr>
            <w:t xml:space="preserve"> y ha decidido que no es necesario el </w:t>
          </w:r>
          <w:r w:rsidR="00C4719E">
            <w:rPr>
              <w:rFonts w:asciiTheme="minorHAnsi" w:hAnsiTheme="minorHAnsi" w:cstheme="minorHAnsi"/>
              <w:sz w:val="22"/>
              <w:szCs w:val="22"/>
            </w:rPr>
            <w:t>cumplimiento</w:t>
          </w:r>
          <w:r>
            <w:rPr>
              <w:rFonts w:asciiTheme="minorHAnsi" w:hAnsiTheme="minorHAnsi" w:cstheme="minorHAnsi"/>
              <w:sz w:val="22"/>
              <w:szCs w:val="22"/>
            </w:rPr>
            <w:t xml:space="preserve"> simultaneo de ambos requisitos, toda vez que la misma </w:t>
          </w:r>
          <w:r w:rsidR="00C87D4F">
            <w:rPr>
              <w:rFonts w:asciiTheme="minorHAnsi" w:hAnsiTheme="minorHAnsi" w:cstheme="minorHAnsi"/>
              <w:sz w:val="22"/>
              <w:szCs w:val="22"/>
            </w:rPr>
            <w:t>Ley</w:t>
          </w:r>
          <w:r>
            <w:rPr>
              <w:rFonts w:asciiTheme="minorHAnsi" w:hAnsiTheme="minorHAnsi" w:cstheme="minorHAnsi"/>
              <w:sz w:val="22"/>
              <w:szCs w:val="22"/>
            </w:rPr>
            <w:t xml:space="preserve"> estableció: “…</w:t>
          </w:r>
          <w:r w:rsidRPr="00C4719E">
            <w:rPr>
              <w:rFonts w:asciiTheme="minorHAnsi" w:hAnsiTheme="minorHAnsi" w:cstheme="minorHAnsi"/>
              <w:color w:val="000000"/>
              <w:sz w:val="22"/>
              <w:szCs w:val="22"/>
            </w:rPr>
            <w:t>para la clasificación de aquellas entidades que presenten combinación de parámetros de planta de personal y activos totales diferentes a los indicados, el factor determinante para dicho efecto, será el de los activos totales</w:t>
          </w:r>
          <w:r w:rsidR="00C4719E">
            <w:rPr>
              <w:rStyle w:val="Refdenotaalpie"/>
              <w:rFonts w:asciiTheme="minorHAnsi" w:hAnsiTheme="minorHAnsi" w:cstheme="minorHAnsi"/>
              <w:color w:val="000000"/>
              <w:sz w:val="22"/>
              <w:szCs w:val="22"/>
            </w:rPr>
            <w:footnoteReference w:id="52"/>
          </w:r>
          <w:r w:rsidR="00C4719E">
            <w:rPr>
              <w:rFonts w:asciiTheme="minorHAnsi" w:hAnsiTheme="minorHAnsi" w:cstheme="minorHAnsi"/>
              <w:color w:val="000000"/>
              <w:sz w:val="22"/>
              <w:szCs w:val="22"/>
            </w:rPr>
            <w:t>…</w:t>
          </w:r>
          <w:r w:rsidR="00C4719E">
            <w:rPr>
              <w:rFonts w:ascii="TimesNewRoman" w:hAnsi="TimesNewRoman" w:cs="TimesNewRoman"/>
              <w:color w:val="000000"/>
              <w:sz w:val="20"/>
              <w:szCs w:val="20"/>
            </w:rPr>
            <w:t>”</w:t>
          </w:r>
        </w:p>
        <w:p w:rsidR="00AE66D7" w:rsidRDefault="00AE66D7" w:rsidP="00AE66D7">
          <w:pPr>
            <w:autoSpaceDE w:val="0"/>
            <w:autoSpaceDN w:val="0"/>
            <w:adjustRightInd w:val="0"/>
            <w:jc w:val="both"/>
            <w:rPr>
              <w:rFonts w:ascii="TimesNewRoman" w:hAnsi="TimesNewRoman" w:cs="TimesNewRoman"/>
              <w:color w:val="000000"/>
              <w:sz w:val="20"/>
              <w:szCs w:val="20"/>
            </w:rPr>
          </w:pPr>
        </w:p>
        <w:p w:rsidR="00C4719E" w:rsidRPr="00FE5182" w:rsidRDefault="00C4719E" w:rsidP="00AE66D7">
          <w:pPr>
            <w:autoSpaceDE w:val="0"/>
            <w:autoSpaceDN w:val="0"/>
            <w:adjustRightInd w:val="0"/>
            <w:jc w:val="both"/>
            <w:rPr>
              <w:rFonts w:asciiTheme="minorHAnsi" w:hAnsiTheme="minorHAnsi" w:cstheme="minorHAnsi"/>
              <w:b/>
              <w:color w:val="000000"/>
              <w:sz w:val="28"/>
              <w:szCs w:val="28"/>
            </w:rPr>
          </w:pPr>
          <w:r w:rsidRPr="00FE5182">
            <w:rPr>
              <w:rFonts w:asciiTheme="minorHAnsi" w:hAnsiTheme="minorHAnsi" w:cstheme="minorHAnsi"/>
              <w:b/>
              <w:color w:val="000000"/>
              <w:sz w:val="28"/>
              <w:szCs w:val="28"/>
            </w:rPr>
            <w:t>Microempresas que pertenecen al régimen simplificado</w:t>
          </w:r>
        </w:p>
        <w:p w:rsidR="00AE66D7" w:rsidRDefault="00AE66D7" w:rsidP="00AE66D7">
          <w:pPr>
            <w:autoSpaceDE w:val="0"/>
            <w:autoSpaceDN w:val="0"/>
            <w:adjustRightInd w:val="0"/>
            <w:jc w:val="both"/>
            <w:rPr>
              <w:rFonts w:ascii="TimesNewRoman" w:hAnsi="TimesNewRoman" w:cs="TimesNewRoman"/>
              <w:color w:val="000000"/>
              <w:sz w:val="20"/>
              <w:szCs w:val="20"/>
            </w:rPr>
          </w:pPr>
        </w:p>
        <w:p w:rsidR="00FE5182" w:rsidRPr="003E73FF" w:rsidRDefault="00AE66D7" w:rsidP="005C6C92">
          <w:pPr>
            <w:pStyle w:val="Prrafodelista"/>
            <w:numPr>
              <w:ilvl w:val="0"/>
              <w:numId w:val="2"/>
            </w:numPr>
            <w:autoSpaceDE w:val="0"/>
            <w:autoSpaceDN w:val="0"/>
            <w:adjustRightInd w:val="0"/>
            <w:jc w:val="both"/>
            <w:rPr>
              <w:rFonts w:asciiTheme="minorHAnsi" w:hAnsiTheme="minorHAnsi" w:cstheme="minorHAnsi"/>
              <w:sz w:val="22"/>
              <w:szCs w:val="22"/>
            </w:rPr>
          </w:pPr>
          <w:r w:rsidRPr="005D2C99">
            <w:rPr>
              <w:rFonts w:asciiTheme="minorHAnsi" w:hAnsiTheme="minorHAnsi" w:cstheme="minorHAnsi"/>
              <w:color w:val="000000"/>
              <w:sz w:val="22"/>
              <w:szCs w:val="22"/>
            </w:rPr>
            <w:t xml:space="preserve">El </w:t>
          </w:r>
          <w:r w:rsidR="003E73FF">
            <w:rPr>
              <w:rFonts w:asciiTheme="minorHAnsi" w:hAnsiTheme="minorHAnsi" w:cstheme="minorHAnsi"/>
              <w:color w:val="000000"/>
              <w:sz w:val="22"/>
              <w:szCs w:val="22"/>
            </w:rPr>
            <w:t xml:space="preserve">numeral 1.3 del </w:t>
          </w:r>
          <w:r w:rsidRPr="005D2C99">
            <w:rPr>
              <w:rFonts w:asciiTheme="minorHAnsi" w:hAnsiTheme="minorHAnsi" w:cstheme="minorHAnsi"/>
              <w:color w:val="000000"/>
              <w:sz w:val="22"/>
              <w:szCs w:val="22"/>
            </w:rPr>
            <w:t xml:space="preserve">proyecto de </w:t>
          </w:r>
          <w:r w:rsidR="00FE5182" w:rsidRPr="005D2C99">
            <w:rPr>
              <w:rFonts w:asciiTheme="minorHAnsi" w:hAnsiTheme="minorHAnsi" w:cstheme="minorHAnsi"/>
              <w:color w:val="000000"/>
              <w:sz w:val="22"/>
              <w:szCs w:val="22"/>
            </w:rPr>
            <w:t>norma</w:t>
          </w:r>
          <w:r w:rsidRPr="005D2C99">
            <w:rPr>
              <w:rFonts w:asciiTheme="minorHAnsi" w:hAnsiTheme="minorHAnsi" w:cstheme="minorHAnsi"/>
              <w:color w:val="000000"/>
              <w:sz w:val="22"/>
              <w:szCs w:val="22"/>
            </w:rPr>
            <w:t xml:space="preserve"> de información financiera para </w:t>
          </w:r>
          <w:r w:rsidR="00FE5182" w:rsidRPr="005D2C99">
            <w:rPr>
              <w:rFonts w:asciiTheme="minorHAnsi" w:hAnsiTheme="minorHAnsi" w:cstheme="minorHAnsi"/>
              <w:color w:val="000000"/>
              <w:sz w:val="22"/>
              <w:szCs w:val="22"/>
            </w:rPr>
            <w:t>las</w:t>
          </w:r>
          <w:r w:rsidRPr="005D2C99">
            <w:rPr>
              <w:rFonts w:asciiTheme="minorHAnsi" w:hAnsiTheme="minorHAnsi" w:cstheme="minorHAnsi"/>
              <w:color w:val="000000"/>
              <w:sz w:val="22"/>
              <w:szCs w:val="22"/>
            </w:rPr>
            <w:t xml:space="preserve"> </w:t>
          </w:r>
          <w:r w:rsidR="00FE5182" w:rsidRPr="005D2C99">
            <w:rPr>
              <w:rFonts w:asciiTheme="minorHAnsi" w:hAnsiTheme="minorHAnsi" w:cstheme="minorHAnsi"/>
              <w:color w:val="000000"/>
              <w:sz w:val="22"/>
              <w:szCs w:val="22"/>
            </w:rPr>
            <w:t>microempresas</w:t>
          </w:r>
          <w:r w:rsidRPr="005D2C99">
            <w:rPr>
              <w:rFonts w:asciiTheme="minorHAnsi" w:hAnsiTheme="minorHAnsi" w:cstheme="minorHAnsi"/>
              <w:color w:val="000000"/>
              <w:sz w:val="22"/>
              <w:szCs w:val="22"/>
            </w:rPr>
            <w:t xml:space="preserve"> estableció: </w:t>
          </w:r>
          <w:r w:rsidR="003E73FF">
            <w:rPr>
              <w:rFonts w:asciiTheme="minorHAnsi" w:hAnsiTheme="minorHAnsi" w:cstheme="minorHAnsi"/>
              <w:color w:val="000000"/>
              <w:sz w:val="22"/>
              <w:szCs w:val="22"/>
            </w:rPr>
            <w:t>“</w:t>
          </w:r>
          <w:r w:rsidR="00FE5182" w:rsidRPr="005D2C99">
            <w:rPr>
              <w:rFonts w:asciiTheme="minorHAnsi" w:hAnsiTheme="minorHAnsi" w:cstheme="minorHAnsi"/>
              <w:color w:val="000000"/>
              <w:sz w:val="22"/>
              <w:szCs w:val="22"/>
            </w:rPr>
            <w:t xml:space="preserve">Se entenderá por microempresas que pertenecen al régimen simplificado, aquellas que cumplen con la totalidad de los requisitos establecidos en el artículo 499 del </w:t>
          </w:r>
          <w:r w:rsidR="00FE5182" w:rsidRPr="003E73FF">
            <w:rPr>
              <w:rFonts w:asciiTheme="minorHAnsi" w:hAnsiTheme="minorHAnsi" w:cstheme="minorHAnsi"/>
              <w:sz w:val="22"/>
              <w:szCs w:val="22"/>
            </w:rPr>
            <w:t>Estatuto Tributario, el cual establece:</w:t>
          </w:r>
        </w:p>
        <w:p w:rsidR="00FE5182" w:rsidRPr="003E73FF" w:rsidRDefault="00FE5182" w:rsidP="00FE5182">
          <w:pPr>
            <w:pStyle w:val="Prrafodelista"/>
            <w:autoSpaceDE w:val="0"/>
            <w:autoSpaceDN w:val="0"/>
            <w:adjustRightInd w:val="0"/>
            <w:ind w:left="360"/>
            <w:jc w:val="both"/>
            <w:rPr>
              <w:rFonts w:asciiTheme="minorHAnsi" w:hAnsiTheme="minorHAnsi" w:cstheme="minorHAnsi"/>
              <w:sz w:val="22"/>
              <w:szCs w:val="22"/>
            </w:rPr>
          </w:pPr>
        </w:p>
        <w:p w:rsidR="00FE5182" w:rsidRPr="00FE5182" w:rsidRDefault="00FE5182" w:rsidP="005C6C92">
          <w:pPr>
            <w:pStyle w:val="Prrafodelista"/>
            <w:numPr>
              <w:ilvl w:val="0"/>
              <w:numId w:val="5"/>
            </w:numPr>
            <w:jc w:val="both"/>
            <w:rPr>
              <w:rFonts w:asciiTheme="minorHAnsi" w:eastAsia="Times New Roman" w:hAnsiTheme="minorHAnsi" w:cstheme="minorHAnsi"/>
              <w:color w:val="0000FF"/>
              <w:sz w:val="22"/>
              <w:szCs w:val="22"/>
              <w:lang w:eastAsia="es-CO"/>
            </w:rPr>
          </w:pPr>
          <w:r w:rsidRPr="003E73FF">
            <w:rPr>
              <w:rFonts w:asciiTheme="minorHAnsi" w:eastAsia="Times New Roman" w:hAnsiTheme="minorHAnsi" w:cstheme="minorHAnsi"/>
              <w:sz w:val="22"/>
              <w:szCs w:val="22"/>
              <w:lang w:eastAsia="es-CO"/>
            </w:rPr>
            <w:t>Que</w:t>
          </w:r>
          <w:r w:rsidRPr="00FE5182">
            <w:rPr>
              <w:rFonts w:asciiTheme="minorHAnsi" w:eastAsia="Times New Roman" w:hAnsiTheme="minorHAnsi" w:cstheme="minorHAnsi"/>
              <w:sz w:val="22"/>
              <w:szCs w:val="22"/>
              <w:lang w:eastAsia="es-CO"/>
            </w:rPr>
            <w:t xml:space="preserve"> en el año anterior hubieren obtenido ingresos brutos totales provenientes de la actividad, inferiores a cuatro mil (4.000) UVT.</w:t>
          </w:r>
        </w:p>
        <w:p w:rsidR="00FE5182" w:rsidRPr="00FE5182" w:rsidRDefault="00FE5182" w:rsidP="00FE5182">
          <w:pPr>
            <w:ind w:left="360"/>
            <w:jc w:val="both"/>
            <w:rPr>
              <w:rFonts w:asciiTheme="minorHAnsi" w:eastAsia="Times New Roman" w:hAnsiTheme="minorHAnsi" w:cstheme="minorHAnsi"/>
              <w:color w:val="0000FF"/>
              <w:sz w:val="22"/>
              <w:szCs w:val="22"/>
              <w:lang w:eastAsia="es-CO"/>
            </w:rPr>
          </w:pPr>
        </w:p>
        <w:p w:rsidR="00FE5182" w:rsidRPr="00FE5182" w:rsidRDefault="00FE5182" w:rsidP="005C6C92">
          <w:pPr>
            <w:pStyle w:val="Prrafodelista"/>
            <w:numPr>
              <w:ilvl w:val="0"/>
              <w:numId w:val="5"/>
            </w:numPr>
            <w:jc w:val="both"/>
            <w:rPr>
              <w:rFonts w:asciiTheme="minorHAnsi" w:eastAsia="Times New Roman" w:hAnsiTheme="minorHAnsi" w:cstheme="minorHAnsi"/>
              <w:sz w:val="22"/>
              <w:szCs w:val="22"/>
              <w:lang w:eastAsia="es-CO"/>
            </w:rPr>
          </w:pPr>
          <w:r w:rsidRPr="00FE5182">
            <w:rPr>
              <w:rFonts w:asciiTheme="minorHAnsi" w:eastAsia="Times New Roman" w:hAnsiTheme="minorHAnsi" w:cstheme="minorHAnsi"/>
              <w:sz w:val="22"/>
              <w:szCs w:val="22"/>
              <w:lang w:eastAsia="es-CO"/>
            </w:rPr>
            <w:lastRenderedPageBreak/>
            <w:t xml:space="preserve">Que tengan máximo un establecimiento de comercio, oficina, sede, local o negocio donde ejercen su actividad.  </w:t>
          </w:r>
        </w:p>
        <w:p w:rsidR="00FE5182" w:rsidRPr="00FE5182" w:rsidRDefault="00FE5182" w:rsidP="00FE5182">
          <w:pPr>
            <w:pStyle w:val="Prrafodelista"/>
            <w:rPr>
              <w:rFonts w:asciiTheme="minorHAnsi" w:eastAsia="Times New Roman" w:hAnsiTheme="minorHAnsi" w:cstheme="minorHAnsi"/>
              <w:sz w:val="22"/>
              <w:szCs w:val="22"/>
              <w:lang w:eastAsia="es-CO"/>
            </w:rPr>
          </w:pPr>
        </w:p>
        <w:p w:rsidR="00FE5182" w:rsidRPr="00FE5182" w:rsidRDefault="00FE5182" w:rsidP="005C6C92">
          <w:pPr>
            <w:pStyle w:val="Prrafodelista"/>
            <w:numPr>
              <w:ilvl w:val="0"/>
              <w:numId w:val="5"/>
            </w:numPr>
            <w:jc w:val="both"/>
            <w:rPr>
              <w:rFonts w:asciiTheme="minorHAnsi" w:eastAsia="Times New Roman" w:hAnsiTheme="minorHAnsi" w:cstheme="minorHAnsi"/>
              <w:sz w:val="22"/>
              <w:szCs w:val="22"/>
              <w:lang w:eastAsia="es-CO"/>
            </w:rPr>
          </w:pPr>
          <w:r w:rsidRPr="00FE5182">
            <w:rPr>
              <w:rFonts w:asciiTheme="minorHAnsi" w:eastAsia="Times New Roman" w:hAnsiTheme="minorHAnsi" w:cstheme="minorHAnsi"/>
              <w:sz w:val="22"/>
              <w:szCs w:val="22"/>
              <w:lang w:eastAsia="es-CO"/>
            </w:rPr>
            <w:t>Que en el establecimiento de comercio, oficina, sede, local o negocio no se desarrollen actividades bajo franquicia, concesión, regalía, autorización o cualquier otro sistema que implique la explotación de intangibles.</w:t>
          </w:r>
        </w:p>
        <w:p w:rsidR="00FE5182" w:rsidRPr="00FE5182" w:rsidRDefault="00FE5182" w:rsidP="00FE5182">
          <w:pPr>
            <w:jc w:val="both"/>
            <w:rPr>
              <w:rFonts w:asciiTheme="minorHAnsi" w:eastAsia="Times New Roman" w:hAnsiTheme="minorHAnsi" w:cstheme="minorHAnsi"/>
              <w:sz w:val="22"/>
              <w:szCs w:val="22"/>
              <w:lang w:eastAsia="es-CO"/>
            </w:rPr>
          </w:pPr>
        </w:p>
        <w:p w:rsidR="00FE5182" w:rsidRPr="00FE5182" w:rsidRDefault="00FE5182" w:rsidP="005C6C92">
          <w:pPr>
            <w:pStyle w:val="Prrafodelista"/>
            <w:numPr>
              <w:ilvl w:val="0"/>
              <w:numId w:val="5"/>
            </w:numPr>
            <w:jc w:val="both"/>
            <w:rPr>
              <w:rFonts w:asciiTheme="minorHAnsi" w:eastAsia="Times New Roman" w:hAnsiTheme="minorHAnsi" w:cstheme="minorHAnsi"/>
              <w:sz w:val="22"/>
              <w:szCs w:val="22"/>
              <w:lang w:eastAsia="es-CO"/>
            </w:rPr>
          </w:pPr>
          <w:r w:rsidRPr="00FE5182">
            <w:rPr>
              <w:rFonts w:asciiTheme="minorHAnsi" w:eastAsia="Times New Roman" w:hAnsiTheme="minorHAnsi" w:cstheme="minorHAnsi"/>
              <w:sz w:val="22"/>
              <w:szCs w:val="22"/>
              <w:lang w:eastAsia="es-CO"/>
            </w:rPr>
            <w:t>Que no sean usuarios aduaneros.</w:t>
          </w:r>
        </w:p>
        <w:p w:rsidR="00FE5182" w:rsidRPr="00FE5182" w:rsidRDefault="00FE5182" w:rsidP="00FE5182">
          <w:pPr>
            <w:jc w:val="both"/>
            <w:rPr>
              <w:rFonts w:asciiTheme="minorHAnsi" w:eastAsia="Times New Roman" w:hAnsiTheme="minorHAnsi" w:cstheme="minorHAnsi"/>
              <w:sz w:val="22"/>
              <w:szCs w:val="22"/>
              <w:lang w:eastAsia="es-CO"/>
            </w:rPr>
          </w:pPr>
        </w:p>
        <w:p w:rsidR="00FE5182" w:rsidRDefault="00FE5182" w:rsidP="005C6C92">
          <w:pPr>
            <w:pStyle w:val="Sinespaciado"/>
            <w:numPr>
              <w:ilvl w:val="0"/>
              <w:numId w:val="5"/>
            </w:numPr>
            <w:jc w:val="both"/>
            <w:rPr>
              <w:rFonts w:eastAsia="Times New Roman"/>
              <w:lang w:eastAsia="es-CO"/>
            </w:rPr>
          </w:pPr>
          <w:r w:rsidRPr="00FE5182">
            <w:rPr>
              <w:rFonts w:eastAsia="Times New Roman"/>
              <w:lang w:eastAsia="es-CO"/>
            </w:rPr>
            <w:t>Que no hayan celebrado en el año inmediatamente</w:t>
          </w:r>
          <w:r>
            <w:rPr>
              <w:rFonts w:eastAsia="Times New Roman"/>
              <w:lang w:eastAsia="es-CO"/>
            </w:rPr>
            <w:t xml:space="preserve"> anterior ni en el año en curso </w:t>
          </w:r>
          <w:r w:rsidRPr="00FE5182">
            <w:rPr>
              <w:rFonts w:eastAsia="Times New Roman"/>
              <w:lang w:eastAsia="es-CO"/>
            </w:rPr>
            <w:t>contratos de venta de bienes o prestación de servicios gravados por valor individual y superior a 3.300 UVT.</w:t>
          </w:r>
        </w:p>
        <w:p w:rsidR="00FE5182" w:rsidRPr="00FE5182" w:rsidRDefault="00FE5182" w:rsidP="00FE5182">
          <w:pPr>
            <w:pStyle w:val="Sinespaciado"/>
            <w:jc w:val="both"/>
            <w:rPr>
              <w:szCs w:val="20"/>
            </w:rPr>
          </w:pPr>
        </w:p>
        <w:p w:rsidR="00AE66D7" w:rsidRPr="00FE5182" w:rsidRDefault="00FE5182" w:rsidP="005C6C92">
          <w:pPr>
            <w:pStyle w:val="Sinespaciado"/>
            <w:numPr>
              <w:ilvl w:val="0"/>
              <w:numId w:val="5"/>
            </w:numPr>
            <w:jc w:val="both"/>
            <w:rPr>
              <w:rFonts w:eastAsia="Times New Roman"/>
              <w:lang w:eastAsia="es-CO"/>
            </w:rPr>
          </w:pPr>
          <w:r w:rsidRPr="00FE5182">
            <w:rPr>
              <w:rFonts w:eastAsia="Times New Roman"/>
              <w:lang w:eastAsia="es-CO"/>
            </w:rPr>
            <w:t>Que el monto de sus consignaciones bancarias, depósitos o inversiones financieras durante el año anterior o durante el respectivo año no supere la suma de 4.500 UVT</w:t>
          </w:r>
          <w:r w:rsidR="003E73FF">
            <w:rPr>
              <w:rFonts w:eastAsia="Times New Roman"/>
              <w:lang w:eastAsia="es-CO"/>
            </w:rPr>
            <w:t>…”</w:t>
          </w:r>
        </w:p>
        <w:p w:rsidR="00AE66D7" w:rsidRDefault="00AE66D7" w:rsidP="00C97ED2">
          <w:pPr>
            <w:autoSpaceDE w:val="0"/>
            <w:autoSpaceDN w:val="0"/>
            <w:adjustRightInd w:val="0"/>
            <w:ind w:left="360"/>
            <w:jc w:val="both"/>
            <w:rPr>
              <w:rFonts w:ascii="TimesNewRoman" w:hAnsi="TimesNewRoman" w:cs="TimesNewRoman"/>
              <w:color w:val="000000"/>
              <w:sz w:val="20"/>
              <w:szCs w:val="20"/>
            </w:rPr>
          </w:pPr>
        </w:p>
        <w:p w:rsidR="00FE5182" w:rsidRDefault="00FE5182" w:rsidP="00FE5182">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Sobre este asunto se recibieron los siguientes comentarios:</w:t>
          </w:r>
        </w:p>
        <w:p w:rsidR="000E7CE8" w:rsidRDefault="000E7CE8" w:rsidP="000E7CE8">
          <w:pPr>
            <w:autoSpaceDE w:val="0"/>
            <w:autoSpaceDN w:val="0"/>
            <w:adjustRightInd w:val="0"/>
            <w:jc w:val="both"/>
            <w:rPr>
              <w:rFonts w:asciiTheme="minorHAnsi" w:hAnsiTheme="minorHAnsi" w:cstheme="minorHAnsi"/>
              <w:color w:val="000000"/>
              <w:sz w:val="22"/>
              <w:szCs w:val="22"/>
            </w:rPr>
          </w:pPr>
        </w:p>
        <w:p w:rsidR="0007334F" w:rsidRPr="0007334F" w:rsidRDefault="0007334F" w:rsidP="005C6C92">
          <w:pPr>
            <w:pStyle w:val="Sinespaciado"/>
            <w:numPr>
              <w:ilvl w:val="0"/>
              <w:numId w:val="2"/>
            </w:numPr>
            <w:jc w:val="both"/>
            <w:rPr>
              <w:rFonts w:cstheme="minorHAnsi"/>
              <w:i/>
            </w:rPr>
          </w:pPr>
          <w:r>
            <w:rPr>
              <w:rFonts w:cstheme="minorHAnsi"/>
              <w:i/>
            </w:rPr>
            <w:t>“…</w:t>
          </w:r>
          <w:r w:rsidRPr="0007334F">
            <w:rPr>
              <w:rFonts w:cstheme="minorHAnsi"/>
              <w:i/>
            </w:rPr>
            <w:t>No utilizar la palabra “las que pertenezcan al régimen simplificado”, sino más bien las que tengan ingresos (gravados o no gravados, excluidos o exentos) que no superen ingresos anuales superiores a 4.000 UVT, que tengan máximo un establecimiento de comercio, oficina, sede, local o negocios donde ejercen su actividad, que no desarrollen actividades de franquicia, concesión, regalía, o cualquier otro sistema de explotación de intangibles, que no sean usuarios aduaneros. La razón de no mencionar la palabra régimen simplificado se debe a que un empresario constituido en forma de personería jurídica nunca podría pertenecer al régimen simplificado (es exclusivo de personas naturales) y además existen contribuyentes que no son responsables de IVA, lo mejor sería tomar los conceptos pero no mencionar ni el articulo ni temas tributarios específicos</w:t>
          </w:r>
          <w:r>
            <w:rPr>
              <w:rStyle w:val="Refdenotaalpie"/>
              <w:rFonts w:cstheme="minorHAnsi"/>
              <w:i/>
            </w:rPr>
            <w:footnoteReference w:id="53"/>
          </w:r>
          <w:r w:rsidR="005D2C99">
            <w:rPr>
              <w:rFonts w:cstheme="minorHAnsi"/>
              <w:i/>
            </w:rPr>
            <w:t>…”</w:t>
          </w:r>
        </w:p>
        <w:p w:rsidR="003F0132" w:rsidRDefault="003F0132" w:rsidP="0007334F">
          <w:pPr>
            <w:autoSpaceDE w:val="0"/>
            <w:autoSpaceDN w:val="0"/>
            <w:adjustRightInd w:val="0"/>
            <w:jc w:val="both"/>
            <w:rPr>
              <w:rFonts w:asciiTheme="minorHAnsi" w:hAnsiTheme="minorHAnsi" w:cstheme="minorHAnsi"/>
              <w:b/>
              <w:sz w:val="22"/>
              <w:szCs w:val="22"/>
              <w:lang w:val="es-ES"/>
            </w:rPr>
          </w:pPr>
        </w:p>
        <w:p w:rsidR="00606BBF" w:rsidRPr="003F0132" w:rsidRDefault="003F0132" w:rsidP="005C6C92">
          <w:pPr>
            <w:pStyle w:val="Prrafodelista"/>
            <w:numPr>
              <w:ilvl w:val="0"/>
              <w:numId w:val="2"/>
            </w:numPr>
            <w:autoSpaceDE w:val="0"/>
            <w:autoSpaceDN w:val="0"/>
            <w:adjustRightInd w:val="0"/>
            <w:jc w:val="both"/>
            <w:rPr>
              <w:rFonts w:asciiTheme="minorHAnsi" w:hAnsiTheme="minorHAnsi" w:cstheme="minorHAnsi"/>
              <w:color w:val="000000"/>
              <w:sz w:val="22"/>
              <w:szCs w:val="22"/>
            </w:rPr>
          </w:pPr>
          <w:r w:rsidRPr="003F0132">
            <w:rPr>
              <w:rFonts w:asciiTheme="minorHAnsi" w:hAnsiTheme="minorHAnsi" w:cstheme="minorHAnsi"/>
              <w:i/>
              <w:sz w:val="22"/>
              <w:szCs w:val="22"/>
            </w:rPr>
            <w:t xml:space="preserve"> </w:t>
          </w:r>
          <w:r w:rsidR="005D2C99" w:rsidRPr="003F0132">
            <w:rPr>
              <w:rFonts w:asciiTheme="minorHAnsi" w:hAnsiTheme="minorHAnsi" w:cstheme="minorHAnsi"/>
              <w:i/>
              <w:sz w:val="22"/>
              <w:szCs w:val="22"/>
            </w:rPr>
            <w:t>“…</w:t>
          </w:r>
          <w:r w:rsidR="0007334F" w:rsidRPr="003F0132">
            <w:rPr>
              <w:rFonts w:asciiTheme="minorHAnsi" w:hAnsiTheme="minorHAnsi" w:cstheme="minorHAnsi"/>
              <w:i/>
              <w:sz w:val="22"/>
              <w:szCs w:val="22"/>
            </w:rPr>
            <w:t>En la descripción de las Microempresas consideran solamente seis [6] de los ocho [8] requisitos exigidos por el artículo 499 del Estatuto Tributario Nacional, lo cual puede generar serias dudas al momento de mirar el cumplimiento de los requisitos y sería un desacato al mandamiento de la ley 1314 la cual establece considerar todo el texto del artículo mencionado del Estatuto Tributario</w:t>
          </w:r>
          <w:r>
            <w:rPr>
              <w:rStyle w:val="Refdenotaalpie"/>
              <w:rFonts w:asciiTheme="minorHAnsi" w:hAnsiTheme="minorHAnsi" w:cstheme="minorHAnsi"/>
              <w:i/>
              <w:sz w:val="22"/>
              <w:szCs w:val="22"/>
            </w:rPr>
            <w:footnoteReference w:id="54"/>
          </w:r>
          <w:r w:rsidRPr="003F0132">
            <w:rPr>
              <w:rFonts w:asciiTheme="minorHAnsi" w:hAnsiTheme="minorHAnsi" w:cstheme="minorHAnsi"/>
              <w:i/>
              <w:sz w:val="22"/>
              <w:szCs w:val="22"/>
            </w:rPr>
            <w:t>…”</w:t>
          </w:r>
        </w:p>
        <w:p w:rsidR="003F0132" w:rsidRDefault="003F0132" w:rsidP="003F0132">
          <w:pPr>
            <w:autoSpaceDE w:val="0"/>
            <w:autoSpaceDN w:val="0"/>
            <w:adjustRightInd w:val="0"/>
            <w:ind w:left="360"/>
            <w:jc w:val="both"/>
            <w:rPr>
              <w:rFonts w:asciiTheme="minorHAnsi" w:hAnsiTheme="minorHAnsi" w:cstheme="minorHAnsi"/>
              <w:color w:val="000000"/>
              <w:sz w:val="22"/>
              <w:szCs w:val="22"/>
            </w:rPr>
          </w:pPr>
        </w:p>
        <w:p w:rsidR="003F0132" w:rsidRDefault="00535987" w:rsidP="003F0132">
          <w:pPr>
            <w:autoSpaceDE w:val="0"/>
            <w:autoSpaceDN w:val="0"/>
            <w:adjustRightInd w:val="0"/>
            <w:ind w:left="360"/>
            <w:jc w:val="both"/>
            <w:rPr>
              <w:rFonts w:asciiTheme="minorHAnsi" w:hAnsiTheme="minorHAnsi" w:cstheme="minorHAnsi"/>
              <w:color w:val="000000"/>
              <w:sz w:val="22"/>
              <w:szCs w:val="22"/>
            </w:rPr>
          </w:pPr>
          <w:r>
            <w:rPr>
              <w:rFonts w:asciiTheme="minorHAnsi" w:hAnsiTheme="minorHAnsi" w:cstheme="minorHAnsi"/>
              <w:color w:val="000000"/>
              <w:sz w:val="22"/>
              <w:szCs w:val="22"/>
            </w:rPr>
            <w:t>En relación con los comentarios recibidos</w:t>
          </w:r>
          <w:r w:rsidR="0009600D">
            <w:rPr>
              <w:rFonts w:asciiTheme="minorHAnsi" w:hAnsiTheme="minorHAnsi" w:cstheme="minorHAnsi"/>
              <w:color w:val="000000"/>
              <w:sz w:val="22"/>
              <w:szCs w:val="22"/>
            </w:rPr>
            <w:t>,</w:t>
          </w:r>
          <w:r>
            <w:rPr>
              <w:rFonts w:asciiTheme="minorHAnsi" w:hAnsiTheme="minorHAnsi" w:cstheme="minorHAnsi"/>
              <w:color w:val="000000"/>
              <w:sz w:val="22"/>
              <w:szCs w:val="22"/>
            </w:rPr>
            <w:t xml:space="preserve"> los miembros del CTCP al preparar el </w:t>
          </w:r>
          <w:r w:rsidR="000F57AE">
            <w:rPr>
              <w:rFonts w:asciiTheme="minorHAnsi" w:hAnsiTheme="minorHAnsi" w:cstheme="minorHAnsi"/>
              <w:color w:val="000000"/>
              <w:sz w:val="22"/>
              <w:szCs w:val="22"/>
            </w:rPr>
            <w:t xml:space="preserve">documento final </w:t>
          </w:r>
          <w:r>
            <w:rPr>
              <w:rFonts w:asciiTheme="minorHAnsi" w:hAnsiTheme="minorHAnsi" w:cstheme="minorHAnsi"/>
              <w:color w:val="000000"/>
              <w:sz w:val="22"/>
              <w:szCs w:val="22"/>
            </w:rPr>
            <w:t xml:space="preserve">de </w:t>
          </w:r>
          <w:r w:rsidR="00F57757">
            <w:rPr>
              <w:rFonts w:asciiTheme="minorHAnsi" w:hAnsiTheme="minorHAnsi" w:cstheme="minorHAnsi"/>
              <w:color w:val="000000"/>
              <w:sz w:val="22"/>
              <w:szCs w:val="22"/>
            </w:rPr>
            <w:t xml:space="preserve">la propuesta de la </w:t>
          </w:r>
          <w:r>
            <w:rPr>
              <w:rFonts w:asciiTheme="minorHAnsi" w:hAnsiTheme="minorHAnsi" w:cstheme="minorHAnsi"/>
              <w:color w:val="000000"/>
              <w:sz w:val="22"/>
              <w:szCs w:val="22"/>
            </w:rPr>
            <w:t>norma de información</w:t>
          </w:r>
          <w:r w:rsidR="0009600D">
            <w:rPr>
              <w:rFonts w:asciiTheme="minorHAnsi" w:hAnsiTheme="minorHAnsi" w:cstheme="minorHAnsi"/>
              <w:color w:val="000000"/>
              <w:sz w:val="22"/>
              <w:szCs w:val="22"/>
            </w:rPr>
            <w:t xml:space="preserve"> financiera para </w:t>
          </w:r>
          <w:r w:rsidR="00F57757">
            <w:rPr>
              <w:rFonts w:asciiTheme="minorHAnsi" w:hAnsiTheme="minorHAnsi" w:cstheme="minorHAnsi"/>
              <w:color w:val="000000"/>
              <w:sz w:val="22"/>
              <w:szCs w:val="22"/>
            </w:rPr>
            <w:t xml:space="preserve">las </w:t>
          </w:r>
          <w:r w:rsidR="0009600D">
            <w:rPr>
              <w:rFonts w:asciiTheme="minorHAnsi" w:hAnsiTheme="minorHAnsi" w:cstheme="minorHAnsi"/>
              <w:color w:val="000000"/>
              <w:sz w:val="22"/>
              <w:szCs w:val="22"/>
            </w:rPr>
            <w:t>microempresas</w:t>
          </w:r>
          <w:r w:rsidR="002E5467">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002E5467">
            <w:rPr>
              <w:rFonts w:asciiTheme="minorHAnsi" w:hAnsiTheme="minorHAnsi" w:cstheme="minorHAnsi"/>
              <w:color w:val="000000"/>
              <w:sz w:val="22"/>
              <w:szCs w:val="22"/>
            </w:rPr>
            <w:t>tuvieron en cuenta</w:t>
          </w:r>
          <w:r>
            <w:rPr>
              <w:rFonts w:asciiTheme="minorHAnsi" w:hAnsiTheme="minorHAnsi" w:cstheme="minorHAnsi"/>
              <w:color w:val="000000"/>
              <w:sz w:val="22"/>
              <w:szCs w:val="22"/>
            </w:rPr>
            <w:t xml:space="preserve"> lo dispuesto en el párrafo 3° del articulo 2° de la </w:t>
          </w:r>
          <w:r w:rsidR="00C87D4F">
            <w:rPr>
              <w:rFonts w:asciiTheme="minorHAnsi" w:hAnsiTheme="minorHAnsi" w:cstheme="minorHAnsi"/>
              <w:color w:val="000000"/>
              <w:sz w:val="22"/>
              <w:szCs w:val="22"/>
            </w:rPr>
            <w:t>Ley</w:t>
          </w:r>
          <w:r>
            <w:rPr>
              <w:rFonts w:asciiTheme="minorHAnsi" w:hAnsiTheme="minorHAnsi" w:cstheme="minorHAnsi"/>
              <w:color w:val="000000"/>
              <w:sz w:val="22"/>
              <w:szCs w:val="22"/>
            </w:rPr>
            <w:t xml:space="preserve"> 1314, el cual hace referencia al cumplimiento de los requisitos establecidos en los numerales del articulo 499 del Estatuto Tributario, relacionado con el régimen </w:t>
          </w:r>
          <w:r w:rsidR="0009600D">
            <w:rPr>
              <w:rFonts w:asciiTheme="minorHAnsi" w:hAnsiTheme="minorHAnsi" w:cstheme="minorHAnsi"/>
              <w:color w:val="000000"/>
              <w:sz w:val="22"/>
              <w:szCs w:val="22"/>
            </w:rPr>
            <w:t>simplificado</w:t>
          </w:r>
          <w:r>
            <w:rPr>
              <w:rFonts w:asciiTheme="minorHAnsi" w:hAnsiTheme="minorHAnsi" w:cstheme="minorHAnsi"/>
              <w:color w:val="000000"/>
              <w:sz w:val="22"/>
              <w:szCs w:val="22"/>
            </w:rPr>
            <w:t xml:space="preserve">. </w:t>
          </w:r>
          <w:r w:rsidR="0009600D">
            <w:rPr>
              <w:rFonts w:asciiTheme="minorHAnsi" w:hAnsiTheme="minorHAnsi" w:cstheme="minorHAnsi"/>
              <w:color w:val="000000"/>
              <w:sz w:val="22"/>
              <w:szCs w:val="22"/>
            </w:rPr>
            <w:t>Por lo anterior, s</w:t>
          </w:r>
          <w:r>
            <w:rPr>
              <w:rFonts w:asciiTheme="minorHAnsi" w:hAnsiTheme="minorHAnsi" w:cstheme="minorHAnsi"/>
              <w:color w:val="000000"/>
              <w:sz w:val="22"/>
              <w:szCs w:val="22"/>
            </w:rPr>
            <w:t xml:space="preserve">e tomó textualmente por cuanto el CTCP no tiene las facultades para modificar o replantear lo expresamente dispuesto por </w:t>
          </w:r>
          <w:r w:rsidR="00E57448">
            <w:rPr>
              <w:rFonts w:asciiTheme="minorHAnsi" w:hAnsiTheme="minorHAnsi" w:cstheme="minorHAnsi"/>
              <w:color w:val="000000"/>
              <w:sz w:val="22"/>
              <w:szCs w:val="22"/>
            </w:rPr>
            <w:t>disposiciones legales</w:t>
          </w:r>
          <w:r>
            <w:rPr>
              <w:rFonts w:asciiTheme="minorHAnsi" w:hAnsiTheme="minorHAnsi" w:cstheme="minorHAnsi"/>
              <w:color w:val="000000"/>
              <w:sz w:val="22"/>
              <w:szCs w:val="22"/>
            </w:rPr>
            <w:t>.</w:t>
          </w:r>
        </w:p>
        <w:p w:rsidR="0009600D" w:rsidRDefault="0009600D" w:rsidP="003F0132">
          <w:pPr>
            <w:autoSpaceDE w:val="0"/>
            <w:autoSpaceDN w:val="0"/>
            <w:adjustRightInd w:val="0"/>
            <w:ind w:left="360"/>
            <w:jc w:val="both"/>
            <w:rPr>
              <w:rFonts w:asciiTheme="minorHAnsi" w:hAnsiTheme="minorHAnsi" w:cstheme="minorHAnsi"/>
              <w:color w:val="000000"/>
              <w:sz w:val="22"/>
              <w:szCs w:val="22"/>
            </w:rPr>
          </w:pPr>
        </w:p>
        <w:p w:rsidR="0009600D" w:rsidRDefault="0009600D" w:rsidP="00494FEC">
          <w:pPr>
            <w:autoSpaceDE w:val="0"/>
            <w:autoSpaceDN w:val="0"/>
            <w:adjustRightInd w:val="0"/>
            <w:ind w:left="360"/>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En cuanto al número de condiciones para pertenecer al régimen simplificado, el Estatuto Tributario dispone seis vigentes en la actualidad, las cuales coinciden con las enunciadas en el </w:t>
          </w:r>
          <w:r w:rsidR="000F57AE">
            <w:rPr>
              <w:rFonts w:asciiTheme="minorHAnsi" w:hAnsiTheme="minorHAnsi" w:cstheme="minorHAnsi"/>
              <w:color w:val="000000"/>
              <w:sz w:val="22"/>
              <w:szCs w:val="22"/>
            </w:rPr>
            <w:t xml:space="preserve">texto </w:t>
          </w:r>
          <w:r>
            <w:rPr>
              <w:rFonts w:asciiTheme="minorHAnsi" w:hAnsiTheme="minorHAnsi" w:cstheme="minorHAnsi"/>
              <w:color w:val="000000"/>
              <w:sz w:val="22"/>
              <w:szCs w:val="22"/>
            </w:rPr>
            <w:t>de</w:t>
          </w:r>
          <w:r w:rsidR="000F57AE">
            <w:rPr>
              <w:rFonts w:asciiTheme="minorHAnsi" w:hAnsiTheme="minorHAnsi" w:cstheme="minorHAnsi"/>
              <w:color w:val="000000"/>
              <w:sz w:val="22"/>
              <w:szCs w:val="22"/>
            </w:rPr>
            <w:t xml:space="preserve"> la</w:t>
          </w:r>
          <w:r>
            <w:rPr>
              <w:rFonts w:asciiTheme="minorHAnsi" w:hAnsiTheme="minorHAnsi" w:cstheme="minorHAnsi"/>
              <w:color w:val="000000"/>
              <w:sz w:val="22"/>
              <w:szCs w:val="22"/>
            </w:rPr>
            <w:t xml:space="preserve"> norma de información financiera para </w:t>
          </w:r>
          <w:r w:rsidR="00F57757">
            <w:rPr>
              <w:rFonts w:asciiTheme="minorHAnsi" w:hAnsiTheme="minorHAnsi" w:cstheme="minorHAnsi"/>
              <w:color w:val="000000"/>
              <w:sz w:val="22"/>
              <w:szCs w:val="22"/>
            </w:rPr>
            <w:t xml:space="preserve">las </w:t>
          </w:r>
          <w:r>
            <w:rPr>
              <w:rFonts w:asciiTheme="minorHAnsi" w:hAnsiTheme="minorHAnsi" w:cstheme="minorHAnsi"/>
              <w:color w:val="000000"/>
              <w:sz w:val="22"/>
              <w:szCs w:val="22"/>
            </w:rPr>
            <w:t>microempresas.</w:t>
          </w:r>
        </w:p>
        <w:p w:rsidR="0009600D" w:rsidRPr="003F0132" w:rsidRDefault="0009600D" w:rsidP="0009600D">
          <w:pPr>
            <w:autoSpaceDE w:val="0"/>
            <w:autoSpaceDN w:val="0"/>
            <w:adjustRightInd w:val="0"/>
            <w:jc w:val="both"/>
            <w:rPr>
              <w:rFonts w:asciiTheme="minorHAnsi" w:hAnsiTheme="minorHAnsi" w:cstheme="minorHAnsi"/>
              <w:color w:val="000000"/>
              <w:sz w:val="22"/>
              <w:szCs w:val="22"/>
            </w:rPr>
          </w:pPr>
        </w:p>
        <w:p w:rsidR="00606BBF" w:rsidRPr="00494FEC" w:rsidRDefault="00494FEC" w:rsidP="00606BBF">
          <w:pPr>
            <w:autoSpaceDE w:val="0"/>
            <w:autoSpaceDN w:val="0"/>
            <w:adjustRightInd w:val="0"/>
            <w:jc w:val="both"/>
            <w:rPr>
              <w:rFonts w:asciiTheme="minorHAnsi" w:hAnsiTheme="minorHAnsi" w:cstheme="minorHAnsi"/>
              <w:b/>
              <w:color w:val="000000"/>
              <w:sz w:val="28"/>
              <w:szCs w:val="28"/>
            </w:rPr>
          </w:pPr>
          <w:r w:rsidRPr="00494FEC">
            <w:rPr>
              <w:rFonts w:asciiTheme="minorHAnsi" w:hAnsiTheme="minorHAnsi" w:cstheme="minorHAnsi"/>
              <w:b/>
              <w:color w:val="000000"/>
              <w:sz w:val="28"/>
              <w:szCs w:val="28"/>
            </w:rPr>
            <w:t>Características cualitativas de la información</w:t>
          </w:r>
        </w:p>
        <w:p w:rsidR="00494FEC" w:rsidRDefault="00494FEC" w:rsidP="00606BBF">
          <w:pPr>
            <w:autoSpaceDE w:val="0"/>
            <w:autoSpaceDN w:val="0"/>
            <w:adjustRightInd w:val="0"/>
            <w:jc w:val="both"/>
            <w:rPr>
              <w:rFonts w:asciiTheme="minorHAnsi" w:hAnsiTheme="minorHAnsi" w:cstheme="minorHAnsi"/>
              <w:color w:val="000000"/>
              <w:sz w:val="22"/>
              <w:szCs w:val="22"/>
            </w:rPr>
          </w:pPr>
        </w:p>
        <w:p w:rsidR="00494FEC" w:rsidRPr="00494FEC" w:rsidRDefault="00494FEC" w:rsidP="005C6C92">
          <w:pPr>
            <w:pStyle w:val="Prrafodelista"/>
            <w:numPr>
              <w:ilvl w:val="0"/>
              <w:numId w:val="2"/>
            </w:numPr>
            <w:autoSpaceDE w:val="0"/>
            <w:autoSpaceDN w:val="0"/>
            <w:adjustRightInd w:val="0"/>
            <w:jc w:val="both"/>
            <w:rPr>
              <w:rFonts w:asciiTheme="minorHAnsi" w:hAnsiTheme="minorHAnsi" w:cstheme="minorHAnsi"/>
              <w:color w:val="000000"/>
              <w:sz w:val="22"/>
              <w:szCs w:val="22"/>
            </w:rPr>
          </w:pPr>
          <w:r w:rsidRPr="00494FEC">
            <w:rPr>
              <w:rFonts w:asciiTheme="minorHAnsi" w:hAnsiTheme="minorHAnsi" w:cstheme="minorHAnsi"/>
              <w:color w:val="000000"/>
              <w:sz w:val="22"/>
              <w:szCs w:val="22"/>
            </w:rPr>
            <w:t xml:space="preserve">Dentro de la propuesta de normas de información financiera para </w:t>
          </w:r>
          <w:r w:rsidR="00A72739">
            <w:rPr>
              <w:rFonts w:asciiTheme="minorHAnsi" w:hAnsiTheme="minorHAnsi" w:cstheme="minorHAnsi"/>
              <w:color w:val="000000"/>
              <w:sz w:val="22"/>
              <w:szCs w:val="22"/>
            </w:rPr>
            <w:t xml:space="preserve">las </w:t>
          </w:r>
          <w:r w:rsidRPr="00494FEC">
            <w:rPr>
              <w:rFonts w:asciiTheme="minorHAnsi" w:hAnsiTheme="minorHAnsi" w:cstheme="minorHAnsi"/>
              <w:color w:val="000000"/>
              <w:sz w:val="22"/>
              <w:szCs w:val="22"/>
            </w:rPr>
            <w:t>microempresas se establecieron las características que hacen que la información en los estados financieros sea útil a los usuarios de los mismos.</w:t>
          </w:r>
        </w:p>
        <w:p w:rsidR="00494FEC" w:rsidRDefault="00494FEC" w:rsidP="00606BBF">
          <w:pPr>
            <w:autoSpaceDE w:val="0"/>
            <w:autoSpaceDN w:val="0"/>
            <w:adjustRightInd w:val="0"/>
            <w:jc w:val="both"/>
            <w:rPr>
              <w:rFonts w:asciiTheme="minorHAnsi" w:hAnsiTheme="minorHAnsi" w:cstheme="minorHAnsi"/>
              <w:color w:val="000000"/>
              <w:sz w:val="22"/>
              <w:szCs w:val="22"/>
            </w:rPr>
          </w:pPr>
        </w:p>
        <w:p w:rsidR="00494FEC" w:rsidRDefault="00494FEC" w:rsidP="00606BBF">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Sobre este asunto se recibió el siguiente comentario:</w:t>
          </w:r>
        </w:p>
        <w:p w:rsidR="00494FEC" w:rsidRPr="00494FEC" w:rsidRDefault="00494FEC" w:rsidP="00494FEC">
          <w:pPr>
            <w:autoSpaceDE w:val="0"/>
            <w:autoSpaceDN w:val="0"/>
            <w:adjustRightInd w:val="0"/>
            <w:jc w:val="both"/>
            <w:rPr>
              <w:rFonts w:asciiTheme="minorHAnsi" w:hAnsiTheme="minorHAnsi" w:cstheme="minorHAnsi"/>
              <w:bCs/>
              <w:color w:val="000000"/>
              <w:sz w:val="22"/>
              <w:szCs w:val="22"/>
            </w:rPr>
          </w:pPr>
        </w:p>
        <w:p w:rsidR="00494FEC" w:rsidRPr="00494FEC" w:rsidRDefault="00494FEC" w:rsidP="005C6C92">
          <w:pPr>
            <w:pStyle w:val="Prrafodelista"/>
            <w:numPr>
              <w:ilvl w:val="0"/>
              <w:numId w:val="2"/>
            </w:numPr>
            <w:autoSpaceDE w:val="0"/>
            <w:autoSpaceDN w:val="0"/>
            <w:adjustRightInd w:val="0"/>
            <w:jc w:val="both"/>
            <w:rPr>
              <w:rFonts w:asciiTheme="minorHAnsi" w:hAnsiTheme="minorHAnsi" w:cstheme="minorHAnsi"/>
              <w:color w:val="000000"/>
              <w:sz w:val="22"/>
              <w:szCs w:val="22"/>
            </w:rPr>
          </w:pPr>
          <w:r w:rsidRPr="00494FEC">
            <w:rPr>
              <w:rFonts w:asciiTheme="minorHAnsi" w:hAnsiTheme="minorHAnsi" w:cstheme="minorHAnsi"/>
              <w:i/>
              <w:sz w:val="22"/>
              <w:szCs w:val="22"/>
            </w:rPr>
            <w:t>“…Desde el  párrafo 2.6 hasta el 2.16, se establecen las características cualitativas de la información en los estados financieros. A juicio del comité, en vez de utilizar estas 11 características, se deberían utilizar las 7 características que establece el nuevo marco conceptual de las NIIF. En otras palabras, no tiene sentido proponer unas características que no están consagradas en la versión más reciente del Marco Conceptual emitido por IASB. Desde ahora, en la medida en que ya se ha avanzado en este aspecto, es mucho mejor conservar los mismos criterios conceptuales</w:t>
          </w:r>
          <w:r>
            <w:rPr>
              <w:rStyle w:val="Refdenotaalpie"/>
              <w:rFonts w:asciiTheme="minorHAnsi" w:hAnsiTheme="minorHAnsi" w:cstheme="minorHAnsi"/>
              <w:i/>
              <w:sz w:val="22"/>
              <w:szCs w:val="22"/>
            </w:rPr>
            <w:footnoteReference w:id="55"/>
          </w:r>
          <w:r w:rsidRPr="00494FEC">
            <w:rPr>
              <w:rFonts w:asciiTheme="minorHAnsi" w:hAnsiTheme="minorHAnsi" w:cstheme="minorHAnsi"/>
              <w:i/>
              <w:sz w:val="22"/>
              <w:szCs w:val="22"/>
            </w:rPr>
            <w:t>…”</w:t>
          </w:r>
        </w:p>
        <w:p w:rsidR="00494FEC" w:rsidRDefault="00494FEC" w:rsidP="00494FEC">
          <w:pPr>
            <w:autoSpaceDE w:val="0"/>
            <w:autoSpaceDN w:val="0"/>
            <w:adjustRightInd w:val="0"/>
            <w:jc w:val="both"/>
            <w:rPr>
              <w:rFonts w:asciiTheme="minorHAnsi" w:hAnsiTheme="minorHAnsi" w:cstheme="minorHAnsi"/>
              <w:color w:val="000000"/>
              <w:sz w:val="22"/>
              <w:szCs w:val="22"/>
            </w:rPr>
          </w:pPr>
        </w:p>
        <w:p w:rsidR="00E77EE4" w:rsidRPr="0089085F" w:rsidRDefault="00DE7B56" w:rsidP="0089085F">
          <w:pPr>
            <w:autoSpaceDE w:val="0"/>
            <w:autoSpaceDN w:val="0"/>
            <w:adjustRightInd w:val="0"/>
            <w:ind w:left="360"/>
            <w:jc w:val="both"/>
            <w:rPr>
              <w:rFonts w:asciiTheme="minorHAnsi" w:hAnsiTheme="minorHAnsi" w:cstheme="minorHAnsi"/>
              <w:color w:val="000000"/>
              <w:sz w:val="22"/>
              <w:szCs w:val="22"/>
            </w:rPr>
          </w:pPr>
          <w:r>
            <w:rPr>
              <w:rFonts w:asciiTheme="minorHAnsi" w:hAnsiTheme="minorHAnsi" w:cstheme="minorHAnsi"/>
              <w:color w:val="000000"/>
              <w:sz w:val="22"/>
              <w:szCs w:val="22"/>
            </w:rPr>
            <w:t>E</w:t>
          </w:r>
          <w:r w:rsidR="00494FEC">
            <w:rPr>
              <w:rFonts w:asciiTheme="minorHAnsi" w:hAnsiTheme="minorHAnsi" w:cstheme="minorHAnsi"/>
              <w:color w:val="000000"/>
              <w:sz w:val="22"/>
              <w:szCs w:val="22"/>
            </w:rPr>
            <w:t>l CTCP</w:t>
          </w:r>
          <w:r>
            <w:rPr>
              <w:rFonts w:asciiTheme="minorHAnsi" w:hAnsiTheme="minorHAnsi" w:cstheme="minorHAnsi"/>
              <w:color w:val="000000"/>
              <w:sz w:val="22"/>
              <w:szCs w:val="22"/>
            </w:rPr>
            <w:t xml:space="preserve"> tom</w:t>
          </w:r>
          <w:r w:rsidR="00E57448">
            <w:rPr>
              <w:rFonts w:asciiTheme="minorHAnsi" w:hAnsiTheme="minorHAnsi" w:cstheme="minorHAnsi"/>
              <w:color w:val="000000"/>
              <w:sz w:val="22"/>
              <w:szCs w:val="22"/>
            </w:rPr>
            <w:t>ó</w:t>
          </w:r>
          <w:r>
            <w:rPr>
              <w:rFonts w:asciiTheme="minorHAnsi" w:hAnsiTheme="minorHAnsi" w:cstheme="minorHAnsi"/>
              <w:color w:val="000000"/>
              <w:sz w:val="22"/>
              <w:szCs w:val="22"/>
            </w:rPr>
            <w:t xml:space="preserve"> la decisión</w:t>
          </w:r>
          <w:r w:rsidR="00E57448">
            <w:rPr>
              <w:rFonts w:asciiTheme="minorHAnsi" w:hAnsiTheme="minorHAnsi" w:cstheme="minorHAnsi"/>
              <w:color w:val="000000"/>
              <w:sz w:val="22"/>
              <w:szCs w:val="22"/>
            </w:rPr>
            <w:t>,</w:t>
          </w:r>
          <w:r>
            <w:rPr>
              <w:rFonts w:asciiTheme="minorHAnsi" w:hAnsiTheme="minorHAnsi" w:cstheme="minorHAnsi"/>
              <w:color w:val="000000"/>
              <w:sz w:val="22"/>
              <w:szCs w:val="22"/>
            </w:rPr>
            <w:t xml:space="preserve"> para efectos de proponer la norma de información financiera para las microempresas, </w:t>
          </w:r>
          <w:r w:rsidR="00E57448">
            <w:rPr>
              <w:rFonts w:asciiTheme="minorHAnsi" w:hAnsiTheme="minorHAnsi" w:cstheme="minorHAnsi"/>
              <w:color w:val="000000"/>
              <w:sz w:val="22"/>
              <w:szCs w:val="22"/>
            </w:rPr>
            <w:t xml:space="preserve">usar como referente </w:t>
          </w:r>
          <w:r>
            <w:rPr>
              <w:rFonts w:asciiTheme="minorHAnsi" w:hAnsiTheme="minorHAnsi" w:cstheme="minorHAnsi"/>
              <w:color w:val="000000"/>
              <w:sz w:val="22"/>
              <w:szCs w:val="22"/>
            </w:rPr>
            <w:t xml:space="preserve">la norma de información financiera para las Pymes, con el fin de dar cumplimiento a lo señalado en el artículo 1 de la </w:t>
          </w:r>
          <w:r w:rsidR="00C87D4F">
            <w:rPr>
              <w:rFonts w:asciiTheme="minorHAnsi" w:hAnsiTheme="minorHAnsi" w:cstheme="minorHAnsi"/>
              <w:color w:val="000000"/>
              <w:sz w:val="22"/>
              <w:szCs w:val="22"/>
            </w:rPr>
            <w:t>Ley</w:t>
          </w:r>
          <w:r>
            <w:rPr>
              <w:rFonts w:asciiTheme="minorHAnsi" w:hAnsiTheme="minorHAnsi" w:cstheme="minorHAnsi"/>
              <w:color w:val="000000"/>
              <w:sz w:val="22"/>
              <w:szCs w:val="22"/>
            </w:rPr>
            <w:t xml:space="preserve"> 1314, en lo que hace referencia a que las normas contables deben conformar un sistema único y </w:t>
          </w:r>
          <w:r w:rsidR="00E57448">
            <w:rPr>
              <w:rFonts w:asciiTheme="minorHAnsi" w:hAnsiTheme="minorHAnsi" w:cstheme="minorHAnsi"/>
              <w:color w:val="000000"/>
              <w:sz w:val="22"/>
              <w:szCs w:val="22"/>
            </w:rPr>
            <w:t>homogéneo</w:t>
          </w:r>
          <w:r>
            <w:rPr>
              <w:rFonts w:asciiTheme="minorHAnsi" w:hAnsiTheme="minorHAnsi" w:cstheme="minorHAnsi"/>
              <w:color w:val="000000"/>
              <w:sz w:val="22"/>
              <w:szCs w:val="22"/>
            </w:rPr>
            <w:t xml:space="preserve"> y</w:t>
          </w:r>
          <w:r w:rsidR="0089085F">
            <w:rPr>
              <w:rFonts w:asciiTheme="minorHAnsi" w:hAnsiTheme="minorHAnsi" w:cstheme="minorHAnsi"/>
              <w:color w:val="000000"/>
              <w:sz w:val="22"/>
              <w:szCs w:val="22"/>
            </w:rPr>
            <w:t xml:space="preserve"> buscando hacer menos traumática</w:t>
          </w:r>
          <w:r w:rsidR="00477FC8">
            <w:rPr>
              <w:rFonts w:asciiTheme="minorHAnsi" w:hAnsiTheme="minorHAnsi" w:cstheme="minorHAnsi"/>
              <w:color w:val="000000"/>
              <w:sz w:val="22"/>
              <w:szCs w:val="22"/>
            </w:rPr>
            <w:t xml:space="preserve"> la transición </w:t>
          </w:r>
          <w:r w:rsidR="006648F1">
            <w:rPr>
              <w:rFonts w:asciiTheme="minorHAnsi" w:hAnsiTheme="minorHAnsi" w:cstheme="minorHAnsi"/>
              <w:color w:val="000000"/>
              <w:sz w:val="22"/>
              <w:szCs w:val="22"/>
            </w:rPr>
            <w:t xml:space="preserve">en aquellos casos en que un </w:t>
          </w:r>
          <w:r w:rsidR="00477FC8">
            <w:rPr>
              <w:rFonts w:asciiTheme="minorHAnsi" w:hAnsiTheme="minorHAnsi" w:cstheme="minorHAnsi"/>
              <w:color w:val="000000"/>
              <w:sz w:val="22"/>
              <w:szCs w:val="22"/>
            </w:rPr>
            <w:t>microempresario</w:t>
          </w:r>
          <w:r w:rsidR="00034650">
            <w:rPr>
              <w:rFonts w:asciiTheme="minorHAnsi" w:hAnsiTheme="minorHAnsi" w:cstheme="minorHAnsi"/>
              <w:color w:val="000000"/>
              <w:sz w:val="22"/>
              <w:szCs w:val="22"/>
            </w:rPr>
            <w:t>,</w:t>
          </w:r>
          <w:r w:rsidR="00477FC8">
            <w:rPr>
              <w:rFonts w:asciiTheme="minorHAnsi" w:hAnsiTheme="minorHAnsi" w:cstheme="minorHAnsi"/>
              <w:color w:val="000000"/>
              <w:sz w:val="22"/>
              <w:szCs w:val="22"/>
            </w:rPr>
            <w:t xml:space="preserve"> </w:t>
          </w:r>
          <w:r w:rsidR="006648F1">
            <w:rPr>
              <w:rFonts w:asciiTheme="minorHAnsi" w:hAnsiTheme="minorHAnsi" w:cstheme="minorHAnsi"/>
              <w:color w:val="000000"/>
              <w:sz w:val="22"/>
              <w:szCs w:val="22"/>
            </w:rPr>
            <w:t xml:space="preserve">deba aplicar la norma de información financiera para las </w:t>
          </w:r>
          <w:r w:rsidR="00477FC8">
            <w:rPr>
              <w:rFonts w:asciiTheme="minorHAnsi" w:hAnsiTheme="minorHAnsi" w:cstheme="minorHAnsi"/>
              <w:color w:val="000000"/>
              <w:sz w:val="22"/>
              <w:szCs w:val="22"/>
            </w:rPr>
            <w:t xml:space="preserve"> pequeña</w:t>
          </w:r>
          <w:r w:rsidR="006648F1">
            <w:rPr>
              <w:rFonts w:asciiTheme="minorHAnsi" w:hAnsiTheme="minorHAnsi" w:cstheme="minorHAnsi"/>
              <w:color w:val="000000"/>
              <w:sz w:val="22"/>
              <w:szCs w:val="22"/>
            </w:rPr>
            <w:t>s</w:t>
          </w:r>
          <w:r w:rsidR="00477FC8">
            <w:rPr>
              <w:rFonts w:asciiTheme="minorHAnsi" w:hAnsiTheme="minorHAnsi" w:cstheme="minorHAnsi"/>
              <w:color w:val="000000"/>
              <w:sz w:val="22"/>
              <w:szCs w:val="22"/>
            </w:rPr>
            <w:t xml:space="preserve"> y mediana</w:t>
          </w:r>
          <w:r w:rsidR="006648F1">
            <w:rPr>
              <w:rFonts w:asciiTheme="minorHAnsi" w:hAnsiTheme="minorHAnsi" w:cstheme="minorHAnsi"/>
              <w:color w:val="000000"/>
              <w:sz w:val="22"/>
              <w:szCs w:val="22"/>
            </w:rPr>
            <w:t>s</w:t>
          </w:r>
          <w:r w:rsidR="00477FC8">
            <w:rPr>
              <w:rFonts w:asciiTheme="minorHAnsi" w:hAnsiTheme="minorHAnsi" w:cstheme="minorHAnsi"/>
              <w:color w:val="000000"/>
              <w:sz w:val="22"/>
              <w:szCs w:val="22"/>
            </w:rPr>
            <w:t xml:space="preserve"> empresa</w:t>
          </w:r>
          <w:r w:rsidR="006648F1">
            <w:rPr>
              <w:rFonts w:asciiTheme="minorHAnsi" w:hAnsiTheme="minorHAnsi" w:cstheme="minorHAnsi"/>
              <w:color w:val="000000"/>
              <w:sz w:val="22"/>
              <w:szCs w:val="22"/>
            </w:rPr>
            <w:t>s</w:t>
          </w:r>
          <w:r w:rsidR="00477FC8">
            <w:rPr>
              <w:rFonts w:asciiTheme="minorHAnsi" w:hAnsiTheme="minorHAnsi" w:cstheme="minorHAnsi"/>
              <w:color w:val="000000"/>
              <w:sz w:val="22"/>
              <w:szCs w:val="22"/>
            </w:rPr>
            <w:t xml:space="preserve">. </w:t>
          </w:r>
        </w:p>
        <w:p w:rsidR="00E77EE4" w:rsidRDefault="00E77EE4" w:rsidP="006930AF">
          <w:pPr>
            <w:autoSpaceDE w:val="0"/>
            <w:autoSpaceDN w:val="0"/>
            <w:adjustRightInd w:val="0"/>
            <w:jc w:val="both"/>
            <w:rPr>
              <w:rFonts w:asciiTheme="minorHAnsi" w:hAnsiTheme="minorHAnsi" w:cstheme="minorHAnsi"/>
              <w:b/>
              <w:color w:val="000000"/>
              <w:sz w:val="28"/>
              <w:szCs w:val="28"/>
            </w:rPr>
          </w:pPr>
        </w:p>
        <w:p w:rsidR="006930AF" w:rsidRPr="006930AF" w:rsidRDefault="006930AF" w:rsidP="006930AF">
          <w:pPr>
            <w:autoSpaceDE w:val="0"/>
            <w:autoSpaceDN w:val="0"/>
            <w:adjustRightInd w:val="0"/>
            <w:jc w:val="both"/>
            <w:rPr>
              <w:rFonts w:asciiTheme="minorHAnsi" w:hAnsiTheme="minorHAnsi" w:cstheme="minorHAnsi"/>
              <w:b/>
              <w:color w:val="000000"/>
              <w:sz w:val="28"/>
              <w:szCs w:val="28"/>
            </w:rPr>
          </w:pPr>
          <w:r w:rsidRPr="006930AF">
            <w:rPr>
              <w:rFonts w:asciiTheme="minorHAnsi" w:hAnsiTheme="minorHAnsi" w:cstheme="minorHAnsi"/>
              <w:b/>
              <w:color w:val="000000"/>
              <w:sz w:val="28"/>
              <w:szCs w:val="28"/>
            </w:rPr>
            <w:t>Equilibrio entre costo y beneficio</w:t>
          </w:r>
        </w:p>
        <w:p w:rsidR="006930AF" w:rsidRDefault="006930AF" w:rsidP="006930AF">
          <w:pPr>
            <w:autoSpaceDE w:val="0"/>
            <w:autoSpaceDN w:val="0"/>
            <w:adjustRightInd w:val="0"/>
            <w:jc w:val="both"/>
            <w:rPr>
              <w:rFonts w:asciiTheme="minorHAnsi" w:hAnsiTheme="minorHAnsi" w:cstheme="minorHAnsi"/>
              <w:color w:val="000000"/>
              <w:sz w:val="22"/>
              <w:szCs w:val="22"/>
            </w:rPr>
          </w:pPr>
        </w:p>
        <w:p w:rsidR="006930AF" w:rsidRPr="006930AF" w:rsidRDefault="006930AF" w:rsidP="005C6C92">
          <w:pPr>
            <w:pStyle w:val="Prrafodelista"/>
            <w:numPr>
              <w:ilvl w:val="0"/>
              <w:numId w:val="2"/>
            </w:numPr>
            <w:autoSpaceDE w:val="0"/>
            <w:autoSpaceDN w:val="0"/>
            <w:adjustRightInd w:val="0"/>
            <w:jc w:val="both"/>
            <w:rPr>
              <w:rFonts w:asciiTheme="minorHAnsi" w:hAnsiTheme="minorHAnsi" w:cstheme="minorHAnsi"/>
              <w:color w:val="000000"/>
              <w:sz w:val="22"/>
              <w:szCs w:val="22"/>
            </w:rPr>
          </w:pPr>
          <w:r w:rsidRPr="006930AF">
            <w:rPr>
              <w:rFonts w:asciiTheme="minorHAnsi" w:hAnsiTheme="minorHAnsi" w:cstheme="minorHAnsi"/>
              <w:color w:val="000000"/>
              <w:sz w:val="22"/>
              <w:szCs w:val="22"/>
            </w:rPr>
            <w:t xml:space="preserve">En relación con este tema, la propuesta de norma de información financiera para microempresas estableció que: </w:t>
          </w:r>
          <w:r w:rsidR="00330965">
            <w:rPr>
              <w:rFonts w:asciiTheme="minorHAnsi" w:hAnsiTheme="minorHAnsi" w:cstheme="minorHAnsi"/>
              <w:color w:val="000000"/>
              <w:sz w:val="22"/>
              <w:szCs w:val="22"/>
            </w:rPr>
            <w:t>“</w:t>
          </w:r>
          <w:r w:rsidRPr="006930AF">
            <w:rPr>
              <w:rFonts w:asciiTheme="minorHAnsi" w:hAnsiTheme="minorHAnsi" w:cstheme="minorHAnsi"/>
              <w:color w:val="000000"/>
              <w:sz w:val="22"/>
              <w:szCs w:val="22"/>
            </w:rPr>
            <w:t>Los beneficios derivados de la información deben exceder los costos de suministrarla. Esta evaluación es sustancialmente, un proceso de juicio.</w:t>
          </w:r>
          <w:r w:rsidR="00330965">
            <w:rPr>
              <w:rFonts w:asciiTheme="minorHAnsi" w:hAnsiTheme="minorHAnsi" w:cstheme="minorHAnsi"/>
              <w:color w:val="000000"/>
              <w:sz w:val="22"/>
              <w:szCs w:val="22"/>
            </w:rPr>
            <w:t>”</w:t>
          </w:r>
        </w:p>
        <w:p w:rsidR="006930AF" w:rsidRDefault="006930AF" w:rsidP="006930AF">
          <w:pPr>
            <w:autoSpaceDE w:val="0"/>
            <w:autoSpaceDN w:val="0"/>
            <w:adjustRightInd w:val="0"/>
            <w:jc w:val="both"/>
            <w:rPr>
              <w:rFonts w:asciiTheme="minorHAnsi" w:hAnsiTheme="minorHAnsi" w:cstheme="minorHAnsi"/>
              <w:color w:val="000000"/>
              <w:sz w:val="22"/>
              <w:szCs w:val="22"/>
            </w:rPr>
          </w:pPr>
        </w:p>
        <w:p w:rsidR="006930AF" w:rsidRDefault="006930AF" w:rsidP="006930AF">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Sobre este asunto se recibi</w:t>
          </w:r>
          <w:r w:rsidR="00712806">
            <w:rPr>
              <w:rFonts w:asciiTheme="minorHAnsi" w:hAnsiTheme="minorHAnsi" w:cstheme="minorHAnsi"/>
              <w:color w:val="000000"/>
              <w:sz w:val="22"/>
              <w:szCs w:val="22"/>
            </w:rPr>
            <w:t xml:space="preserve">eron los </w:t>
          </w:r>
          <w:r>
            <w:rPr>
              <w:rFonts w:asciiTheme="minorHAnsi" w:hAnsiTheme="minorHAnsi" w:cstheme="minorHAnsi"/>
              <w:color w:val="000000"/>
              <w:sz w:val="22"/>
              <w:szCs w:val="22"/>
            </w:rPr>
            <w:t>siguiente</w:t>
          </w:r>
          <w:r w:rsidR="00712806">
            <w:rPr>
              <w:rFonts w:asciiTheme="minorHAnsi" w:hAnsiTheme="minorHAnsi" w:cstheme="minorHAnsi"/>
              <w:color w:val="000000"/>
              <w:sz w:val="22"/>
              <w:szCs w:val="22"/>
            </w:rPr>
            <w:t>s</w:t>
          </w:r>
          <w:r>
            <w:rPr>
              <w:rFonts w:asciiTheme="minorHAnsi" w:hAnsiTheme="minorHAnsi" w:cstheme="minorHAnsi"/>
              <w:color w:val="000000"/>
              <w:sz w:val="22"/>
              <w:szCs w:val="22"/>
            </w:rPr>
            <w:t xml:space="preserve"> comentario</w:t>
          </w:r>
          <w:r w:rsidR="00712806">
            <w:rPr>
              <w:rFonts w:asciiTheme="minorHAnsi" w:hAnsiTheme="minorHAnsi" w:cstheme="minorHAnsi"/>
              <w:color w:val="000000"/>
              <w:sz w:val="22"/>
              <w:szCs w:val="22"/>
            </w:rPr>
            <w:t>s</w:t>
          </w:r>
          <w:r>
            <w:rPr>
              <w:rFonts w:asciiTheme="minorHAnsi" w:hAnsiTheme="minorHAnsi" w:cstheme="minorHAnsi"/>
              <w:color w:val="000000"/>
              <w:sz w:val="22"/>
              <w:szCs w:val="22"/>
            </w:rPr>
            <w:t>:</w:t>
          </w:r>
        </w:p>
        <w:p w:rsidR="006930AF" w:rsidRPr="006930AF" w:rsidRDefault="006930AF" w:rsidP="006930AF">
          <w:pPr>
            <w:autoSpaceDE w:val="0"/>
            <w:autoSpaceDN w:val="0"/>
            <w:adjustRightInd w:val="0"/>
            <w:jc w:val="both"/>
            <w:rPr>
              <w:rFonts w:asciiTheme="minorHAnsi" w:hAnsiTheme="minorHAnsi" w:cstheme="minorHAnsi"/>
              <w:b/>
              <w:sz w:val="22"/>
              <w:szCs w:val="22"/>
            </w:rPr>
          </w:pPr>
        </w:p>
        <w:p w:rsidR="006930AF" w:rsidRPr="006930AF" w:rsidRDefault="006930AF" w:rsidP="005C6C92">
          <w:pPr>
            <w:pStyle w:val="Sinespaciado"/>
            <w:numPr>
              <w:ilvl w:val="0"/>
              <w:numId w:val="2"/>
            </w:numPr>
            <w:jc w:val="both"/>
            <w:rPr>
              <w:rFonts w:cstheme="minorHAnsi"/>
              <w:b/>
              <w:i/>
            </w:rPr>
          </w:pPr>
          <w:r>
            <w:rPr>
              <w:rFonts w:cstheme="minorHAnsi"/>
              <w:i/>
            </w:rPr>
            <w:t>“…</w:t>
          </w:r>
          <w:r w:rsidRPr="006930AF">
            <w:rPr>
              <w:rFonts w:cstheme="minorHAnsi"/>
              <w:i/>
            </w:rPr>
            <w:t>En el párrafo 2.16 equilibrio entre Costo y Beneficio, es aquí en este tipo de entidades donde mayor cuidado y rigor se debe tener, pues cualquier análisis, medición,  y estudio por sencillo que sea, puede dar al traste con esta característica y se deberían establecer planes de capacitación e implementación sencillos y prácticos</w:t>
          </w:r>
          <w:r>
            <w:rPr>
              <w:rStyle w:val="Refdenotaalpie"/>
              <w:rFonts w:cstheme="minorHAnsi"/>
              <w:i/>
            </w:rPr>
            <w:footnoteReference w:id="56"/>
          </w:r>
          <w:r>
            <w:rPr>
              <w:rFonts w:cstheme="minorHAnsi"/>
              <w:i/>
            </w:rPr>
            <w:t>…”</w:t>
          </w:r>
        </w:p>
        <w:p w:rsidR="006930AF" w:rsidRPr="006930AF" w:rsidRDefault="006930AF" w:rsidP="006930AF">
          <w:pPr>
            <w:pStyle w:val="Sinespaciado"/>
            <w:rPr>
              <w:rFonts w:cstheme="minorHAnsi"/>
            </w:rPr>
          </w:pPr>
        </w:p>
        <w:p w:rsidR="006930AF" w:rsidRPr="006930AF" w:rsidRDefault="006930AF" w:rsidP="005C6C92">
          <w:pPr>
            <w:pStyle w:val="Sinespaciado"/>
            <w:numPr>
              <w:ilvl w:val="0"/>
              <w:numId w:val="2"/>
            </w:numPr>
            <w:jc w:val="both"/>
            <w:rPr>
              <w:rFonts w:cstheme="minorHAnsi"/>
              <w:i/>
            </w:rPr>
          </w:pPr>
          <w:r>
            <w:rPr>
              <w:rFonts w:cstheme="minorHAnsi"/>
              <w:i/>
            </w:rPr>
            <w:t>“…</w:t>
          </w:r>
          <w:r w:rsidRPr="006930AF">
            <w:rPr>
              <w:rFonts w:cstheme="minorHAnsi"/>
              <w:i/>
            </w:rPr>
            <w:t>Vulnera y coloca en una competencia desleal  la profesión contable, porque los microempresarios evaluarán qué tipo de información necesita, así mismo contratará servicios baratos y de baja calidad</w:t>
          </w:r>
          <w:r>
            <w:rPr>
              <w:rStyle w:val="Refdenotaalpie"/>
              <w:rFonts w:cstheme="minorHAnsi"/>
              <w:i/>
            </w:rPr>
            <w:footnoteReference w:id="57"/>
          </w:r>
          <w:r>
            <w:rPr>
              <w:rFonts w:cstheme="minorHAnsi"/>
              <w:i/>
            </w:rPr>
            <w:t>…”</w:t>
          </w:r>
        </w:p>
        <w:p w:rsidR="006930AF" w:rsidRPr="006930AF" w:rsidRDefault="006930AF" w:rsidP="006930AF">
          <w:pPr>
            <w:autoSpaceDE w:val="0"/>
            <w:autoSpaceDN w:val="0"/>
            <w:adjustRightInd w:val="0"/>
            <w:jc w:val="both"/>
            <w:rPr>
              <w:rFonts w:asciiTheme="minorHAnsi" w:hAnsiTheme="minorHAnsi" w:cstheme="minorHAnsi"/>
              <w:b/>
              <w:sz w:val="22"/>
              <w:szCs w:val="22"/>
            </w:rPr>
          </w:pPr>
        </w:p>
        <w:p w:rsidR="006930AF" w:rsidRPr="006930AF" w:rsidRDefault="006930AF" w:rsidP="005C6C92">
          <w:pPr>
            <w:pStyle w:val="Sinespaciado"/>
            <w:numPr>
              <w:ilvl w:val="0"/>
              <w:numId w:val="2"/>
            </w:numPr>
            <w:jc w:val="both"/>
            <w:rPr>
              <w:rFonts w:cstheme="minorHAnsi"/>
              <w:i/>
            </w:rPr>
          </w:pPr>
          <w:r>
            <w:rPr>
              <w:rFonts w:cstheme="minorHAnsi"/>
              <w:i/>
            </w:rPr>
            <w:t>“…</w:t>
          </w:r>
          <w:r w:rsidRPr="006930AF">
            <w:rPr>
              <w:rFonts w:cstheme="minorHAnsi"/>
              <w:i/>
            </w:rPr>
            <w:t>Las características cualitativas de la información contable deben ser iguales para todo tipo de marco contable, sin embargo se observan diferencias entre las cualidades establecidas en las NIIF Full, las NIIF para Pymes y la contabilidad simplificada. Véase el anexo.</w:t>
          </w:r>
        </w:p>
        <w:p w:rsidR="006930AF" w:rsidRPr="006930AF" w:rsidRDefault="006930AF" w:rsidP="006930AF">
          <w:pPr>
            <w:pStyle w:val="Sinespaciado"/>
            <w:jc w:val="both"/>
            <w:rPr>
              <w:rFonts w:cstheme="minorHAnsi"/>
              <w:i/>
            </w:rPr>
          </w:pPr>
        </w:p>
        <w:p w:rsidR="006930AF" w:rsidRPr="006930AF" w:rsidRDefault="006930AF" w:rsidP="00140A1A">
          <w:pPr>
            <w:pStyle w:val="Sinespaciado"/>
            <w:ind w:left="360"/>
            <w:jc w:val="both"/>
            <w:rPr>
              <w:rFonts w:cstheme="minorHAnsi"/>
              <w:i/>
            </w:rPr>
          </w:pPr>
          <w:r w:rsidRPr="006930AF">
            <w:rPr>
              <w:rFonts w:cstheme="minorHAnsi"/>
              <w:i/>
            </w:rPr>
            <w:t>Se incluye el “equilibrio entre costo y beneficio” como  una característica de la información contable,  lo cual no se considera adecuado porque podría dejar de revelarse la realidad de las organizaciones o personas.</w:t>
          </w:r>
        </w:p>
        <w:p w:rsidR="006930AF" w:rsidRPr="006930AF" w:rsidRDefault="006930AF" w:rsidP="006930AF">
          <w:pPr>
            <w:pStyle w:val="Sinespaciado"/>
            <w:jc w:val="both"/>
            <w:rPr>
              <w:rFonts w:cstheme="minorHAnsi"/>
              <w:i/>
            </w:rPr>
          </w:pPr>
        </w:p>
        <w:p w:rsidR="006930AF" w:rsidRDefault="006930AF" w:rsidP="00140A1A">
          <w:pPr>
            <w:autoSpaceDE w:val="0"/>
            <w:autoSpaceDN w:val="0"/>
            <w:adjustRightInd w:val="0"/>
            <w:ind w:left="360"/>
            <w:jc w:val="both"/>
            <w:rPr>
              <w:rFonts w:asciiTheme="minorHAnsi" w:hAnsiTheme="minorHAnsi" w:cstheme="minorHAnsi"/>
              <w:i/>
              <w:sz w:val="22"/>
              <w:szCs w:val="22"/>
            </w:rPr>
          </w:pPr>
          <w:r w:rsidRPr="006930AF">
            <w:rPr>
              <w:rFonts w:asciiTheme="minorHAnsi" w:hAnsiTheme="minorHAnsi" w:cstheme="minorHAnsi"/>
              <w:i/>
              <w:sz w:val="22"/>
              <w:szCs w:val="22"/>
            </w:rPr>
            <w:t>No se cumple la condición de equilibrio entre costo y beneficio para las microempresas, puesto que algunos ítems son costosos o difíciles de calcular, y los usuarios de su información son reducidos, como indica el documento "Directrices para la contabilidad e información financiera de las pequeñas y medianas empresas-orientación para el nivel 3" de la UNCTAD, se limitan a sus dueños, prestamistas y el gobierno</w:t>
          </w:r>
          <w:r>
            <w:rPr>
              <w:rStyle w:val="Refdenotaalpie"/>
              <w:rFonts w:asciiTheme="minorHAnsi" w:hAnsiTheme="minorHAnsi" w:cstheme="minorHAnsi"/>
              <w:i/>
              <w:sz w:val="22"/>
              <w:szCs w:val="22"/>
            </w:rPr>
            <w:footnoteReference w:id="58"/>
          </w:r>
          <w:r>
            <w:rPr>
              <w:rFonts w:asciiTheme="minorHAnsi" w:hAnsiTheme="minorHAnsi" w:cstheme="minorHAnsi"/>
              <w:i/>
              <w:sz w:val="22"/>
              <w:szCs w:val="22"/>
            </w:rPr>
            <w:t>…”</w:t>
          </w:r>
        </w:p>
        <w:p w:rsidR="00D87174" w:rsidRDefault="00D87174" w:rsidP="00D87174">
          <w:pPr>
            <w:autoSpaceDE w:val="0"/>
            <w:autoSpaceDN w:val="0"/>
            <w:adjustRightInd w:val="0"/>
            <w:jc w:val="both"/>
            <w:rPr>
              <w:rFonts w:asciiTheme="minorHAnsi" w:hAnsiTheme="minorHAnsi" w:cstheme="minorHAnsi"/>
              <w:i/>
              <w:sz w:val="22"/>
              <w:szCs w:val="22"/>
            </w:rPr>
          </w:pPr>
        </w:p>
        <w:p w:rsidR="00D87174" w:rsidRPr="009522A3" w:rsidRDefault="00D87174" w:rsidP="008267E8">
          <w:pPr>
            <w:pStyle w:val="Sinespaciado"/>
            <w:numPr>
              <w:ilvl w:val="0"/>
              <w:numId w:val="2"/>
            </w:numPr>
            <w:jc w:val="both"/>
            <w:rPr>
              <w:i/>
            </w:rPr>
          </w:pPr>
          <w:r>
            <w:t>“…</w:t>
          </w:r>
          <w:r w:rsidRPr="009522A3">
            <w:rPr>
              <w:i/>
            </w:rPr>
            <w:t>El concepto de Costo – Beneficio generalmente es considerado por el IASB en el momento de emitir una norma contable. Esto permite establecer condiciones diferenciales en los criterios de medición o revelación de hechos económicos, considerando características particulares de las empresas. Aún cuando los usuarios de la información, según IASB, pueden considerar el concepto de impracticabilidad a la hora de ajustar retroactivamente los cambios en políticas contables y los errores no es deseable que el análisis de costo-beneficio sea una responsabilidad del preparador y mucho menos que no se precise si el criterio es aplicable a todo el proceso contable en las microempresas o se refiere a condiciones de medición y revelación, o solamente para fines de revelación. Este tema debería ser tratado de forma similar por el regulador local, de tal manera que las directrices simplificadas de medición o revelación, como se espera, queden incorporadas en la norma</w:t>
          </w:r>
          <w:r w:rsidRPr="009522A3">
            <w:rPr>
              <w:rStyle w:val="Refdenotaalpie"/>
              <w:rFonts w:cstheme="minorHAnsi"/>
              <w:i/>
            </w:rPr>
            <w:footnoteReference w:id="59"/>
          </w:r>
          <w:r w:rsidR="008267E8" w:rsidRPr="009522A3">
            <w:rPr>
              <w:i/>
            </w:rPr>
            <w:t>…”</w:t>
          </w:r>
        </w:p>
        <w:p w:rsidR="00140A1A" w:rsidRDefault="00140A1A" w:rsidP="00140A1A">
          <w:pPr>
            <w:autoSpaceDE w:val="0"/>
            <w:autoSpaceDN w:val="0"/>
            <w:adjustRightInd w:val="0"/>
            <w:ind w:left="360"/>
            <w:jc w:val="both"/>
            <w:rPr>
              <w:rFonts w:asciiTheme="minorHAnsi" w:hAnsiTheme="minorHAnsi" w:cstheme="minorHAnsi"/>
              <w:sz w:val="22"/>
              <w:szCs w:val="22"/>
            </w:rPr>
          </w:pPr>
        </w:p>
        <w:p w:rsidR="0029528D" w:rsidRDefault="00140A1A" w:rsidP="000713A0">
          <w:pPr>
            <w:autoSpaceDE w:val="0"/>
            <w:autoSpaceDN w:val="0"/>
            <w:adjustRightInd w:val="0"/>
            <w:ind w:left="360"/>
            <w:jc w:val="both"/>
            <w:rPr>
              <w:rFonts w:asciiTheme="minorHAnsi" w:hAnsiTheme="minorHAnsi" w:cstheme="minorHAnsi"/>
              <w:sz w:val="22"/>
              <w:szCs w:val="22"/>
            </w:rPr>
          </w:pPr>
          <w:r>
            <w:rPr>
              <w:rFonts w:asciiTheme="minorHAnsi" w:hAnsiTheme="minorHAnsi" w:cstheme="minorHAnsi"/>
              <w:sz w:val="22"/>
              <w:szCs w:val="22"/>
            </w:rPr>
            <w:t xml:space="preserve">Los miembros del CTCP evaluaron los comentarios recibidos y </w:t>
          </w:r>
          <w:r w:rsidR="005D3CDC">
            <w:rPr>
              <w:rFonts w:asciiTheme="minorHAnsi" w:hAnsiTheme="minorHAnsi" w:cstheme="minorHAnsi"/>
              <w:sz w:val="22"/>
              <w:szCs w:val="22"/>
            </w:rPr>
            <w:t>consider</w:t>
          </w:r>
          <w:r w:rsidR="004D37E4">
            <w:rPr>
              <w:rFonts w:asciiTheme="minorHAnsi" w:hAnsiTheme="minorHAnsi" w:cstheme="minorHAnsi"/>
              <w:sz w:val="22"/>
              <w:szCs w:val="22"/>
            </w:rPr>
            <w:t>a</w:t>
          </w:r>
          <w:r w:rsidR="005D3CDC">
            <w:rPr>
              <w:rFonts w:asciiTheme="minorHAnsi" w:hAnsiTheme="minorHAnsi" w:cstheme="minorHAnsi"/>
              <w:sz w:val="22"/>
              <w:szCs w:val="22"/>
            </w:rPr>
            <w:t>n que en la elaboración de la propuesta de norma de co</w:t>
          </w:r>
          <w:r w:rsidR="002D64D3">
            <w:rPr>
              <w:rFonts w:asciiTheme="minorHAnsi" w:hAnsiTheme="minorHAnsi" w:cstheme="minorHAnsi"/>
              <w:sz w:val="22"/>
              <w:szCs w:val="22"/>
            </w:rPr>
            <w:t xml:space="preserve">ntabilidad simplificada, se </w:t>
          </w:r>
          <w:r w:rsidR="004D37E4">
            <w:rPr>
              <w:rFonts w:asciiTheme="minorHAnsi" w:hAnsiTheme="minorHAnsi" w:cstheme="minorHAnsi"/>
              <w:sz w:val="22"/>
              <w:szCs w:val="22"/>
            </w:rPr>
            <w:t>tenga</w:t>
          </w:r>
          <w:r w:rsidR="005D3CDC">
            <w:rPr>
              <w:rFonts w:asciiTheme="minorHAnsi" w:hAnsiTheme="minorHAnsi" w:cstheme="minorHAnsi"/>
              <w:sz w:val="22"/>
              <w:szCs w:val="22"/>
            </w:rPr>
            <w:t xml:space="preserve"> en cuenta los beneficios </w:t>
          </w:r>
          <w:r w:rsidR="002D64D3">
            <w:rPr>
              <w:rFonts w:asciiTheme="minorHAnsi" w:hAnsiTheme="minorHAnsi" w:cstheme="minorHAnsi"/>
              <w:sz w:val="22"/>
              <w:szCs w:val="22"/>
            </w:rPr>
            <w:t xml:space="preserve">de </w:t>
          </w:r>
          <w:r w:rsidR="004D37E4">
            <w:rPr>
              <w:rFonts w:asciiTheme="minorHAnsi" w:hAnsiTheme="minorHAnsi" w:cstheme="minorHAnsi"/>
              <w:sz w:val="22"/>
              <w:szCs w:val="22"/>
            </w:rPr>
            <w:t xml:space="preserve">dicha </w:t>
          </w:r>
          <w:r w:rsidR="002D64D3">
            <w:rPr>
              <w:rFonts w:asciiTheme="minorHAnsi" w:hAnsiTheme="minorHAnsi" w:cstheme="minorHAnsi"/>
              <w:sz w:val="22"/>
              <w:szCs w:val="22"/>
            </w:rPr>
            <w:t xml:space="preserve">norma frente a sus costos, buscando unas directrices en materia contable sencillas, </w:t>
          </w:r>
          <w:r w:rsidR="00413FAC">
            <w:rPr>
              <w:rFonts w:asciiTheme="minorHAnsi" w:hAnsiTheme="minorHAnsi" w:cstheme="minorHAnsi"/>
              <w:sz w:val="22"/>
              <w:szCs w:val="22"/>
            </w:rPr>
            <w:t>sin disminuir su utilidad, pero buscando las menores cargas para sus preparadores.</w:t>
          </w:r>
          <w:r w:rsidR="008267E8">
            <w:rPr>
              <w:rFonts w:asciiTheme="minorHAnsi" w:hAnsiTheme="minorHAnsi" w:cstheme="minorHAnsi"/>
              <w:sz w:val="22"/>
              <w:szCs w:val="22"/>
            </w:rPr>
            <w:t xml:space="preserve"> </w:t>
          </w:r>
        </w:p>
        <w:p w:rsidR="004223A8" w:rsidRDefault="004223A8" w:rsidP="000713A0">
          <w:pPr>
            <w:autoSpaceDE w:val="0"/>
            <w:autoSpaceDN w:val="0"/>
            <w:adjustRightInd w:val="0"/>
            <w:ind w:left="360"/>
            <w:jc w:val="both"/>
            <w:rPr>
              <w:rFonts w:asciiTheme="minorHAnsi" w:hAnsiTheme="minorHAnsi" w:cstheme="minorHAnsi"/>
              <w:sz w:val="22"/>
              <w:szCs w:val="22"/>
            </w:rPr>
          </w:pPr>
        </w:p>
        <w:p w:rsidR="00140A1A" w:rsidRDefault="007A6E25" w:rsidP="000713A0">
          <w:pPr>
            <w:autoSpaceDE w:val="0"/>
            <w:autoSpaceDN w:val="0"/>
            <w:adjustRightInd w:val="0"/>
            <w:ind w:left="360"/>
            <w:jc w:val="both"/>
            <w:rPr>
              <w:rFonts w:asciiTheme="minorHAnsi" w:hAnsiTheme="minorHAnsi" w:cstheme="minorHAnsi"/>
              <w:sz w:val="22"/>
              <w:szCs w:val="22"/>
            </w:rPr>
          </w:pPr>
          <w:r>
            <w:rPr>
              <w:rFonts w:asciiTheme="minorHAnsi" w:hAnsiTheme="minorHAnsi" w:cstheme="minorHAnsi"/>
              <w:sz w:val="22"/>
              <w:szCs w:val="22"/>
            </w:rPr>
            <w:t>Es por esto que</w:t>
          </w:r>
          <w:r w:rsidR="009E202B">
            <w:rPr>
              <w:rFonts w:asciiTheme="minorHAnsi" w:hAnsiTheme="minorHAnsi" w:cstheme="minorHAnsi"/>
              <w:sz w:val="22"/>
              <w:szCs w:val="22"/>
            </w:rPr>
            <w:t xml:space="preserve"> e</w:t>
          </w:r>
          <w:r w:rsidR="00AF06A2">
            <w:rPr>
              <w:rFonts w:asciiTheme="minorHAnsi" w:hAnsiTheme="minorHAnsi" w:cstheme="minorHAnsi"/>
              <w:sz w:val="22"/>
              <w:szCs w:val="22"/>
            </w:rPr>
            <w:t>l CTCP</w:t>
          </w:r>
          <w:r>
            <w:rPr>
              <w:rFonts w:asciiTheme="minorHAnsi" w:hAnsiTheme="minorHAnsi" w:cstheme="minorHAnsi"/>
              <w:sz w:val="22"/>
              <w:szCs w:val="22"/>
            </w:rPr>
            <w:t>,</w:t>
          </w:r>
          <w:r w:rsidR="00AF06A2">
            <w:rPr>
              <w:rFonts w:asciiTheme="minorHAnsi" w:hAnsiTheme="minorHAnsi" w:cstheme="minorHAnsi"/>
              <w:sz w:val="22"/>
              <w:szCs w:val="22"/>
            </w:rPr>
            <w:t xml:space="preserve"> </w:t>
          </w:r>
          <w:r w:rsidR="009E202B">
            <w:rPr>
              <w:rFonts w:asciiTheme="minorHAnsi" w:hAnsiTheme="minorHAnsi" w:cstheme="minorHAnsi"/>
              <w:sz w:val="22"/>
              <w:szCs w:val="22"/>
            </w:rPr>
            <w:t xml:space="preserve">en la redacción de sus diferentes proyectos </w:t>
          </w:r>
          <w:r w:rsidR="008200C3">
            <w:rPr>
              <w:rFonts w:asciiTheme="minorHAnsi" w:hAnsiTheme="minorHAnsi" w:cstheme="minorHAnsi"/>
              <w:sz w:val="22"/>
              <w:szCs w:val="22"/>
            </w:rPr>
            <w:t xml:space="preserve">de normas, </w:t>
          </w:r>
          <w:r w:rsidR="00AF06A2">
            <w:rPr>
              <w:rFonts w:asciiTheme="minorHAnsi" w:hAnsiTheme="minorHAnsi" w:cstheme="minorHAnsi"/>
              <w:sz w:val="22"/>
              <w:szCs w:val="22"/>
            </w:rPr>
            <w:t xml:space="preserve">ha </w:t>
          </w:r>
          <w:r w:rsidR="009E202B">
            <w:rPr>
              <w:rFonts w:asciiTheme="minorHAnsi" w:hAnsiTheme="minorHAnsi" w:cstheme="minorHAnsi"/>
              <w:sz w:val="22"/>
              <w:szCs w:val="22"/>
            </w:rPr>
            <w:t xml:space="preserve">tenido en cuenta el concepto del </w:t>
          </w:r>
          <w:r w:rsidR="0029528D">
            <w:rPr>
              <w:rFonts w:asciiTheme="minorHAnsi" w:hAnsiTheme="minorHAnsi" w:cstheme="minorHAnsi"/>
              <w:sz w:val="22"/>
              <w:szCs w:val="22"/>
            </w:rPr>
            <w:t>equilibrio</w:t>
          </w:r>
          <w:r w:rsidR="009E202B">
            <w:rPr>
              <w:rFonts w:asciiTheme="minorHAnsi" w:hAnsiTheme="minorHAnsi" w:cstheme="minorHAnsi"/>
              <w:sz w:val="22"/>
              <w:szCs w:val="22"/>
            </w:rPr>
            <w:t xml:space="preserve"> que debe existir entre el costo y el beneficio de preparar </w:t>
          </w:r>
          <w:r w:rsidR="00722B53">
            <w:rPr>
              <w:rFonts w:asciiTheme="minorHAnsi" w:hAnsiTheme="minorHAnsi" w:cstheme="minorHAnsi"/>
              <w:sz w:val="22"/>
              <w:szCs w:val="22"/>
            </w:rPr>
            <w:t xml:space="preserve">la </w:t>
          </w:r>
          <w:r w:rsidR="009E202B">
            <w:rPr>
              <w:rFonts w:asciiTheme="minorHAnsi" w:hAnsiTheme="minorHAnsi" w:cstheme="minorHAnsi"/>
              <w:sz w:val="22"/>
              <w:szCs w:val="22"/>
            </w:rPr>
            <w:t xml:space="preserve">información </w:t>
          </w:r>
          <w:r w:rsidR="0029528D">
            <w:rPr>
              <w:rFonts w:asciiTheme="minorHAnsi" w:hAnsiTheme="minorHAnsi" w:cstheme="minorHAnsi"/>
              <w:sz w:val="22"/>
              <w:szCs w:val="22"/>
            </w:rPr>
            <w:t>financiera</w:t>
          </w:r>
          <w:r w:rsidR="008200C3">
            <w:rPr>
              <w:rFonts w:asciiTheme="minorHAnsi" w:hAnsiTheme="minorHAnsi" w:cstheme="minorHAnsi"/>
              <w:sz w:val="22"/>
              <w:szCs w:val="22"/>
            </w:rPr>
            <w:t>. Es por ello</w:t>
          </w:r>
          <w:r>
            <w:rPr>
              <w:rFonts w:asciiTheme="minorHAnsi" w:hAnsiTheme="minorHAnsi" w:cstheme="minorHAnsi"/>
              <w:sz w:val="22"/>
              <w:szCs w:val="22"/>
            </w:rPr>
            <w:t xml:space="preserve"> </w:t>
          </w:r>
          <w:r w:rsidR="0029528D">
            <w:rPr>
              <w:rFonts w:asciiTheme="minorHAnsi" w:hAnsiTheme="minorHAnsi" w:cstheme="minorHAnsi"/>
              <w:sz w:val="22"/>
              <w:szCs w:val="22"/>
            </w:rPr>
            <w:t xml:space="preserve">que </w:t>
          </w:r>
          <w:r w:rsidR="00CA6033">
            <w:rPr>
              <w:rFonts w:asciiTheme="minorHAnsi" w:hAnsiTheme="minorHAnsi" w:cstheme="minorHAnsi"/>
              <w:sz w:val="22"/>
              <w:szCs w:val="22"/>
            </w:rPr>
            <w:t xml:space="preserve">se conformaron tres diferentes grupos </w:t>
          </w:r>
          <w:r w:rsidR="004728F6">
            <w:rPr>
              <w:rFonts w:asciiTheme="minorHAnsi" w:hAnsiTheme="minorHAnsi" w:cstheme="minorHAnsi"/>
              <w:sz w:val="22"/>
              <w:szCs w:val="22"/>
            </w:rPr>
            <w:t xml:space="preserve">de usuarios, con sus correspondientes normas de información financiera, de las más compleja a </w:t>
          </w:r>
          <w:r w:rsidR="00722B53">
            <w:rPr>
              <w:rFonts w:asciiTheme="minorHAnsi" w:hAnsiTheme="minorHAnsi" w:cstheme="minorHAnsi"/>
              <w:sz w:val="22"/>
              <w:szCs w:val="22"/>
            </w:rPr>
            <w:t xml:space="preserve">la </w:t>
          </w:r>
          <w:r w:rsidR="004728F6">
            <w:rPr>
              <w:rFonts w:asciiTheme="minorHAnsi" w:hAnsiTheme="minorHAnsi" w:cstheme="minorHAnsi"/>
              <w:sz w:val="22"/>
              <w:szCs w:val="22"/>
            </w:rPr>
            <w:t xml:space="preserve">más sencilla, teniendo en cuenta las características de cada uno de </w:t>
          </w:r>
          <w:r w:rsidR="008200C3">
            <w:rPr>
              <w:rFonts w:asciiTheme="minorHAnsi" w:hAnsiTheme="minorHAnsi" w:cstheme="minorHAnsi"/>
              <w:sz w:val="22"/>
              <w:szCs w:val="22"/>
            </w:rPr>
            <w:t>los grupos</w:t>
          </w:r>
          <w:r w:rsidR="004728F6">
            <w:rPr>
              <w:rFonts w:asciiTheme="minorHAnsi" w:hAnsiTheme="minorHAnsi" w:cstheme="minorHAnsi"/>
              <w:sz w:val="22"/>
              <w:szCs w:val="22"/>
            </w:rPr>
            <w:t xml:space="preserve">, buscando no crearles </w:t>
          </w:r>
          <w:r w:rsidR="00722B53">
            <w:rPr>
              <w:rFonts w:asciiTheme="minorHAnsi" w:hAnsiTheme="minorHAnsi" w:cstheme="minorHAnsi"/>
              <w:sz w:val="22"/>
              <w:szCs w:val="22"/>
            </w:rPr>
            <w:t xml:space="preserve">a los destinatarios de las normas </w:t>
          </w:r>
          <w:r w:rsidR="004728F6">
            <w:rPr>
              <w:rFonts w:asciiTheme="minorHAnsi" w:hAnsiTheme="minorHAnsi" w:cstheme="minorHAnsi"/>
              <w:sz w:val="22"/>
              <w:szCs w:val="22"/>
            </w:rPr>
            <w:t>cargas innecesarias y costosas en la preparación y revelac</w:t>
          </w:r>
          <w:r w:rsidR="00722B53">
            <w:rPr>
              <w:rFonts w:asciiTheme="minorHAnsi" w:hAnsiTheme="minorHAnsi" w:cstheme="minorHAnsi"/>
              <w:sz w:val="22"/>
              <w:szCs w:val="22"/>
            </w:rPr>
            <w:t>ión de la información</w:t>
          </w:r>
          <w:r w:rsidR="004728F6">
            <w:rPr>
              <w:rFonts w:asciiTheme="minorHAnsi" w:hAnsiTheme="minorHAnsi" w:cstheme="minorHAnsi"/>
              <w:sz w:val="22"/>
              <w:szCs w:val="22"/>
            </w:rPr>
            <w:t>.</w:t>
          </w:r>
          <w:r w:rsidR="0029528D">
            <w:rPr>
              <w:rFonts w:asciiTheme="minorHAnsi" w:hAnsiTheme="minorHAnsi" w:cstheme="minorHAnsi"/>
              <w:sz w:val="22"/>
              <w:szCs w:val="22"/>
            </w:rPr>
            <w:t xml:space="preserve"> </w:t>
          </w:r>
        </w:p>
        <w:p w:rsidR="00494FEC" w:rsidRDefault="00494FEC" w:rsidP="00606BBF">
          <w:pPr>
            <w:autoSpaceDE w:val="0"/>
            <w:autoSpaceDN w:val="0"/>
            <w:adjustRightInd w:val="0"/>
            <w:jc w:val="both"/>
            <w:rPr>
              <w:rFonts w:asciiTheme="minorHAnsi" w:hAnsiTheme="minorHAnsi" w:cstheme="minorHAnsi"/>
              <w:color w:val="000000"/>
              <w:sz w:val="22"/>
              <w:szCs w:val="22"/>
            </w:rPr>
          </w:pPr>
        </w:p>
        <w:p w:rsidR="00807EB0" w:rsidRPr="00A029E4" w:rsidRDefault="00A029E4" w:rsidP="00A029E4">
          <w:pPr>
            <w:autoSpaceDE w:val="0"/>
            <w:autoSpaceDN w:val="0"/>
            <w:adjustRightInd w:val="0"/>
            <w:jc w:val="both"/>
            <w:rPr>
              <w:rFonts w:asciiTheme="minorHAnsi" w:hAnsiTheme="minorHAnsi" w:cstheme="minorHAnsi"/>
              <w:b/>
              <w:color w:val="000000"/>
              <w:sz w:val="28"/>
              <w:szCs w:val="28"/>
            </w:rPr>
          </w:pPr>
          <w:r w:rsidRPr="00A029E4">
            <w:rPr>
              <w:rFonts w:asciiTheme="minorHAnsi" w:hAnsiTheme="minorHAnsi" w:cstheme="minorHAnsi"/>
              <w:b/>
              <w:color w:val="000000"/>
              <w:sz w:val="28"/>
              <w:szCs w:val="28"/>
            </w:rPr>
            <w:t>Reconocimiento de activos, pasivos, ingresos y gastos</w:t>
          </w:r>
        </w:p>
        <w:p w:rsidR="00A029E4" w:rsidRDefault="00A029E4" w:rsidP="00A029E4">
          <w:pPr>
            <w:autoSpaceDE w:val="0"/>
            <w:autoSpaceDN w:val="0"/>
            <w:adjustRightInd w:val="0"/>
            <w:jc w:val="both"/>
            <w:rPr>
              <w:rFonts w:asciiTheme="minorHAnsi" w:hAnsiTheme="minorHAnsi" w:cstheme="minorHAnsi"/>
              <w:color w:val="000000"/>
              <w:sz w:val="22"/>
              <w:szCs w:val="22"/>
            </w:rPr>
          </w:pPr>
        </w:p>
        <w:p w:rsidR="00A029E4" w:rsidRPr="00A029E4" w:rsidRDefault="00A029E4" w:rsidP="005C6C92">
          <w:pPr>
            <w:pStyle w:val="Prrafodelista"/>
            <w:numPr>
              <w:ilvl w:val="0"/>
              <w:numId w:val="2"/>
            </w:numPr>
            <w:autoSpaceDE w:val="0"/>
            <w:autoSpaceDN w:val="0"/>
            <w:adjustRightInd w:val="0"/>
            <w:jc w:val="both"/>
            <w:rPr>
              <w:rFonts w:asciiTheme="minorHAnsi" w:hAnsiTheme="minorHAnsi" w:cstheme="minorHAnsi"/>
              <w:color w:val="000000"/>
              <w:sz w:val="22"/>
              <w:szCs w:val="22"/>
            </w:rPr>
          </w:pPr>
          <w:r w:rsidRPr="00A029E4">
            <w:rPr>
              <w:rFonts w:asciiTheme="minorHAnsi" w:hAnsiTheme="minorHAnsi" w:cstheme="minorHAnsi"/>
              <w:color w:val="000000"/>
              <w:sz w:val="22"/>
              <w:szCs w:val="22"/>
            </w:rPr>
            <w:t xml:space="preserve">El </w:t>
          </w:r>
          <w:r w:rsidR="00330965">
            <w:rPr>
              <w:rFonts w:asciiTheme="minorHAnsi" w:hAnsiTheme="minorHAnsi" w:cstheme="minorHAnsi"/>
              <w:color w:val="000000"/>
              <w:sz w:val="22"/>
              <w:szCs w:val="22"/>
            </w:rPr>
            <w:t xml:space="preserve">numeral 2.21 del </w:t>
          </w:r>
          <w:r w:rsidRPr="00A029E4">
            <w:rPr>
              <w:rFonts w:asciiTheme="minorHAnsi" w:hAnsiTheme="minorHAnsi" w:cstheme="minorHAnsi"/>
              <w:color w:val="000000"/>
              <w:sz w:val="22"/>
              <w:szCs w:val="22"/>
            </w:rPr>
            <w:t>proyecto de norma de información financiera para microempresas</w:t>
          </w:r>
          <w:r w:rsidR="00330965">
            <w:rPr>
              <w:rFonts w:asciiTheme="minorHAnsi" w:hAnsiTheme="minorHAnsi" w:cstheme="minorHAnsi"/>
              <w:color w:val="000000"/>
              <w:sz w:val="22"/>
              <w:szCs w:val="22"/>
            </w:rPr>
            <w:t>, (ahora 2.</w:t>
          </w:r>
          <w:r w:rsidR="008200C3">
            <w:rPr>
              <w:rFonts w:asciiTheme="minorHAnsi" w:hAnsiTheme="minorHAnsi" w:cstheme="minorHAnsi"/>
              <w:color w:val="000000"/>
              <w:sz w:val="22"/>
              <w:szCs w:val="22"/>
            </w:rPr>
            <w:t>20</w:t>
          </w:r>
          <w:r w:rsidR="00330965">
            <w:rPr>
              <w:rFonts w:asciiTheme="minorHAnsi" w:hAnsiTheme="minorHAnsi" w:cstheme="minorHAnsi"/>
              <w:color w:val="000000"/>
              <w:sz w:val="22"/>
              <w:szCs w:val="22"/>
            </w:rPr>
            <w:t xml:space="preserve">), </w:t>
          </w:r>
          <w:r w:rsidRPr="00A029E4">
            <w:rPr>
              <w:rFonts w:asciiTheme="minorHAnsi" w:hAnsiTheme="minorHAnsi" w:cstheme="minorHAnsi"/>
              <w:color w:val="000000"/>
              <w:sz w:val="22"/>
              <w:szCs w:val="22"/>
            </w:rPr>
            <w:t xml:space="preserve"> establece que: </w:t>
          </w:r>
          <w:r w:rsidR="00330965">
            <w:rPr>
              <w:rFonts w:asciiTheme="minorHAnsi" w:hAnsiTheme="minorHAnsi" w:cstheme="minorHAnsi"/>
              <w:color w:val="000000"/>
              <w:sz w:val="22"/>
              <w:szCs w:val="22"/>
            </w:rPr>
            <w:t>“</w:t>
          </w:r>
          <w:r w:rsidRPr="00A029E4">
            <w:rPr>
              <w:rFonts w:asciiTheme="minorHAnsi" w:hAnsiTheme="minorHAnsi" w:cstheme="minorHAnsi"/>
              <w:color w:val="000000"/>
              <w:sz w:val="22"/>
              <w:szCs w:val="22"/>
            </w:rPr>
            <w:t xml:space="preserve">La falta de reconocimiento de una partida que satisface esos criterios </w:t>
          </w:r>
          <w:r w:rsidRPr="00A029E4">
            <w:rPr>
              <w:rFonts w:asciiTheme="minorHAnsi" w:hAnsiTheme="minorHAnsi" w:cstheme="minorHAnsi"/>
              <w:color w:val="000000"/>
              <w:sz w:val="22"/>
              <w:szCs w:val="22"/>
            </w:rPr>
            <w:lastRenderedPageBreak/>
            <w:t xml:space="preserve">no se rectifica mediante la revelación de las </w:t>
          </w:r>
          <w:r w:rsidRPr="00A029E4">
            <w:rPr>
              <w:rFonts w:asciiTheme="minorHAnsi" w:hAnsiTheme="minorHAnsi" w:cstheme="minorHAnsi"/>
              <w:bCs/>
              <w:color w:val="000000"/>
              <w:sz w:val="22"/>
              <w:szCs w:val="22"/>
            </w:rPr>
            <w:t>políticas contables</w:t>
          </w:r>
          <w:r w:rsidRPr="00A029E4">
            <w:rPr>
              <w:rFonts w:asciiTheme="minorHAnsi" w:hAnsiTheme="minorHAnsi" w:cstheme="minorHAnsi"/>
              <w:b/>
              <w:bCs/>
              <w:color w:val="000000"/>
              <w:sz w:val="22"/>
              <w:szCs w:val="22"/>
            </w:rPr>
            <w:t xml:space="preserve"> </w:t>
          </w:r>
          <w:r w:rsidRPr="00A029E4">
            <w:rPr>
              <w:rFonts w:asciiTheme="minorHAnsi" w:hAnsiTheme="minorHAnsi" w:cstheme="minorHAnsi"/>
              <w:color w:val="000000"/>
              <w:sz w:val="22"/>
              <w:szCs w:val="22"/>
            </w:rPr>
            <w:t xml:space="preserve">seguidas, ni tampoco a través de </w:t>
          </w:r>
          <w:r w:rsidRPr="00A029E4">
            <w:rPr>
              <w:rFonts w:asciiTheme="minorHAnsi" w:hAnsiTheme="minorHAnsi" w:cstheme="minorHAnsi"/>
              <w:bCs/>
              <w:color w:val="000000"/>
              <w:sz w:val="22"/>
              <w:szCs w:val="22"/>
            </w:rPr>
            <w:t>notas</w:t>
          </w:r>
          <w:r w:rsidRPr="00A029E4">
            <w:rPr>
              <w:rFonts w:asciiTheme="minorHAnsi" w:hAnsiTheme="minorHAnsi" w:cstheme="minorHAnsi"/>
              <w:b/>
              <w:bCs/>
              <w:color w:val="000000"/>
              <w:sz w:val="22"/>
              <w:szCs w:val="22"/>
            </w:rPr>
            <w:t xml:space="preserve"> </w:t>
          </w:r>
          <w:r w:rsidRPr="00A029E4">
            <w:rPr>
              <w:rFonts w:asciiTheme="minorHAnsi" w:hAnsiTheme="minorHAnsi" w:cstheme="minorHAnsi"/>
              <w:color w:val="000000"/>
              <w:sz w:val="22"/>
              <w:szCs w:val="22"/>
            </w:rPr>
            <w:t>u otro material explicativo.</w:t>
          </w:r>
          <w:r w:rsidR="00330965">
            <w:rPr>
              <w:rFonts w:asciiTheme="minorHAnsi" w:hAnsiTheme="minorHAnsi" w:cstheme="minorHAnsi"/>
              <w:color w:val="000000"/>
              <w:sz w:val="22"/>
              <w:szCs w:val="22"/>
            </w:rPr>
            <w:t>”</w:t>
          </w:r>
        </w:p>
        <w:p w:rsidR="00A029E4" w:rsidRDefault="00A029E4" w:rsidP="00A029E4">
          <w:pPr>
            <w:autoSpaceDE w:val="0"/>
            <w:autoSpaceDN w:val="0"/>
            <w:adjustRightInd w:val="0"/>
            <w:jc w:val="both"/>
            <w:rPr>
              <w:rFonts w:asciiTheme="minorHAnsi" w:hAnsiTheme="minorHAnsi" w:cstheme="minorHAnsi"/>
              <w:color w:val="000000"/>
              <w:sz w:val="22"/>
              <w:szCs w:val="22"/>
            </w:rPr>
          </w:pPr>
        </w:p>
        <w:p w:rsidR="00A029E4" w:rsidRDefault="00A029E4" w:rsidP="00A029E4">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Sobre este asunto se recibió el siguiente comentario:</w:t>
          </w:r>
        </w:p>
        <w:p w:rsidR="00A029E4" w:rsidRPr="00A029E4" w:rsidRDefault="00A029E4" w:rsidP="00A029E4">
          <w:pPr>
            <w:autoSpaceDE w:val="0"/>
            <w:autoSpaceDN w:val="0"/>
            <w:adjustRightInd w:val="0"/>
            <w:jc w:val="both"/>
            <w:rPr>
              <w:rFonts w:asciiTheme="minorHAnsi" w:hAnsiTheme="minorHAnsi" w:cstheme="minorHAnsi"/>
              <w:b/>
              <w:bCs/>
              <w:color w:val="000000"/>
              <w:sz w:val="22"/>
              <w:szCs w:val="22"/>
            </w:rPr>
          </w:pPr>
        </w:p>
        <w:p w:rsidR="00A029E4" w:rsidRPr="00A029E4" w:rsidRDefault="00A029E4" w:rsidP="005C6C92">
          <w:pPr>
            <w:pStyle w:val="Sinespaciado"/>
            <w:numPr>
              <w:ilvl w:val="0"/>
              <w:numId w:val="2"/>
            </w:numPr>
            <w:jc w:val="both"/>
            <w:rPr>
              <w:rFonts w:cstheme="minorHAnsi"/>
              <w:i/>
            </w:rPr>
          </w:pPr>
          <w:r>
            <w:rPr>
              <w:rFonts w:cstheme="minorHAnsi"/>
              <w:i/>
            </w:rPr>
            <w:t xml:space="preserve">“… </w:t>
          </w:r>
          <w:r w:rsidRPr="00A029E4">
            <w:rPr>
              <w:rFonts w:cstheme="minorHAnsi"/>
              <w:i/>
            </w:rPr>
            <w:t xml:space="preserve">En el párrafo 2.21 se menciona “La falta de reconocimiento de una partida que satisface esos criterios </w:t>
          </w:r>
          <w:r w:rsidRPr="00A029E4">
            <w:rPr>
              <w:rFonts w:cstheme="minorHAnsi"/>
              <w:b/>
              <w:i/>
            </w:rPr>
            <w:t>no se</w:t>
          </w:r>
          <w:r w:rsidRPr="00A029E4">
            <w:rPr>
              <w:rFonts w:cstheme="minorHAnsi"/>
              <w:i/>
            </w:rPr>
            <w:t xml:space="preserve"> </w:t>
          </w:r>
          <w:r w:rsidRPr="00A029E4">
            <w:rPr>
              <w:rFonts w:cstheme="minorHAnsi"/>
              <w:b/>
              <w:i/>
            </w:rPr>
            <w:t xml:space="preserve">rectifica, </w:t>
          </w:r>
          <w:r w:rsidRPr="00A029E4">
            <w:rPr>
              <w:rFonts w:cstheme="minorHAnsi"/>
              <w:i/>
            </w:rPr>
            <w:t xml:space="preserve">mediante la revelación de las políticas contables seguidas, ni tampoco a través de notas u otro material explicativo” </w:t>
          </w:r>
        </w:p>
        <w:p w:rsidR="00A029E4" w:rsidRPr="00A029E4" w:rsidRDefault="00A029E4" w:rsidP="00A029E4">
          <w:pPr>
            <w:pStyle w:val="Sinespaciado"/>
            <w:jc w:val="both"/>
            <w:rPr>
              <w:rFonts w:cstheme="minorHAnsi"/>
              <w:i/>
            </w:rPr>
          </w:pPr>
        </w:p>
        <w:p w:rsidR="00A029E4" w:rsidRPr="00A029E4" w:rsidRDefault="00A029E4" w:rsidP="00A029E4">
          <w:pPr>
            <w:pStyle w:val="Sinespaciado"/>
            <w:ind w:left="360"/>
            <w:jc w:val="both"/>
            <w:rPr>
              <w:rFonts w:cstheme="minorHAnsi"/>
              <w:i/>
            </w:rPr>
          </w:pPr>
          <w:r w:rsidRPr="00A029E4">
            <w:rPr>
              <w:rFonts w:cstheme="minorHAnsi"/>
              <w:i/>
            </w:rPr>
            <w:t>Si lo anterior, no se corrige con una revelación, debe haber una premisa que designe que debe suceder con la situación que ameritará una corrección del balance ya estructurado y que implica ese reconocimiento posterior en el balance.  (Ajustes de declaraciones de información fiscal y contable por error en patrimonio bruto y liquido, revisión y estudio por parte del órgano de control (DIAN) para aprobación de dicha incorporación)</w:t>
          </w:r>
        </w:p>
        <w:p w:rsidR="00A029E4" w:rsidRPr="00A029E4" w:rsidRDefault="00A029E4" w:rsidP="00A029E4">
          <w:pPr>
            <w:pStyle w:val="Sinespaciado"/>
            <w:jc w:val="both"/>
            <w:rPr>
              <w:rFonts w:cstheme="minorHAnsi"/>
              <w:i/>
            </w:rPr>
          </w:pPr>
        </w:p>
        <w:p w:rsidR="00A029E4" w:rsidRDefault="00A029E4" w:rsidP="00A029E4">
          <w:pPr>
            <w:autoSpaceDE w:val="0"/>
            <w:autoSpaceDN w:val="0"/>
            <w:adjustRightInd w:val="0"/>
            <w:ind w:left="360"/>
            <w:jc w:val="both"/>
            <w:rPr>
              <w:rFonts w:asciiTheme="minorHAnsi" w:hAnsiTheme="minorHAnsi" w:cstheme="minorHAnsi"/>
              <w:b/>
              <w:i/>
              <w:sz w:val="22"/>
              <w:szCs w:val="22"/>
            </w:rPr>
          </w:pPr>
          <w:r w:rsidRPr="00A029E4">
            <w:rPr>
              <w:rFonts w:asciiTheme="minorHAnsi" w:hAnsiTheme="minorHAnsi" w:cstheme="minorHAnsi"/>
              <w:i/>
              <w:sz w:val="22"/>
              <w:szCs w:val="22"/>
            </w:rPr>
            <w:t xml:space="preserve">Lo antes expuesto, sugiere que se anexe un literal </w:t>
          </w:r>
          <w:r w:rsidRPr="00F34CD0">
            <w:rPr>
              <w:rFonts w:asciiTheme="minorHAnsi" w:hAnsiTheme="minorHAnsi" w:cstheme="minorHAnsi"/>
              <w:i/>
              <w:sz w:val="22"/>
              <w:szCs w:val="22"/>
            </w:rPr>
            <w:t>2.2XX</w:t>
          </w:r>
          <w:r w:rsidRPr="00A029E4">
            <w:rPr>
              <w:rFonts w:asciiTheme="minorHAnsi" w:hAnsiTheme="minorHAnsi" w:cstheme="minorHAnsi"/>
              <w:i/>
              <w:sz w:val="22"/>
              <w:szCs w:val="22"/>
            </w:rPr>
            <w:t xml:space="preserve"> que indique lo siguiente: “</w:t>
          </w:r>
          <w:r w:rsidRPr="00F34CD0">
            <w:rPr>
              <w:rFonts w:asciiTheme="minorHAnsi" w:hAnsiTheme="minorHAnsi" w:cstheme="minorHAnsi"/>
              <w:i/>
              <w:sz w:val="22"/>
              <w:szCs w:val="22"/>
            </w:rPr>
            <w:t>Se debe evaluar la materialidad de las partidas (activos y pasivo) que son objeto de discusión para que su inclusión en el balance sea acorde  a los literales a y b  y para todo aquello que no se encuentre en esta norma será necesario recurrir a las NIIF completas, salvo que se haga uso de una opción que permita aplicar las reglas de reconocimiento y medición”</w:t>
          </w:r>
          <w:r w:rsidRPr="00A029E4">
            <w:rPr>
              <w:rFonts w:asciiTheme="minorHAnsi" w:hAnsiTheme="minorHAnsi" w:cstheme="minorHAnsi"/>
              <w:b/>
              <w:i/>
              <w:sz w:val="22"/>
              <w:szCs w:val="22"/>
            </w:rPr>
            <w:t>.</w:t>
          </w:r>
          <w:r>
            <w:rPr>
              <w:rStyle w:val="Refdenotaalpie"/>
              <w:rFonts w:asciiTheme="minorHAnsi" w:hAnsiTheme="minorHAnsi" w:cstheme="minorHAnsi"/>
              <w:b/>
              <w:i/>
              <w:sz w:val="22"/>
              <w:szCs w:val="22"/>
            </w:rPr>
            <w:footnoteReference w:id="60"/>
          </w:r>
          <w:r>
            <w:rPr>
              <w:rFonts w:asciiTheme="minorHAnsi" w:hAnsiTheme="minorHAnsi" w:cstheme="minorHAnsi"/>
              <w:b/>
              <w:i/>
              <w:sz w:val="22"/>
              <w:szCs w:val="22"/>
            </w:rPr>
            <w:t>…”</w:t>
          </w:r>
        </w:p>
        <w:p w:rsidR="00A029E4" w:rsidRDefault="00A029E4" w:rsidP="00A029E4">
          <w:pPr>
            <w:autoSpaceDE w:val="0"/>
            <w:autoSpaceDN w:val="0"/>
            <w:adjustRightInd w:val="0"/>
            <w:ind w:left="360"/>
            <w:jc w:val="both"/>
            <w:rPr>
              <w:rFonts w:asciiTheme="minorHAnsi" w:hAnsiTheme="minorHAnsi" w:cstheme="minorHAnsi"/>
              <w:color w:val="000000"/>
              <w:sz w:val="22"/>
              <w:szCs w:val="22"/>
            </w:rPr>
          </w:pPr>
        </w:p>
        <w:p w:rsidR="007C7DAD" w:rsidRPr="008046B8" w:rsidRDefault="00A029E4" w:rsidP="002913E5">
          <w:pPr>
            <w:pStyle w:val="Textocomentario"/>
            <w:ind w:left="360"/>
            <w:jc w:val="both"/>
            <w:rPr>
              <w:rFonts w:asciiTheme="minorHAnsi" w:hAnsiTheme="minorHAnsi" w:cstheme="minorHAnsi"/>
              <w:sz w:val="22"/>
              <w:szCs w:val="22"/>
            </w:rPr>
          </w:pPr>
          <w:r w:rsidRPr="008046B8">
            <w:rPr>
              <w:rFonts w:asciiTheme="minorHAnsi" w:hAnsiTheme="minorHAnsi" w:cstheme="minorHAnsi"/>
              <w:color w:val="000000"/>
              <w:sz w:val="22"/>
              <w:szCs w:val="22"/>
            </w:rPr>
            <w:t xml:space="preserve">Luego de </w:t>
          </w:r>
          <w:r w:rsidR="007C7DAD" w:rsidRPr="008046B8">
            <w:rPr>
              <w:rFonts w:asciiTheme="minorHAnsi" w:hAnsiTheme="minorHAnsi" w:cstheme="minorHAnsi"/>
              <w:color w:val="000000"/>
              <w:sz w:val="22"/>
              <w:szCs w:val="22"/>
            </w:rPr>
            <w:t>analizar</w:t>
          </w:r>
          <w:r w:rsidRPr="008046B8">
            <w:rPr>
              <w:rFonts w:asciiTheme="minorHAnsi" w:hAnsiTheme="minorHAnsi" w:cstheme="minorHAnsi"/>
              <w:color w:val="000000"/>
              <w:sz w:val="22"/>
              <w:szCs w:val="22"/>
            </w:rPr>
            <w:t xml:space="preserve"> la propuesta, el CTCP </w:t>
          </w:r>
          <w:r w:rsidR="007C7DAD" w:rsidRPr="008046B8">
            <w:rPr>
              <w:rFonts w:asciiTheme="minorHAnsi" w:hAnsiTheme="minorHAnsi" w:cstheme="minorHAnsi"/>
              <w:color w:val="000000"/>
              <w:sz w:val="22"/>
              <w:szCs w:val="22"/>
            </w:rPr>
            <w:t xml:space="preserve">concluyó que en el párrafo 3.1 del documento sobre microempresas, se hace referencia </w:t>
          </w:r>
          <w:r w:rsidR="008046B8" w:rsidRPr="008046B8">
            <w:rPr>
              <w:rFonts w:asciiTheme="minorHAnsi" w:hAnsiTheme="minorHAnsi" w:cstheme="minorHAnsi"/>
              <w:color w:val="000000"/>
              <w:sz w:val="22"/>
              <w:szCs w:val="22"/>
            </w:rPr>
            <w:t xml:space="preserve">a </w:t>
          </w:r>
          <w:r w:rsidR="007C7DAD" w:rsidRPr="008046B8">
            <w:rPr>
              <w:rFonts w:asciiTheme="minorHAnsi" w:hAnsiTheme="minorHAnsi" w:cstheme="minorHAnsi"/>
              <w:color w:val="000000"/>
              <w:sz w:val="22"/>
              <w:szCs w:val="22"/>
            </w:rPr>
            <w:t>los aspectos no tratados en esta norma. Adicionalmente, los miembros del CTCP coincidieron en que era necesario complementar el presente tema incluyendo los conceptos relacionados con la p</w:t>
          </w:r>
          <w:r w:rsidR="007C7DAD" w:rsidRPr="008046B8">
            <w:rPr>
              <w:rFonts w:asciiTheme="minorHAnsi" w:hAnsiTheme="minorHAnsi" w:cstheme="minorHAnsi"/>
              <w:sz w:val="22"/>
              <w:szCs w:val="22"/>
            </w:rPr>
            <w:t>robabilidad de obtener beneficios económicos futuros, así como otros relacionados con la fiabilidad de la medición</w:t>
          </w:r>
          <w:r w:rsidR="009522A3">
            <w:rPr>
              <w:rFonts w:asciiTheme="minorHAnsi" w:hAnsiTheme="minorHAnsi" w:cstheme="minorHAnsi"/>
              <w:sz w:val="22"/>
              <w:szCs w:val="22"/>
            </w:rPr>
            <w:t>, los cuales fueron incluidos en</w:t>
          </w:r>
          <w:r w:rsidR="008200C3">
            <w:rPr>
              <w:rFonts w:asciiTheme="minorHAnsi" w:hAnsiTheme="minorHAnsi" w:cstheme="minorHAnsi"/>
              <w:sz w:val="22"/>
              <w:szCs w:val="22"/>
            </w:rPr>
            <w:t xml:space="preserve"> el </w:t>
          </w:r>
          <w:r w:rsidR="009522A3">
            <w:rPr>
              <w:rFonts w:asciiTheme="minorHAnsi" w:hAnsiTheme="minorHAnsi" w:cstheme="minorHAnsi"/>
              <w:sz w:val="22"/>
              <w:szCs w:val="22"/>
            </w:rPr>
            <w:t>párrafo 2.21</w:t>
          </w:r>
        </w:p>
        <w:p w:rsidR="007C7DAD" w:rsidRPr="002913E5" w:rsidRDefault="002913E5" w:rsidP="007C7DAD">
          <w:pPr>
            <w:pStyle w:val="Textocomentario"/>
            <w:jc w:val="both"/>
            <w:rPr>
              <w:rFonts w:asciiTheme="minorHAnsi" w:hAnsiTheme="minorHAnsi" w:cstheme="minorHAnsi"/>
              <w:b/>
              <w:sz w:val="28"/>
              <w:szCs w:val="28"/>
            </w:rPr>
          </w:pPr>
          <w:r w:rsidRPr="002913E5">
            <w:rPr>
              <w:rFonts w:asciiTheme="minorHAnsi" w:hAnsiTheme="minorHAnsi" w:cstheme="minorHAnsi"/>
              <w:b/>
              <w:sz w:val="28"/>
              <w:szCs w:val="28"/>
            </w:rPr>
            <w:t>Medición</w:t>
          </w:r>
          <w:r w:rsidR="007C7DAD" w:rsidRPr="002913E5">
            <w:rPr>
              <w:rFonts w:asciiTheme="minorHAnsi" w:hAnsiTheme="minorHAnsi" w:cstheme="minorHAnsi"/>
              <w:b/>
              <w:sz w:val="28"/>
              <w:szCs w:val="28"/>
            </w:rPr>
            <w:t xml:space="preserve"> de activos, pasivos, ingresos y gastos</w:t>
          </w:r>
        </w:p>
        <w:p w:rsidR="007C7DAD" w:rsidRPr="0033092F" w:rsidRDefault="007C7DAD" w:rsidP="005C6C92">
          <w:pPr>
            <w:pStyle w:val="Prrafodelista"/>
            <w:numPr>
              <w:ilvl w:val="0"/>
              <w:numId w:val="2"/>
            </w:numPr>
            <w:autoSpaceDE w:val="0"/>
            <w:autoSpaceDN w:val="0"/>
            <w:adjustRightInd w:val="0"/>
            <w:jc w:val="both"/>
            <w:rPr>
              <w:rFonts w:asciiTheme="minorHAnsi" w:hAnsiTheme="minorHAnsi" w:cstheme="minorHAnsi"/>
              <w:color w:val="000000"/>
              <w:sz w:val="22"/>
              <w:szCs w:val="22"/>
            </w:rPr>
          </w:pPr>
          <w:r w:rsidRPr="0033092F">
            <w:rPr>
              <w:rFonts w:asciiTheme="minorHAnsi" w:hAnsiTheme="minorHAnsi" w:cstheme="minorHAnsi"/>
              <w:sz w:val="22"/>
              <w:szCs w:val="22"/>
            </w:rPr>
            <w:t xml:space="preserve">El </w:t>
          </w:r>
          <w:r w:rsidR="008046B8">
            <w:rPr>
              <w:rFonts w:asciiTheme="minorHAnsi" w:hAnsiTheme="minorHAnsi" w:cstheme="minorHAnsi"/>
              <w:sz w:val="22"/>
              <w:szCs w:val="22"/>
            </w:rPr>
            <w:t xml:space="preserve">numeral 2.22 del </w:t>
          </w:r>
          <w:r w:rsidRPr="0033092F">
            <w:rPr>
              <w:rFonts w:asciiTheme="minorHAnsi" w:hAnsiTheme="minorHAnsi" w:cstheme="minorHAnsi"/>
              <w:sz w:val="22"/>
              <w:szCs w:val="22"/>
            </w:rPr>
            <w:t>proyecto de norma de información financiera para microempresas</w:t>
          </w:r>
          <w:r w:rsidR="00A01F2C">
            <w:rPr>
              <w:rFonts w:asciiTheme="minorHAnsi" w:hAnsiTheme="minorHAnsi" w:cstheme="minorHAnsi"/>
              <w:sz w:val="22"/>
              <w:szCs w:val="22"/>
            </w:rPr>
            <w:t>, (ahora 2.26</w:t>
          </w:r>
          <w:r w:rsidR="008046B8">
            <w:rPr>
              <w:rFonts w:asciiTheme="minorHAnsi" w:hAnsiTheme="minorHAnsi" w:cstheme="minorHAnsi"/>
              <w:sz w:val="22"/>
              <w:szCs w:val="22"/>
            </w:rPr>
            <w:t>)</w:t>
          </w:r>
          <w:r w:rsidR="002913E5" w:rsidRPr="0033092F">
            <w:rPr>
              <w:rFonts w:asciiTheme="minorHAnsi" w:hAnsiTheme="minorHAnsi" w:cstheme="minorHAnsi"/>
              <w:sz w:val="22"/>
              <w:szCs w:val="22"/>
            </w:rPr>
            <w:t xml:space="preserve"> estableció que: </w:t>
          </w:r>
          <w:r w:rsidR="008046B8">
            <w:rPr>
              <w:rFonts w:asciiTheme="minorHAnsi" w:hAnsiTheme="minorHAnsi" w:cstheme="minorHAnsi"/>
              <w:sz w:val="22"/>
              <w:szCs w:val="22"/>
            </w:rPr>
            <w:t>“</w:t>
          </w:r>
          <w:r w:rsidR="002913E5" w:rsidRPr="0033092F">
            <w:rPr>
              <w:rFonts w:asciiTheme="minorHAnsi" w:hAnsiTheme="minorHAnsi" w:cstheme="minorHAnsi"/>
              <w:bCs/>
              <w:color w:val="000000"/>
              <w:sz w:val="22"/>
              <w:szCs w:val="22"/>
            </w:rPr>
            <w:t>L</w:t>
          </w:r>
          <w:r w:rsidR="002913E5" w:rsidRPr="0033092F">
            <w:rPr>
              <w:rFonts w:asciiTheme="minorHAnsi" w:hAnsiTheme="minorHAnsi" w:cstheme="minorHAnsi"/>
              <w:color w:val="000000"/>
              <w:sz w:val="22"/>
              <w:szCs w:val="22"/>
            </w:rPr>
            <w:t xml:space="preserve">a base de medición adoptada por las </w:t>
          </w:r>
          <w:r w:rsidR="008046B8">
            <w:rPr>
              <w:rFonts w:asciiTheme="minorHAnsi" w:hAnsiTheme="minorHAnsi" w:cstheme="minorHAnsi"/>
              <w:color w:val="000000"/>
              <w:sz w:val="22"/>
              <w:szCs w:val="22"/>
            </w:rPr>
            <w:t xml:space="preserve">entidades </w:t>
          </w:r>
          <w:r w:rsidR="002913E5" w:rsidRPr="0033092F">
            <w:rPr>
              <w:rFonts w:asciiTheme="minorHAnsi" w:hAnsiTheme="minorHAnsi" w:cstheme="minorHAnsi"/>
              <w:color w:val="000000"/>
              <w:sz w:val="22"/>
              <w:szCs w:val="22"/>
            </w:rPr>
            <w:t>al preparar sus estados financieros será el costo histórico.</w:t>
          </w:r>
          <w:r w:rsidR="008046B8">
            <w:rPr>
              <w:rFonts w:asciiTheme="minorHAnsi" w:hAnsiTheme="minorHAnsi" w:cstheme="minorHAnsi"/>
              <w:color w:val="000000"/>
              <w:sz w:val="22"/>
              <w:szCs w:val="22"/>
            </w:rPr>
            <w:t>”</w:t>
          </w:r>
        </w:p>
        <w:p w:rsidR="002913E5" w:rsidRPr="002913E5" w:rsidRDefault="002913E5" w:rsidP="002913E5">
          <w:pPr>
            <w:autoSpaceDE w:val="0"/>
            <w:autoSpaceDN w:val="0"/>
            <w:adjustRightInd w:val="0"/>
            <w:jc w:val="both"/>
            <w:rPr>
              <w:rFonts w:asciiTheme="minorHAnsi" w:hAnsiTheme="minorHAnsi" w:cstheme="minorHAnsi"/>
              <w:color w:val="000000"/>
              <w:sz w:val="22"/>
              <w:szCs w:val="22"/>
            </w:rPr>
          </w:pPr>
        </w:p>
        <w:p w:rsidR="002913E5" w:rsidRDefault="002913E5" w:rsidP="0033092F">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Sobre este asunto se recibieron los siguientes comentarios:</w:t>
          </w:r>
        </w:p>
        <w:p w:rsidR="0033092F" w:rsidRPr="0033092F" w:rsidRDefault="0033092F" w:rsidP="0033092F">
          <w:pPr>
            <w:autoSpaceDE w:val="0"/>
            <w:autoSpaceDN w:val="0"/>
            <w:adjustRightInd w:val="0"/>
            <w:jc w:val="both"/>
            <w:rPr>
              <w:rFonts w:asciiTheme="minorHAnsi" w:hAnsiTheme="minorHAnsi" w:cstheme="minorHAnsi"/>
              <w:color w:val="000000"/>
              <w:sz w:val="22"/>
              <w:szCs w:val="22"/>
            </w:rPr>
          </w:pPr>
        </w:p>
        <w:p w:rsidR="00975814" w:rsidRPr="00975814" w:rsidRDefault="0033092F" w:rsidP="005C6C92">
          <w:pPr>
            <w:pStyle w:val="Sinespaciado"/>
            <w:numPr>
              <w:ilvl w:val="0"/>
              <w:numId w:val="2"/>
            </w:numPr>
            <w:jc w:val="both"/>
            <w:rPr>
              <w:rFonts w:cstheme="minorHAnsi"/>
            </w:rPr>
          </w:pPr>
          <w:r>
            <w:rPr>
              <w:rFonts w:cstheme="minorHAnsi"/>
            </w:rPr>
            <w:t xml:space="preserve"> “…</w:t>
          </w:r>
          <w:r w:rsidR="00975814" w:rsidRPr="00975814">
            <w:rPr>
              <w:rFonts w:cstheme="minorHAnsi"/>
            </w:rPr>
            <w:t xml:space="preserve">En el inciso 2.22 señala que “La base de medición adoptada por las microempresas al preparar sus estados financieros será el costo histórico”. </w:t>
          </w:r>
        </w:p>
        <w:p w:rsidR="00975814" w:rsidRPr="00975814" w:rsidRDefault="00975814" w:rsidP="00975814">
          <w:pPr>
            <w:pStyle w:val="Sinespaciado"/>
            <w:jc w:val="both"/>
            <w:rPr>
              <w:rFonts w:cstheme="minorHAnsi"/>
            </w:rPr>
          </w:pPr>
        </w:p>
        <w:p w:rsidR="00975814" w:rsidRPr="00975814" w:rsidRDefault="00975814" w:rsidP="00345483">
          <w:pPr>
            <w:pStyle w:val="Sinespaciado"/>
            <w:ind w:left="360"/>
            <w:jc w:val="both"/>
            <w:rPr>
              <w:rFonts w:cstheme="minorHAnsi"/>
            </w:rPr>
          </w:pPr>
          <w:r w:rsidRPr="00975814">
            <w:rPr>
              <w:rFonts w:cstheme="minorHAnsi"/>
            </w:rPr>
            <w:t xml:space="preserve">Sugerimos ante este desarrollo y ante los argumentos expuestos en comentarios anteriores, agregar,  </w:t>
          </w:r>
          <w:r w:rsidRPr="00975814">
            <w:rPr>
              <w:rFonts w:cstheme="minorHAnsi"/>
              <w:b/>
            </w:rPr>
            <w:t>“</w:t>
          </w:r>
          <w:r w:rsidRPr="00975814">
            <w:rPr>
              <w:rFonts w:cstheme="minorHAnsi"/>
              <w:b/>
              <w:i/>
            </w:rPr>
            <w:t>para las partidas que así lo requieran”</w:t>
          </w:r>
          <w:r w:rsidRPr="00975814">
            <w:rPr>
              <w:rFonts w:cstheme="minorHAnsi"/>
            </w:rPr>
            <w:t xml:space="preserve">.  Por lo tanto, quedaría como sigue: </w:t>
          </w:r>
        </w:p>
        <w:p w:rsidR="00975814" w:rsidRPr="00975814" w:rsidRDefault="00975814" w:rsidP="00975814">
          <w:pPr>
            <w:pStyle w:val="Sinespaciado"/>
            <w:jc w:val="both"/>
            <w:rPr>
              <w:rFonts w:cstheme="minorHAnsi"/>
              <w:b/>
              <w:i/>
            </w:rPr>
          </w:pPr>
        </w:p>
        <w:p w:rsidR="00975814" w:rsidRPr="00975814" w:rsidRDefault="00975814" w:rsidP="00345483">
          <w:pPr>
            <w:pStyle w:val="Sinespaciado"/>
            <w:ind w:left="360"/>
            <w:jc w:val="both"/>
            <w:rPr>
              <w:rFonts w:cstheme="minorHAnsi"/>
              <w:i/>
              <w:color w:val="000000"/>
            </w:rPr>
          </w:pPr>
          <w:r w:rsidRPr="00975814">
            <w:rPr>
              <w:rFonts w:cstheme="minorHAnsi"/>
              <w:b/>
              <w:i/>
            </w:rPr>
            <w:t>“2.22 La base de medición adoptada por las microempresas al preparar sus estados financieros será costo histórico para las partidas que así lo requieran”</w:t>
          </w:r>
          <w:r w:rsidRPr="00975814">
            <w:rPr>
              <w:rFonts w:cstheme="minorHAnsi"/>
            </w:rPr>
            <w:t>.</w:t>
          </w:r>
          <w:r w:rsidR="0033092F">
            <w:rPr>
              <w:rStyle w:val="Refdenotaalpie"/>
              <w:rFonts w:cstheme="minorHAnsi"/>
            </w:rPr>
            <w:footnoteReference w:id="61"/>
          </w:r>
          <w:r w:rsidR="0033092F">
            <w:rPr>
              <w:rFonts w:cstheme="minorHAnsi"/>
            </w:rPr>
            <w:t>…”</w:t>
          </w:r>
        </w:p>
        <w:p w:rsidR="00975814" w:rsidRPr="00975814" w:rsidRDefault="00975814" w:rsidP="00975814">
          <w:pPr>
            <w:autoSpaceDE w:val="0"/>
            <w:autoSpaceDN w:val="0"/>
            <w:adjustRightInd w:val="0"/>
            <w:jc w:val="both"/>
            <w:rPr>
              <w:rFonts w:asciiTheme="minorHAnsi" w:hAnsiTheme="minorHAnsi" w:cstheme="minorHAnsi"/>
              <w:b/>
              <w:sz w:val="22"/>
              <w:szCs w:val="22"/>
            </w:rPr>
          </w:pPr>
        </w:p>
        <w:p w:rsidR="00975814" w:rsidRPr="00242C30" w:rsidRDefault="0033092F" w:rsidP="005C6C92">
          <w:pPr>
            <w:pStyle w:val="Textocomentario"/>
            <w:numPr>
              <w:ilvl w:val="0"/>
              <w:numId w:val="2"/>
            </w:numPr>
            <w:jc w:val="both"/>
          </w:pPr>
          <w:r>
            <w:rPr>
              <w:rFonts w:asciiTheme="minorHAnsi" w:hAnsiTheme="minorHAnsi" w:cstheme="minorHAnsi"/>
              <w:i/>
              <w:sz w:val="22"/>
              <w:szCs w:val="22"/>
            </w:rPr>
            <w:lastRenderedPageBreak/>
            <w:t>“…</w:t>
          </w:r>
          <w:r w:rsidR="00975814" w:rsidRPr="00975814">
            <w:rPr>
              <w:rFonts w:asciiTheme="minorHAnsi" w:hAnsiTheme="minorHAnsi" w:cstheme="minorHAnsi"/>
              <w:i/>
              <w:sz w:val="22"/>
              <w:szCs w:val="22"/>
            </w:rPr>
            <w:t>Aunque aparentemente se le da a las microempresas la posibilidad de valorar al costo histórico sus recursos, en realidad el uso del valor recuperable y el de la pérdida por deterioro involucra altos niveles de complejidad y costos, que conllevan al final a un resultado actualizado muy similar al valor razonable</w:t>
          </w:r>
          <w:r>
            <w:rPr>
              <w:rStyle w:val="Refdenotaalpie"/>
              <w:rFonts w:asciiTheme="minorHAnsi" w:hAnsiTheme="minorHAnsi" w:cstheme="minorHAnsi"/>
              <w:i/>
              <w:sz w:val="22"/>
              <w:szCs w:val="22"/>
            </w:rPr>
            <w:footnoteReference w:id="62"/>
          </w:r>
          <w:r w:rsidR="00345483">
            <w:rPr>
              <w:rFonts w:asciiTheme="minorHAnsi" w:hAnsiTheme="minorHAnsi" w:cstheme="minorHAnsi"/>
              <w:i/>
              <w:sz w:val="22"/>
              <w:szCs w:val="22"/>
            </w:rPr>
            <w:t>…”</w:t>
          </w:r>
        </w:p>
        <w:p w:rsidR="00242C30" w:rsidRPr="00092A42" w:rsidRDefault="00242C30" w:rsidP="00242C30">
          <w:pPr>
            <w:pStyle w:val="Sinespaciado"/>
            <w:numPr>
              <w:ilvl w:val="0"/>
              <w:numId w:val="2"/>
            </w:numPr>
            <w:jc w:val="both"/>
            <w:rPr>
              <w:rFonts w:cstheme="minorHAnsi"/>
              <w:i/>
            </w:rPr>
          </w:pPr>
          <w:r>
            <w:rPr>
              <w:rFonts w:ascii="Times New Roman" w:hAnsi="Times New Roman" w:cs="Times New Roman"/>
              <w:sz w:val="20"/>
              <w:szCs w:val="20"/>
            </w:rPr>
            <w:t>“…</w:t>
          </w:r>
          <w:r w:rsidRPr="00092A42">
            <w:rPr>
              <w:rFonts w:cstheme="minorHAnsi"/>
              <w:i/>
            </w:rPr>
            <w:t xml:space="preserve">Solo se hace referencia a la medición inicial pero no se refiere un criterio de medición posterior. Resultaría pertinente referir el procedimiento de posterior denominado Costo amortizado para separar los criterios de medición inicial y de medición posterior. </w:t>
          </w:r>
          <w:r w:rsidR="00092A42" w:rsidRPr="00092A42">
            <w:rPr>
              <w:rFonts w:cstheme="minorHAnsi"/>
              <w:i/>
            </w:rPr>
            <w:t>Así</w:t>
          </w:r>
          <w:r w:rsidRPr="00092A42">
            <w:rPr>
              <w:rFonts w:cstheme="minorHAnsi"/>
              <w:i/>
            </w:rPr>
            <w:t xml:space="preserve"> mismo, para efectos de unificar la terminología, se recomienda que la referencia se haga a los pasivos financieros y no a un tipo de pasivo en particular</w:t>
          </w:r>
          <w:r w:rsidRPr="00092A42">
            <w:rPr>
              <w:rStyle w:val="Refdenotaalpie"/>
              <w:rFonts w:cstheme="minorHAnsi"/>
              <w:i/>
            </w:rPr>
            <w:footnoteReference w:id="63"/>
          </w:r>
          <w:r w:rsidRPr="00092A42">
            <w:rPr>
              <w:rFonts w:cstheme="minorHAnsi"/>
              <w:i/>
            </w:rPr>
            <w:t>…”</w:t>
          </w:r>
        </w:p>
        <w:p w:rsidR="00242C30" w:rsidRDefault="00242C30" w:rsidP="00242C30">
          <w:pPr>
            <w:pStyle w:val="Prrafodelista"/>
            <w:rPr>
              <w:rFonts w:cstheme="minorHAnsi"/>
            </w:rPr>
          </w:pPr>
        </w:p>
        <w:p w:rsidR="00242C30" w:rsidRPr="00345483" w:rsidRDefault="00242C30" w:rsidP="00242C30">
          <w:pPr>
            <w:pStyle w:val="Textocomentario"/>
            <w:numPr>
              <w:ilvl w:val="0"/>
              <w:numId w:val="2"/>
            </w:numPr>
            <w:jc w:val="both"/>
          </w:pPr>
          <w:r>
            <w:rPr>
              <w:rFonts w:cstheme="minorHAnsi"/>
            </w:rPr>
            <w:t>“…En las NIIF las obligaciones de largo plazo deben ser medidas por su valor presente. Se recomienda revisar la redacción ya que una microempresa que posea obligaciones de largo plazo debería utilizar procedimientos de cálculo similares</w:t>
          </w:r>
          <w:r>
            <w:rPr>
              <w:rStyle w:val="Refdenotaalpie"/>
              <w:rFonts w:cstheme="minorHAnsi"/>
            </w:rPr>
            <w:footnoteReference w:id="64"/>
          </w:r>
          <w:r>
            <w:rPr>
              <w:rFonts w:cstheme="minorHAnsi"/>
            </w:rPr>
            <w:t>…”</w:t>
          </w:r>
        </w:p>
        <w:p w:rsidR="00345483" w:rsidRDefault="00345483" w:rsidP="00345483">
          <w:pPr>
            <w:autoSpaceDE w:val="0"/>
            <w:autoSpaceDN w:val="0"/>
            <w:adjustRightInd w:val="0"/>
            <w:ind w:left="360"/>
            <w:jc w:val="both"/>
            <w:rPr>
              <w:rFonts w:asciiTheme="minorHAnsi" w:hAnsiTheme="minorHAnsi" w:cstheme="minorHAnsi"/>
              <w:color w:val="000000"/>
              <w:sz w:val="22"/>
              <w:szCs w:val="22"/>
            </w:rPr>
          </w:pPr>
          <w:r w:rsidRPr="00345483">
            <w:rPr>
              <w:rFonts w:asciiTheme="minorHAnsi" w:hAnsiTheme="minorHAnsi" w:cstheme="minorHAnsi"/>
              <w:sz w:val="22"/>
              <w:szCs w:val="22"/>
            </w:rPr>
            <w:t>Los miembros del CTCP analizaron los comentarios recibidos y luego de de</w:t>
          </w:r>
          <w:r w:rsidR="008046B8">
            <w:rPr>
              <w:rFonts w:asciiTheme="minorHAnsi" w:hAnsiTheme="minorHAnsi" w:cstheme="minorHAnsi"/>
              <w:sz w:val="22"/>
              <w:szCs w:val="22"/>
            </w:rPr>
            <w:t>terminar</w:t>
          </w:r>
          <w:r w:rsidRPr="00345483">
            <w:rPr>
              <w:rFonts w:asciiTheme="minorHAnsi" w:hAnsiTheme="minorHAnsi" w:cstheme="minorHAnsi"/>
              <w:sz w:val="22"/>
              <w:szCs w:val="22"/>
            </w:rPr>
            <w:t xml:space="preserve"> la</w:t>
          </w:r>
          <w:r w:rsidR="0091527D">
            <w:rPr>
              <w:rFonts w:asciiTheme="minorHAnsi" w:hAnsiTheme="minorHAnsi" w:cstheme="minorHAnsi"/>
              <w:sz w:val="22"/>
              <w:szCs w:val="22"/>
            </w:rPr>
            <w:t xml:space="preserve"> relación beneficio-costo </w:t>
          </w:r>
          <w:r w:rsidRPr="00345483">
            <w:rPr>
              <w:rFonts w:asciiTheme="minorHAnsi" w:hAnsiTheme="minorHAnsi" w:cstheme="minorHAnsi"/>
              <w:sz w:val="22"/>
              <w:szCs w:val="22"/>
            </w:rPr>
            <w:t xml:space="preserve">que para la contabilidad de los microempresarios tendrían los </w:t>
          </w:r>
          <w:r w:rsidR="008046B8">
            <w:rPr>
              <w:rFonts w:asciiTheme="minorHAnsi" w:hAnsiTheme="minorHAnsi" w:cstheme="minorHAnsi"/>
              <w:sz w:val="22"/>
              <w:szCs w:val="22"/>
            </w:rPr>
            <w:t>comentarios propuestos, se llegó</w:t>
          </w:r>
          <w:r w:rsidRPr="00345483">
            <w:rPr>
              <w:rFonts w:asciiTheme="minorHAnsi" w:hAnsiTheme="minorHAnsi" w:cstheme="minorHAnsi"/>
              <w:sz w:val="22"/>
              <w:szCs w:val="22"/>
            </w:rPr>
            <w:t xml:space="preserve"> a la conclusión de </w:t>
          </w:r>
          <w:r w:rsidR="00284D11">
            <w:rPr>
              <w:rFonts w:asciiTheme="minorHAnsi" w:hAnsiTheme="minorHAnsi" w:cstheme="minorHAnsi"/>
              <w:sz w:val="22"/>
              <w:szCs w:val="22"/>
            </w:rPr>
            <w:t xml:space="preserve">no </w:t>
          </w:r>
          <w:r>
            <w:rPr>
              <w:rFonts w:asciiTheme="minorHAnsi" w:hAnsiTheme="minorHAnsi" w:cstheme="minorHAnsi"/>
              <w:sz w:val="22"/>
              <w:szCs w:val="22"/>
            </w:rPr>
            <w:t>modificar</w:t>
          </w:r>
          <w:r w:rsidRPr="00345483">
            <w:rPr>
              <w:rFonts w:asciiTheme="minorHAnsi" w:hAnsiTheme="minorHAnsi" w:cstheme="minorHAnsi"/>
              <w:sz w:val="22"/>
              <w:szCs w:val="22"/>
            </w:rPr>
            <w:t xml:space="preserve"> el párrafo inicial, el cual quedará de la siguiente forma: </w:t>
          </w:r>
          <w:r>
            <w:rPr>
              <w:rFonts w:asciiTheme="minorHAnsi" w:hAnsiTheme="minorHAnsi" w:cstheme="minorHAnsi"/>
              <w:sz w:val="22"/>
              <w:szCs w:val="22"/>
            </w:rPr>
            <w:t>“.</w:t>
          </w:r>
          <w:r w:rsidR="0091527D">
            <w:rPr>
              <w:rFonts w:asciiTheme="minorHAnsi" w:hAnsiTheme="minorHAnsi" w:cstheme="minorHAnsi"/>
              <w:sz w:val="22"/>
              <w:szCs w:val="22"/>
            </w:rPr>
            <w:t xml:space="preserve"> </w:t>
          </w:r>
          <w:r w:rsidRPr="00345483">
            <w:rPr>
              <w:rFonts w:asciiTheme="minorHAnsi" w:hAnsiTheme="minorHAnsi" w:cstheme="minorHAnsi"/>
              <w:bCs/>
              <w:color w:val="000000"/>
              <w:sz w:val="22"/>
              <w:szCs w:val="22"/>
            </w:rPr>
            <w:t>L</w:t>
          </w:r>
          <w:r w:rsidRPr="00345483">
            <w:rPr>
              <w:rFonts w:asciiTheme="minorHAnsi" w:hAnsiTheme="minorHAnsi" w:cstheme="minorHAnsi"/>
              <w:color w:val="000000"/>
              <w:sz w:val="22"/>
              <w:szCs w:val="22"/>
            </w:rPr>
            <w:t xml:space="preserve">a base de medición </w:t>
          </w:r>
          <w:r w:rsidR="008200C3">
            <w:rPr>
              <w:rFonts w:asciiTheme="minorHAnsi" w:hAnsiTheme="minorHAnsi" w:cstheme="minorHAnsi"/>
              <w:color w:val="000000"/>
              <w:sz w:val="22"/>
              <w:szCs w:val="22"/>
            </w:rPr>
            <w:t>para las microempresas</w:t>
          </w:r>
          <w:r w:rsidRPr="00345483">
            <w:rPr>
              <w:rFonts w:asciiTheme="minorHAnsi" w:hAnsiTheme="minorHAnsi" w:cstheme="minorHAnsi"/>
              <w:color w:val="000000"/>
              <w:sz w:val="22"/>
              <w:szCs w:val="22"/>
            </w:rPr>
            <w:t xml:space="preserve"> al preparar sus estados financieros será el costo histórico.</w:t>
          </w:r>
          <w:r>
            <w:rPr>
              <w:rFonts w:asciiTheme="minorHAnsi" w:hAnsiTheme="minorHAnsi" w:cstheme="minorHAnsi"/>
              <w:color w:val="000000"/>
              <w:sz w:val="22"/>
              <w:szCs w:val="22"/>
            </w:rPr>
            <w:t>”</w:t>
          </w:r>
        </w:p>
        <w:p w:rsidR="005F050D" w:rsidRDefault="005F050D" w:rsidP="00345483">
          <w:pPr>
            <w:autoSpaceDE w:val="0"/>
            <w:autoSpaceDN w:val="0"/>
            <w:adjustRightInd w:val="0"/>
            <w:ind w:left="360"/>
            <w:jc w:val="both"/>
            <w:rPr>
              <w:rFonts w:asciiTheme="minorHAnsi" w:hAnsiTheme="minorHAnsi" w:cstheme="minorHAnsi"/>
              <w:color w:val="000000"/>
              <w:sz w:val="22"/>
              <w:szCs w:val="22"/>
            </w:rPr>
          </w:pPr>
        </w:p>
        <w:p w:rsidR="005F050D" w:rsidRDefault="005F050D" w:rsidP="005F050D">
          <w:pPr>
            <w:autoSpaceDE w:val="0"/>
            <w:autoSpaceDN w:val="0"/>
            <w:adjustRightInd w:val="0"/>
            <w:ind w:left="360"/>
            <w:jc w:val="both"/>
            <w:rPr>
              <w:rFonts w:asciiTheme="minorHAnsi" w:hAnsiTheme="minorHAnsi" w:cstheme="minorHAnsi"/>
              <w:color w:val="000000"/>
              <w:sz w:val="22"/>
              <w:szCs w:val="22"/>
            </w:rPr>
          </w:pPr>
          <w:r w:rsidRPr="005F050D">
            <w:rPr>
              <w:rFonts w:asciiTheme="minorHAnsi" w:hAnsiTheme="minorHAnsi" w:cstheme="minorHAnsi"/>
              <w:color w:val="000000"/>
              <w:sz w:val="22"/>
              <w:szCs w:val="22"/>
            </w:rPr>
            <w:t xml:space="preserve">No obstante lo anterior, se adicionó al párrafo 2.2 del proyecto de norma </w:t>
          </w:r>
          <w:r w:rsidR="00234636">
            <w:rPr>
              <w:rFonts w:asciiTheme="minorHAnsi" w:hAnsiTheme="minorHAnsi" w:cstheme="minorHAnsi"/>
              <w:color w:val="000000"/>
              <w:sz w:val="22"/>
              <w:szCs w:val="22"/>
            </w:rPr>
            <w:t xml:space="preserve">con </w:t>
          </w:r>
          <w:r w:rsidRPr="005F050D">
            <w:rPr>
              <w:rFonts w:asciiTheme="minorHAnsi" w:hAnsiTheme="minorHAnsi" w:cstheme="minorHAnsi"/>
              <w:color w:val="000000"/>
              <w:sz w:val="22"/>
              <w:szCs w:val="22"/>
            </w:rPr>
            <w:t>la siguiente consideración: “…</w:t>
          </w:r>
          <w:r w:rsidRPr="005F050D">
            <w:rPr>
              <w:rFonts w:asciiTheme="minorHAnsi" w:hAnsiTheme="minorHAnsi" w:cstheme="minorHAnsi"/>
              <w:bCs/>
              <w:sz w:val="22"/>
              <w:szCs w:val="22"/>
            </w:rPr>
            <w:t xml:space="preserve">las microempresas podrán utilizar, de acuerdo con las circunstancias, bases de medición que estén incluidas en NIIF o NIIF para PYMES. Si éste es el caso, la microempresa deberá cumplir todos los requerimientos que implique la nueva base utilizada.” </w:t>
          </w:r>
        </w:p>
        <w:p w:rsidR="00345483" w:rsidRDefault="00345483" w:rsidP="00345483">
          <w:pPr>
            <w:autoSpaceDE w:val="0"/>
            <w:autoSpaceDN w:val="0"/>
            <w:adjustRightInd w:val="0"/>
            <w:ind w:left="360"/>
            <w:jc w:val="both"/>
            <w:rPr>
              <w:rFonts w:asciiTheme="minorHAnsi" w:hAnsiTheme="minorHAnsi" w:cstheme="minorHAnsi"/>
              <w:color w:val="000000"/>
              <w:sz w:val="22"/>
              <w:szCs w:val="22"/>
            </w:rPr>
          </w:pPr>
        </w:p>
        <w:p w:rsidR="00345483" w:rsidRDefault="0091527D" w:rsidP="007757A6">
          <w:pPr>
            <w:autoSpaceDE w:val="0"/>
            <w:autoSpaceDN w:val="0"/>
            <w:adjustRightInd w:val="0"/>
            <w:ind w:left="360"/>
            <w:jc w:val="both"/>
            <w:rPr>
              <w:rFonts w:asciiTheme="minorHAnsi" w:hAnsiTheme="minorHAnsi" w:cstheme="minorHAnsi"/>
              <w:color w:val="000000"/>
              <w:sz w:val="22"/>
              <w:szCs w:val="22"/>
            </w:rPr>
          </w:pPr>
          <w:r>
            <w:rPr>
              <w:rFonts w:asciiTheme="minorHAnsi" w:hAnsiTheme="minorHAnsi" w:cstheme="minorHAnsi"/>
              <w:color w:val="000000"/>
              <w:sz w:val="22"/>
              <w:szCs w:val="22"/>
            </w:rPr>
            <w:t>Adicionalmente</w:t>
          </w:r>
          <w:r w:rsidR="00284D11">
            <w:rPr>
              <w:rFonts w:asciiTheme="minorHAnsi" w:hAnsiTheme="minorHAnsi" w:cstheme="minorHAnsi"/>
              <w:color w:val="000000"/>
              <w:sz w:val="22"/>
              <w:szCs w:val="22"/>
            </w:rPr>
            <w:t xml:space="preserve">, </w:t>
          </w:r>
          <w:r w:rsidR="00234636">
            <w:rPr>
              <w:rFonts w:asciiTheme="minorHAnsi" w:hAnsiTheme="minorHAnsi" w:cstheme="minorHAnsi"/>
              <w:color w:val="000000"/>
              <w:sz w:val="22"/>
              <w:szCs w:val="22"/>
            </w:rPr>
            <w:t xml:space="preserve">se </w:t>
          </w:r>
          <w:r w:rsidR="00345483">
            <w:rPr>
              <w:rFonts w:asciiTheme="minorHAnsi" w:hAnsiTheme="minorHAnsi" w:cstheme="minorHAnsi"/>
              <w:color w:val="000000"/>
              <w:sz w:val="22"/>
              <w:szCs w:val="22"/>
            </w:rPr>
            <w:t>consider</w:t>
          </w:r>
          <w:r w:rsidR="00234636">
            <w:rPr>
              <w:rFonts w:asciiTheme="minorHAnsi" w:hAnsiTheme="minorHAnsi" w:cstheme="minorHAnsi"/>
              <w:color w:val="000000"/>
              <w:sz w:val="22"/>
              <w:szCs w:val="22"/>
            </w:rPr>
            <w:t>o</w:t>
          </w:r>
          <w:r w:rsidR="00345483">
            <w:rPr>
              <w:rFonts w:asciiTheme="minorHAnsi" w:hAnsiTheme="minorHAnsi" w:cstheme="minorHAnsi"/>
              <w:color w:val="000000"/>
              <w:sz w:val="22"/>
              <w:szCs w:val="22"/>
            </w:rPr>
            <w:t xml:space="preserve"> conveniente incluir</w:t>
          </w:r>
          <w:r w:rsidR="00A01F2C">
            <w:rPr>
              <w:rFonts w:asciiTheme="minorHAnsi" w:hAnsiTheme="minorHAnsi" w:cstheme="minorHAnsi"/>
              <w:color w:val="000000"/>
              <w:sz w:val="22"/>
              <w:szCs w:val="22"/>
            </w:rPr>
            <w:t xml:space="preserve"> en el párrafo 2.25</w:t>
          </w:r>
          <w:r w:rsidR="00345483">
            <w:rPr>
              <w:rFonts w:asciiTheme="minorHAnsi" w:hAnsiTheme="minorHAnsi" w:cstheme="minorHAnsi"/>
              <w:color w:val="000000"/>
              <w:sz w:val="22"/>
              <w:szCs w:val="22"/>
            </w:rPr>
            <w:t xml:space="preserve"> </w:t>
          </w:r>
          <w:r w:rsidR="006464DF">
            <w:rPr>
              <w:rFonts w:asciiTheme="minorHAnsi" w:hAnsiTheme="minorHAnsi" w:cstheme="minorHAnsi"/>
              <w:color w:val="000000"/>
              <w:sz w:val="22"/>
              <w:szCs w:val="22"/>
            </w:rPr>
            <w:t>la</w:t>
          </w:r>
          <w:r>
            <w:rPr>
              <w:rFonts w:asciiTheme="minorHAnsi" w:hAnsiTheme="minorHAnsi" w:cstheme="minorHAnsi"/>
              <w:color w:val="000000"/>
              <w:sz w:val="22"/>
              <w:szCs w:val="22"/>
            </w:rPr>
            <w:t>s</w:t>
          </w:r>
          <w:r w:rsidR="006464DF">
            <w:rPr>
              <w:rFonts w:asciiTheme="minorHAnsi" w:hAnsiTheme="minorHAnsi" w:cstheme="minorHAnsi"/>
              <w:color w:val="000000"/>
              <w:sz w:val="22"/>
              <w:szCs w:val="22"/>
            </w:rPr>
            <w:t xml:space="preserve"> </w:t>
          </w:r>
          <w:r>
            <w:rPr>
              <w:rFonts w:asciiTheme="minorHAnsi" w:hAnsiTheme="minorHAnsi" w:cstheme="minorHAnsi"/>
              <w:color w:val="000000"/>
              <w:sz w:val="22"/>
              <w:szCs w:val="22"/>
            </w:rPr>
            <w:t>definiciones</w:t>
          </w:r>
          <w:r w:rsidR="008046B8">
            <w:rPr>
              <w:rFonts w:asciiTheme="minorHAnsi" w:hAnsiTheme="minorHAnsi" w:cstheme="minorHAnsi"/>
              <w:color w:val="000000"/>
              <w:sz w:val="22"/>
              <w:szCs w:val="22"/>
            </w:rPr>
            <w:t xml:space="preserve"> de medición</w:t>
          </w:r>
          <w:r>
            <w:rPr>
              <w:rFonts w:asciiTheme="minorHAnsi" w:hAnsiTheme="minorHAnsi" w:cstheme="minorHAnsi"/>
              <w:color w:val="000000"/>
              <w:sz w:val="22"/>
              <w:szCs w:val="22"/>
            </w:rPr>
            <w:t xml:space="preserve"> y de costo histórico</w:t>
          </w:r>
          <w:r w:rsidR="008046B8">
            <w:rPr>
              <w:rFonts w:asciiTheme="minorHAnsi" w:hAnsiTheme="minorHAnsi" w:cstheme="minorHAnsi"/>
              <w:color w:val="000000"/>
              <w:sz w:val="22"/>
              <w:szCs w:val="22"/>
            </w:rPr>
            <w:t xml:space="preserve"> según está</w:t>
          </w:r>
          <w:r>
            <w:rPr>
              <w:rFonts w:asciiTheme="minorHAnsi" w:hAnsiTheme="minorHAnsi" w:cstheme="minorHAnsi"/>
              <w:color w:val="000000"/>
              <w:sz w:val="22"/>
              <w:szCs w:val="22"/>
            </w:rPr>
            <w:t>n</w:t>
          </w:r>
          <w:r w:rsidR="006464DF">
            <w:rPr>
              <w:rFonts w:asciiTheme="minorHAnsi" w:hAnsiTheme="minorHAnsi" w:cstheme="minorHAnsi"/>
              <w:color w:val="000000"/>
              <w:sz w:val="22"/>
              <w:szCs w:val="22"/>
            </w:rPr>
            <w:t xml:space="preserve"> planteada</w:t>
          </w:r>
          <w:r>
            <w:rPr>
              <w:rFonts w:asciiTheme="minorHAnsi" w:hAnsiTheme="minorHAnsi" w:cstheme="minorHAnsi"/>
              <w:color w:val="000000"/>
              <w:sz w:val="22"/>
              <w:szCs w:val="22"/>
            </w:rPr>
            <w:t>s</w:t>
          </w:r>
          <w:r w:rsidR="006464DF">
            <w:rPr>
              <w:rFonts w:asciiTheme="minorHAnsi" w:hAnsiTheme="minorHAnsi" w:cstheme="minorHAnsi"/>
              <w:color w:val="000000"/>
              <w:sz w:val="22"/>
              <w:szCs w:val="22"/>
            </w:rPr>
            <w:t xml:space="preserve"> en las NIIF para PYMES, a fin de complementar los conceptos relacionados con la medición de activos, pasivos, ingresos y gastos.</w:t>
          </w:r>
        </w:p>
        <w:p w:rsidR="007757A6" w:rsidRPr="007757A6" w:rsidRDefault="007757A6" w:rsidP="007757A6">
          <w:pPr>
            <w:autoSpaceDE w:val="0"/>
            <w:autoSpaceDN w:val="0"/>
            <w:adjustRightInd w:val="0"/>
            <w:ind w:left="360"/>
            <w:jc w:val="both"/>
            <w:rPr>
              <w:rFonts w:asciiTheme="minorHAnsi" w:hAnsiTheme="minorHAnsi" w:cstheme="minorHAnsi"/>
              <w:color w:val="000000"/>
              <w:sz w:val="22"/>
              <w:szCs w:val="22"/>
              <w:u w:val="single"/>
            </w:rPr>
          </w:pPr>
        </w:p>
        <w:p w:rsidR="00A029E4" w:rsidRPr="0013597A" w:rsidRDefault="0013597A" w:rsidP="00A029E4">
          <w:pPr>
            <w:autoSpaceDE w:val="0"/>
            <w:autoSpaceDN w:val="0"/>
            <w:adjustRightInd w:val="0"/>
            <w:jc w:val="both"/>
            <w:rPr>
              <w:rFonts w:asciiTheme="minorHAnsi" w:hAnsiTheme="minorHAnsi" w:cstheme="minorHAnsi"/>
              <w:b/>
              <w:color w:val="000000"/>
              <w:sz w:val="28"/>
              <w:szCs w:val="28"/>
            </w:rPr>
          </w:pPr>
          <w:r w:rsidRPr="0013597A">
            <w:rPr>
              <w:rFonts w:asciiTheme="minorHAnsi" w:hAnsiTheme="minorHAnsi" w:cstheme="minorHAnsi"/>
              <w:b/>
              <w:color w:val="000000"/>
              <w:sz w:val="28"/>
              <w:szCs w:val="28"/>
            </w:rPr>
            <w:t>Deterioro y valor recuperable</w:t>
          </w:r>
        </w:p>
        <w:p w:rsidR="0013597A" w:rsidRDefault="0013597A" w:rsidP="00A029E4">
          <w:pPr>
            <w:autoSpaceDE w:val="0"/>
            <w:autoSpaceDN w:val="0"/>
            <w:adjustRightInd w:val="0"/>
            <w:jc w:val="both"/>
            <w:rPr>
              <w:rFonts w:asciiTheme="minorHAnsi" w:hAnsiTheme="minorHAnsi" w:cstheme="minorHAnsi"/>
              <w:color w:val="000000"/>
              <w:sz w:val="22"/>
              <w:szCs w:val="22"/>
            </w:rPr>
          </w:pPr>
        </w:p>
        <w:p w:rsidR="0013597A" w:rsidRPr="0013597A" w:rsidRDefault="0013597A" w:rsidP="005C6C92">
          <w:pPr>
            <w:pStyle w:val="Prrafodelista"/>
            <w:numPr>
              <w:ilvl w:val="0"/>
              <w:numId w:val="2"/>
            </w:numPr>
            <w:autoSpaceDE w:val="0"/>
            <w:autoSpaceDN w:val="0"/>
            <w:adjustRightInd w:val="0"/>
            <w:jc w:val="both"/>
            <w:rPr>
              <w:rFonts w:asciiTheme="minorHAnsi" w:hAnsiTheme="minorHAnsi" w:cstheme="minorHAnsi"/>
              <w:color w:val="000000"/>
              <w:sz w:val="22"/>
              <w:szCs w:val="22"/>
            </w:rPr>
          </w:pPr>
          <w:r w:rsidRPr="0013597A">
            <w:rPr>
              <w:rFonts w:asciiTheme="minorHAnsi" w:hAnsiTheme="minorHAnsi" w:cstheme="minorHAnsi"/>
              <w:color w:val="000000"/>
              <w:sz w:val="22"/>
              <w:szCs w:val="22"/>
            </w:rPr>
            <w:t>El proyecto de norma de información financiera para microempresas propuso en el párrafo 2.24</w:t>
          </w:r>
          <w:r w:rsidR="00092A42">
            <w:rPr>
              <w:rFonts w:asciiTheme="minorHAnsi" w:hAnsiTheme="minorHAnsi" w:cstheme="minorHAnsi"/>
              <w:color w:val="000000"/>
              <w:sz w:val="22"/>
              <w:szCs w:val="22"/>
            </w:rPr>
            <w:t>, (ahora 2.34),</w:t>
          </w:r>
          <w:r w:rsidRPr="0013597A">
            <w:rPr>
              <w:rFonts w:asciiTheme="minorHAnsi" w:hAnsiTheme="minorHAnsi" w:cstheme="minorHAnsi"/>
              <w:color w:val="000000"/>
              <w:sz w:val="22"/>
              <w:szCs w:val="22"/>
            </w:rPr>
            <w:t xml:space="preserve"> y siguientes </w:t>
          </w:r>
          <w:r w:rsidR="008200C3">
            <w:rPr>
              <w:rFonts w:asciiTheme="minorHAnsi" w:hAnsiTheme="minorHAnsi" w:cstheme="minorHAnsi"/>
              <w:color w:val="000000"/>
              <w:sz w:val="22"/>
              <w:szCs w:val="22"/>
            </w:rPr>
            <w:t xml:space="preserve">las normas </w:t>
          </w:r>
          <w:r w:rsidRPr="0013597A">
            <w:rPr>
              <w:rFonts w:asciiTheme="minorHAnsi" w:hAnsiTheme="minorHAnsi" w:cstheme="minorHAnsi"/>
              <w:color w:val="000000"/>
              <w:sz w:val="22"/>
              <w:szCs w:val="22"/>
            </w:rPr>
            <w:t>contable</w:t>
          </w:r>
          <w:r w:rsidR="008200C3">
            <w:rPr>
              <w:rFonts w:asciiTheme="minorHAnsi" w:hAnsiTheme="minorHAnsi" w:cstheme="minorHAnsi"/>
              <w:color w:val="000000"/>
              <w:sz w:val="22"/>
              <w:szCs w:val="22"/>
            </w:rPr>
            <w:t>s</w:t>
          </w:r>
          <w:r w:rsidRPr="0013597A">
            <w:rPr>
              <w:rFonts w:asciiTheme="minorHAnsi" w:hAnsiTheme="minorHAnsi" w:cstheme="minorHAnsi"/>
              <w:color w:val="000000"/>
              <w:sz w:val="22"/>
              <w:szCs w:val="22"/>
            </w:rPr>
            <w:t xml:space="preserve"> para el reconocimiento y reversión del deterioro</w:t>
          </w:r>
          <w:r w:rsidR="00E34D42">
            <w:rPr>
              <w:rFonts w:asciiTheme="minorHAnsi" w:hAnsiTheme="minorHAnsi" w:cstheme="minorHAnsi"/>
              <w:color w:val="000000"/>
              <w:sz w:val="22"/>
              <w:szCs w:val="22"/>
            </w:rPr>
            <w:t xml:space="preserve"> del valor de los activos</w:t>
          </w:r>
          <w:r w:rsidRPr="0013597A">
            <w:rPr>
              <w:rFonts w:asciiTheme="minorHAnsi" w:hAnsiTheme="minorHAnsi" w:cstheme="minorHAnsi"/>
              <w:color w:val="000000"/>
              <w:sz w:val="22"/>
              <w:szCs w:val="22"/>
            </w:rPr>
            <w:t>.</w:t>
          </w:r>
        </w:p>
        <w:p w:rsidR="0013597A" w:rsidRDefault="0013597A" w:rsidP="00A029E4">
          <w:pPr>
            <w:autoSpaceDE w:val="0"/>
            <w:autoSpaceDN w:val="0"/>
            <w:adjustRightInd w:val="0"/>
            <w:jc w:val="both"/>
            <w:rPr>
              <w:rFonts w:asciiTheme="minorHAnsi" w:hAnsiTheme="minorHAnsi" w:cstheme="minorHAnsi"/>
              <w:color w:val="000000"/>
              <w:sz w:val="22"/>
              <w:szCs w:val="22"/>
            </w:rPr>
          </w:pPr>
        </w:p>
        <w:p w:rsidR="0013597A" w:rsidRDefault="0013597A" w:rsidP="0013597A">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Sobre este asunto se recibieron los siguientes comentarios:</w:t>
          </w:r>
        </w:p>
        <w:p w:rsidR="0013597A" w:rsidRDefault="0013597A" w:rsidP="00A029E4">
          <w:pPr>
            <w:autoSpaceDE w:val="0"/>
            <w:autoSpaceDN w:val="0"/>
            <w:adjustRightInd w:val="0"/>
            <w:jc w:val="both"/>
            <w:rPr>
              <w:rFonts w:asciiTheme="minorHAnsi" w:hAnsiTheme="minorHAnsi" w:cstheme="minorHAnsi"/>
              <w:color w:val="000000"/>
              <w:sz w:val="22"/>
              <w:szCs w:val="22"/>
            </w:rPr>
          </w:pPr>
        </w:p>
        <w:p w:rsidR="0013597A" w:rsidRPr="0013597A" w:rsidRDefault="0013597A" w:rsidP="005C6C92">
          <w:pPr>
            <w:pStyle w:val="Sinespaciado"/>
            <w:numPr>
              <w:ilvl w:val="0"/>
              <w:numId w:val="2"/>
            </w:numPr>
            <w:jc w:val="both"/>
            <w:rPr>
              <w:rFonts w:cstheme="minorHAnsi"/>
              <w:i/>
            </w:rPr>
          </w:pPr>
          <w:r>
            <w:rPr>
              <w:rFonts w:cstheme="minorHAnsi"/>
              <w:i/>
            </w:rPr>
            <w:t>“…</w:t>
          </w:r>
          <w:r w:rsidRPr="0013597A">
            <w:rPr>
              <w:rFonts w:cstheme="minorHAnsi"/>
              <w:i/>
            </w:rPr>
            <w:t>También opinamos que es importante introducir a este tipo de entidades en los cálculos de deterioro del valor de activos, como esta contemplado en los Inventarios, Propiedad ,planta y equipos, pero que estas mediciones sean sencillas , practicas, atendiendo el concepto antes dicho, del equilibrio entre beneficio y costo</w:t>
          </w:r>
          <w:r>
            <w:rPr>
              <w:rStyle w:val="Refdenotaalpie"/>
              <w:rFonts w:cstheme="minorHAnsi"/>
              <w:i/>
            </w:rPr>
            <w:footnoteReference w:id="65"/>
          </w:r>
          <w:r>
            <w:rPr>
              <w:rFonts w:cstheme="minorHAnsi"/>
              <w:i/>
            </w:rPr>
            <w:t>…”</w:t>
          </w:r>
        </w:p>
        <w:p w:rsidR="0013597A" w:rsidRDefault="0013597A" w:rsidP="0013597A">
          <w:pPr>
            <w:autoSpaceDE w:val="0"/>
            <w:autoSpaceDN w:val="0"/>
            <w:adjustRightInd w:val="0"/>
            <w:jc w:val="both"/>
            <w:rPr>
              <w:rFonts w:asciiTheme="minorHAnsi" w:hAnsiTheme="minorHAnsi" w:cstheme="minorHAnsi"/>
              <w:color w:val="000000"/>
              <w:sz w:val="22"/>
              <w:szCs w:val="22"/>
            </w:rPr>
          </w:pPr>
        </w:p>
        <w:p w:rsidR="000C38E1" w:rsidRPr="000E5926" w:rsidRDefault="000C38E1" w:rsidP="000C38E1">
          <w:pPr>
            <w:pStyle w:val="Prrafodelista"/>
            <w:numPr>
              <w:ilvl w:val="0"/>
              <w:numId w:val="2"/>
            </w:numPr>
            <w:autoSpaceDE w:val="0"/>
            <w:autoSpaceDN w:val="0"/>
            <w:adjustRightInd w:val="0"/>
            <w:jc w:val="both"/>
            <w:rPr>
              <w:rFonts w:asciiTheme="minorHAnsi" w:hAnsiTheme="minorHAnsi" w:cstheme="minorHAnsi"/>
              <w:i/>
              <w:color w:val="000000"/>
              <w:sz w:val="22"/>
              <w:szCs w:val="22"/>
            </w:rPr>
          </w:pPr>
          <w:r w:rsidRPr="000E5926">
            <w:rPr>
              <w:rFonts w:asciiTheme="minorHAnsi" w:hAnsiTheme="minorHAnsi" w:cstheme="minorHAnsi"/>
              <w:i/>
              <w:color w:val="000000"/>
              <w:sz w:val="22"/>
              <w:szCs w:val="22"/>
            </w:rPr>
            <w:lastRenderedPageBreak/>
            <w:t>“…Numerales 2.24 a 2.26: Consideramos que en este punto se debe excluir el concepto de valor recuperable puesto que genera complejidad en la interpretación a la luz de otras normas que entren en vigencia en el momento de su aplicación (aquellas que contengan los lineamientos de estándares internacionales</w:t>
          </w:r>
          <w:r w:rsidR="006706DF">
            <w:rPr>
              <w:rFonts w:asciiTheme="minorHAnsi" w:hAnsiTheme="minorHAnsi" w:cstheme="minorHAnsi"/>
              <w:i/>
              <w:color w:val="000000"/>
              <w:sz w:val="22"/>
              <w:szCs w:val="22"/>
            </w:rPr>
            <w:t>)</w:t>
          </w:r>
        </w:p>
        <w:p w:rsidR="000C38E1" w:rsidRPr="000E5926" w:rsidRDefault="000C38E1" w:rsidP="00F33B48">
          <w:pPr>
            <w:autoSpaceDE w:val="0"/>
            <w:autoSpaceDN w:val="0"/>
            <w:adjustRightInd w:val="0"/>
            <w:ind w:left="360"/>
            <w:jc w:val="both"/>
            <w:rPr>
              <w:rFonts w:asciiTheme="minorHAnsi" w:hAnsiTheme="minorHAnsi" w:cstheme="minorHAnsi"/>
              <w:i/>
              <w:color w:val="000000"/>
              <w:sz w:val="22"/>
              <w:szCs w:val="22"/>
            </w:rPr>
          </w:pPr>
          <w:r w:rsidRPr="000E5926">
            <w:rPr>
              <w:rFonts w:asciiTheme="minorHAnsi" w:hAnsiTheme="minorHAnsi" w:cstheme="minorHAnsi"/>
              <w:i/>
              <w:color w:val="000000"/>
              <w:sz w:val="22"/>
              <w:szCs w:val="22"/>
            </w:rPr>
            <w:t>Numeral 8.9: El concepto “o revertidas en cuentas de resultado” no es claro debe complementarse, especificando cuándo y por qué se da la reversión</w:t>
          </w:r>
          <w:r w:rsidRPr="000E5926">
            <w:rPr>
              <w:rStyle w:val="Refdenotaalpie"/>
              <w:rFonts w:asciiTheme="minorHAnsi" w:hAnsiTheme="minorHAnsi" w:cstheme="minorHAnsi"/>
              <w:i/>
              <w:color w:val="000000"/>
              <w:sz w:val="22"/>
              <w:szCs w:val="22"/>
            </w:rPr>
            <w:footnoteReference w:id="66"/>
          </w:r>
          <w:r w:rsidRPr="000E5926">
            <w:rPr>
              <w:rFonts w:asciiTheme="minorHAnsi" w:hAnsiTheme="minorHAnsi" w:cstheme="minorHAnsi"/>
              <w:i/>
              <w:color w:val="000000"/>
              <w:sz w:val="22"/>
              <w:szCs w:val="22"/>
            </w:rPr>
            <w:t>…”</w:t>
          </w:r>
        </w:p>
        <w:p w:rsidR="0013597A" w:rsidRPr="0013597A" w:rsidRDefault="0013597A" w:rsidP="0013597A">
          <w:pPr>
            <w:autoSpaceDE w:val="0"/>
            <w:autoSpaceDN w:val="0"/>
            <w:adjustRightInd w:val="0"/>
            <w:jc w:val="both"/>
            <w:rPr>
              <w:rFonts w:asciiTheme="minorHAnsi" w:hAnsiTheme="minorHAnsi" w:cstheme="minorHAnsi"/>
              <w:b/>
              <w:bCs/>
              <w:color w:val="000000"/>
              <w:sz w:val="22"/>
              <w:szCs w:val="22"/>
            </w:rPr>
          </w:pPr>
        </w:p>
        <w:p w:rsidR="0013597A" w:rsidRPr="007757A6" w:rsidRDefault="007757A6" w:rsidP="005C6C92">
          <w:pPr>
            <w:pStyle w:val="Prrafodelista"/>
            <w:numPr>
              <w:ilvl w:val="0"/>
              <w:numId w:val="2"/>
            </w:numPr>
            <w:autoSpaceDE w:val="0"/>
            <w:autoSpaceDN w:val="0"/>
            <w:adjustRightInd w:val="0"/>
            <w:jc w:val="both"/>
            <w:rPr>
              <w:rFonts w:asciiTheme="minorHAnsi" w:hAnsiTheme="minorHAnsi" w:cstheme="minorHAnsi"/>
              <w:sz w:val="22"/>
              <w:szCs w:val="22"/>
            </w:rPr>
          </w:pPr>
          <w:r w:rsidRPr="007757A6">
            <w:rPr>
              <w:rFonts w:asciiTheme="minorHAnsi" w:hAnsiTheme="minorHAnsi" w:cstheme="minorHAnsi"/>
              <w:sz w:val="22"/>
              <w:szCs w:val="22"/>
            </w:rPr>
            <w:t>“…</w:t>
          </w:r>
          <w:r w:rsidR="0013597A" w:rsidRPr="007757A6">
            <w:rPr>
              <w:rFonts w:asciiTheme="minorHAnsi" w:hAnsiTheme="minorHAnsi" w:cstheme="minorHAnsi"/>
              <w:sz w:val="22"/>
              <w:szCs w:val="22"/>
            </w:rPr>
            <w:t xml:space="preserve">Teniendo en cuenta lo que describen los párrafos 2.24 al 2.27, debe haber una sugerencia que indique que para los microempresarios después de evaluar las situaciones que generan esos deterioros y siempre y cuando  no sean contundentes (averías, daños que perjudican la vida útil del activo), creemos que se debe ser claro entonces, que los demás </w:t>
          </w:r>
          <w:r w:rsidR="0013597A" w:rsidRPr="007757A6">
            <w:rPr>
              <w:rFonts w:asciiTheme="minorHAnsi" w:hAnsiTheme="minorHAnsi" w:cstheme="minorHAnsi"/>
              <w:b/>
              <w:i/>
              <w:sz w:val="22"/>
              <w:szCs w:val="22"/>
            </w:rPr>
            <w:t>se pueden recuperar vía amortización o depreciación del activo</w:t>
          </w:r>
          <w:r>
            <w:rPr>
              <w:rStyle w:val="Refdenotaalpie"/>
              <w:rFonts w:asciiTheme="minorHAnsi" w:hAnsiTheme="minorHAnsi" w:cstheme="minorHAnsi"/>
              <w:b/>
              <w:i/>
              <w:sz w:val="22"/>
              <w:szCs w:val="22"/>
            </w:rPr>
            <w:footnoteReference w:id="67"/>
          </w:r>
          <w:r w:rsidRPr="007757A6">
            <w:rPr>
              <w:rFonts w:asciiTheme="minorHAnsi" w:hAnsiTheme="minorHAnsi" w:cstheme="minorHAnsi"/>
              <w:sz w:val="22"/>
              <w:szCs w:val="22"/>
            </w:rPr>
            <w:t>…”</w:t>
          </w:r>
        </w:p>
        <w:p w:rsidR="0013597A" w:rsidRPr="0013597A" w:rsidRDefault="0013597A" w:rsidP="0013597A">
          <w:pPr>
            <w:autoSpaceDE w:val="0"/>
            <w:autoSpaceDN w:val="0"/>
            <w:adjustRightInd w:val="0"/>
            <w:jc w:val="both"/>
            <w:rPr>
              <w:rFonts w:asciiTheme="minorHAnsi" w:hAnsiTheme="minorHAnsi" w:cstheme="minorHAnsi"/>
              <w:b/>
              <w:sz w:val="22"/>
              <w:szCs w:val="22"/>
            </w:rPr>
          </w:pPr>
        </w:p>
        <w:p w:rsidR="0013597A" w:rsidRPr="0013597A" w:rsidRDefault="007757A6" w:rsidP="005C6C92">
          <w:pPr>
            <w:pStyle w:val="Sinespaciado"/>
            <w:numPr>
              <w:ilvl w:val="0"/>
              <w:numId w:val="2"/>
            </w:numPr>
            <w:jc w:val="both"/>
            <w:rPr>
              <w:rFonts w:cstheme="minorHAnsi"/>
              <w:i/>
            </w:rPr>
          </w:pPr>
          <w:r>
            <w:rPr>
              <w:rFonts w:cstheme="minorHAnsi"/>
              <w:i/>
            </w:rPr>
            <w:t>“…</w:t>
          </w:r>
          <w:r w:rsidR="0013597A" w:rsidRPr="0013597A">
            <w:rPr>
              <w:rFonts w:cstheme="minorHAnsi"/>
              <w:i/>
            </w:rPr>
            <w:t>Se especifica el reconocimiento de la pérdida de valor de los activos por deterioro, pero no se explica nada con respecto al título “valor recuperable”, es decir, el caso contrario del deterioro.</w:t>
          </w:r>
        </w:p>
        <w:p w:rsidR="0013597A" w:rsidRPr="0013597A" w:rsidRDefault="0013597A" w:rsidP="0013597A">
          <w:pPr>
            <w:pStyle w:val="Sinespaciado"/>
            <w:rPr>
              <w:rFonts w:cstheme="minorHAnsi"/>
              <w:i/>
            </w:rPr>
          </w:pPr>
        </w:p>
        <w:p w:rsidR="0013597A" w:rsidRPr="0013597A" w:rsidRDefault="0013597A" w:rsidP="007757A6">
          <w:pPr>
            <w:pStyle w:val="Sinespaciado"/>
            <w:ind w:left="360"/>
            <w:jc w:val="both"/>
            <w:rPr>
              <w:rFonts w:cstheme="minorHAnsi"/>
              <w:i/>
            </w:rPr>
          </w:pPr>
          <w:r w:rsidRPr="0013597A">
            <w:rPr>
              <w:rFonts w:cstheme="minorHAnsi"/>
              <w:i/>
            </w:rPr>
            <w:t>Este parágrafo obliga a las entidades a calcular el valor de mercado, el cual en este tipo de entidades puede ser costoso o difícil de calcular.</w:t>
          </w:r>
        </w:p>
        <w:p w:rsidR="0013597A" w:rsidRPr="0013597A" w:rsidRDefault="0013597A" w:rsidP="0013597A">
          <w:pPr>
            <w:pStyle w:val="Sinespaciado"/>
            <w:ind w:left="720"/>
            <w:jc w:val="both"/>
            <w:rPr>
              <w:rFonts w:cstheme="minorHAnsi"/>
              <w:i/>
            </w:rPr>
          </w:pPr>
        </w:p>
        <w:p w:rsidR="0013597A" w:rsidRPr="0013597A" w:rsidRDefault="0013597A" w:rsidP="007757A6">
          <w:pPr>
            <w:pStyle w:val="Sinespaciado"/>
            <w:ind w:left="360"/>
            <w:jc w:val="both"/>
            <w:rPr>
              <w:rFonts w:cstheme="minorHAnsi"/>
              <w:i/>
            </w:rPr>
          </w:pPr>
          <w:r w:rsidRPr="0013597A">
            <w:rPr>
              <w:rFonts w:cstheme="minorHAnsi"/>
              <w:i/>
            </w:rPr>
            <w:t>El procedimiento de pérdida por deterioro del párrafo 2.26 “diferencia entre importe en libros del activo, y la mejor estimación del importe que ésta recibiría por el activo si se llegara a vender o realizar en la fecha sobre la que se informa”, implicará que las microempresas contabilicen un alto gasto, dado que dicha estimación de importe de realización generalmente tiende a cero, para realizar este cálculo en forma apropiada se requiere traer al  valor presente neto los flujos de efectivo generados por el bien que se está evaluando; cálculo que es complejo para este tipo de empresas, dado que se requiere una tasa de descuento, que no siempre está disponible.</w:t>
          </w:r>
        </w:p>
        <w:p w:rsidR="0013597A" w:rsidRPr="0013597A" w:rsidRDefault="0013597A" w:rsidP="0013597A">
          <w:pPr>
            <w:pStyle w:val="Sinespaciado"/>
            <w:ind w:left="720"/>
            <w:jc w:val="both"/>
            <w:rPr>
              <w:rFonts w:cstheme="minorHAnsi"/>
              <w:i/>
            </w:rPr>
          </w:pPr>
        </w:p>
        <w:p w:rsidR="0013597A" w:rsidRPr="0013597A" w:rsidRDefault="0013597A" w:rsidP="007757A6">
          <w:pPr>
            <w:pStyle w:val="Sinespaciado"/>
            <w:ind w:left="360"/>
            <w:jc w:val="both"/>
            <w:rPr>
              <w:rFonts w:cstheme="minorHAnsi"/>
              <w:i/>
            </w:rPr>
          </w:pPr>
          <w:r w:rsidRPr="0013597A">
            <w:rPr>
              <w:rFonts w:cstheme="minorHAnsi"/>
              <w:i/>
            </w:rPr>
            <w:t>Las situaciones descritas anteriormente conllevan a que las microempresas se acojan al numeral 2.16 “equilibrio entre costo y beneficio”.</w:t>
          </w:r>
        </w:p>
        <w:p w:rsidR="0013597A" w:rsidRPr="0013597A" w:rsidRDefault="0013597A" w:rsidP="0013597A">
          <w:pPr>
            <w:pStyle w:val="Sinespaciado"/>
            <w:ind w:left="720"/>
            <w:jc w:val="both"/>
            <w:rPr>
              <w:rFonts w:cstheme="minorHAnsi"/>
              <w:i/>
            </w:rPr>
          </w:pPr>
        </w:p>
        <w:p w:rsidR="0013597A" w:rsidRDefault="0013597A" w:rsidP="000A3A74">
          <w:pPr>
            <w:pStyle w:val="Sinespaciado"/>
            <w:ind w:left="360"/>
            <w:jc w:val="both"/>
            <w:rPr>
              <w:i/>
            </w:rPr>
          </w:pPr>
          <w:r w:rsidRPr="000E5926">
            <w:rPr>
              <w:i/>
            </w:rPr>
            <w:t xml:space="preserve">A lo largo del documento existe inconsistencia en los métodos de reconocimiento, puesto que en el párrafo 2.2 se indica que este debe ser el costo histórico y en el párrafo 2.25 se habla de valor de mercado o de realización; de igual forma en las normas específicas se observa esta misma situación, por ejemplo en el capítulo 6 de inversiones, en el numeral 6.3 se habla de la medición al costo histórico y en el numeral 6.4 dice que dicho costo histórico deberá ser ajustado conforme a los párrafos 2.4 al 22.7 que tratan el “deterioro y valor recuperable”. La recomendación que se realiza, tal y como se indicó anteriormente, es que si las empresas deben calcular valor de mercado, siempre y cuando sea posible, se debe especificar en las normas que la medición a costo histórico corresponde al reconocimiento </w:t>
          </w:r>
          <w:r w:rsidRPr="000E5926">
            <w:rPr>
              <w:b/>
              <w:i/>
            </w:rPr>
            <w:t xml:space="preserve">inicial, </w:t>
          </w:r>
          <w:r w:rsidRPr="000E5926">
            <w:rPr>
              <w:i/>
            </w:rPr>
            <w:t xml:space="preserve">y la medición </w:t>
          </w:r>
          <w:r w:rsidRPr="000E5926">
            <w:rPr>
              <w:b/>
              <w:i/>
            </w:rPr>
            <w:t>posterior</w:t>
          </w:r>
          <w:r w:rsidRPr="000E5926">
            <w:rPr>
              <w:i/>
            </w:rPr>
            <w:t xml:space="preserve"> se hace  a valor  de realización</w:t>
          </w:r>
          <w:r w:rsidR="007757A6" w:rsidRPr="000E5926">
            <w:rPr>
              <w:rStyle w:val="Refdenotaalpie"/>
              <w:rFonts w:cstheme="minorHAnsi"/>
              <w:i/>
            </w:rPr>
            <w:footnoteReference w:id="68"/>
          </w:r>
          <w:r w:rsidR="007757A6" w:rsidRPr="000E5926">
            <w:rPr>
              <w:i/>
            </w:rPr>
            <w:t>…”</w:t>
          </w:r>
        </w:p>
        <w:p w:rsidR="008F20B8" w:rsidRDefault="008F20B8" w:rsidP="008F20B8">
          <w:pPr>
            <w:pStyle w:val="Sinespaciado"/>
            <w:jc w:val="both"/>
            <w:rPr>
              <w:i/>
            </w:rPr>
          </w:pPr>
        </w:p>
        <w:p w:rsidR="008F20B8" w:rsidRDefault="001E1117" w:rsidP="001E1117">
          <w:pPr>
            <w:pStyle w:val="Sinespaciado"/>
            <w:numPr>
              <w:ilvl w:val="0"/>
              <w:numId w:val="2"/>
            </w:numPr>
            <w:jc w:val="both"/>
            <w:rPr>
              <w:i/>
            </w:rPr>
          </w:pPr>
          <w:r>
            <w:rPr>
              <w:i/>
            </w:rPr>
            <w:lastRenderedPageBreak/>
            <w:t>“…</w:t>
          </w:r>
          <w:r w:rsidR="008F20B8">
            <w:rPr>
              <w:i/>
            </w:rPr>
            <w:t>Debe hacerse precisión para indicar cuáles son los criterios para determinar que un activo se ha deteriorado. En las NIIF se establece que un activo se ha deteriorado cuando su valor en libros es superior al importe recuperable, esto es el mayor valor entre el valor razonable menos los costos de venta (precio de venta neto) y su valor en uso.</w:t>
          </w:r>
        </w:p>
        <w:p w:rsidR="008F20B8" w:rsidRDefault="008F20B8" w:rsidP="008F20B8">
          <w:pPr>
            <w:pStyle w:val="Sinespaciado"/>
            <w:jc w:val="both"/>
            <w:rPr>
              <w:i/>
            </w:rPr>
          </w:pPr>
        </w:p>
        <w:p w:rsidR="008F20B8" w:rsidRDefault="008F20B8" w:rsidP="001E1117">
          <w:pPr>
            <w:pStyle w:val="Sinespaciado"/>
            <w:ind w:left="360"/>
            <w:jc w:val="both"/>
            <w:rPr>
              <w:i/>
            </w:rPr>
          </w:pPr>
          <w:r>
            <w:rPr>
              <w:i/>
            </w:rPr>
            <w:t>Para las microempresas podría considerarse lo establecido en el numeral 8 del artículo 70 del decreto 2649 de 1993</w:t>
          </w:r>
          <w:r w:rsidR="001E1117">
            <w:rPr>
              <w:i/>
            </w:rPr>
            <w:t>, que establece lo siguiente: “El valor de los activos no monetarios….Cuando exceda el valor recuperable de su uso futuro o su valor de realización, según el caso, debe reducirse mediante una provisión técnicamente constituida.”</w:t>
          </w:r>
        </w:p>
        <w:p w:rsidR="001E1117" w:rsidRDefault="001E1117" w:rsidP="008F20B8">
          <w:pPr>
            <w:pStyle w:val="Sinespaciado"/>
            <w:jc w:val="both"/>
            <w:rPr>
              <w:i/>
            </w:rPr>
          </w:pPr>
        </w:p>
        <w:p w:rsidR="001E1117" w:rsidRDefault="001E1117" w:rsidP="001E1117">
          <w:pPr>
            <w:pStyle w:val="Sinespaciado"/>
            <w:ind w:left="360"/>
            <w:jc w:val="both"/>
            <w:rPr>
              <w:i/>
            </w:rPr>
          </w:pPr>
          <w:r>
            <w:rPr>
              <w:i/>
            </w:rPr>
            <w:t xml:space="preserve">No parece adecuado incluir como criterio de medición o deterioro únicamente el valor de </w:t>
          </w:r>
        </w:p>
        <w:p w:rsidR="001E1117" w:rsidRDefault="001E1117" w:rsidP="001E1117">
          <w:pPr>
            <w:pStyle w:val="Sinespaciado"/>
            <w:ind w:left="360"/>
            <w:jc w:val="both"/>
            <w:rPr>
              <w:i/>
            </w:rPr>
          </w:pPr>
          <w:proofErr w:type="gramStart"/>
          <w:r>
            <w:rPr>
              <w:i/>
            </w:rPr>
            <w:t>realización</w:t>
          </w:r>
          <w:proofErr w:type="gramEnd"/>
          <w:r>
            <w:rPr>
              <w:i/>
            </w:rPr>
            <w:t xml:space="preserve"> o de mercado, ya que microempresas podrán tener activos que tienen vocación de uso, los cuales no deberían ser ajustados a su valor de realización o de mercado, si ellos no tienen vocación de venta</w:t>
          </w:r>
          <w:r>
            <w:rPr>
              <w:rStyle w:val="Refdenotaalpie"/>
              <w:i/>
            </w:rPr>
            <w:footnoteReference w:id="69"/>
          </w:r>
          <w:r>
            <w:rPr>
              <w:i/>
            </w:rPr>
            <w:t>…”</w:t>
          </w:r>
        </w:p>
        <w:p w:rsidR="003C74C8" w:rsidRDefault="003C74C8" w:rsidP="001E1117">
          <w:pPr>
            <w:pStyle w:val="Sinespaciado"/>
            <w:ind w:left="360"/>
            <w:jc w:val="both"/>
            <w:rPr>
              <w:i/>
            </w:rPr>
          </w:pPr>
        </w:p>
        <w:p w:rsidR="003C74C8" w:rsidRPr="006A1876" w:rsidRDefault="003C74C8" w:rsidP="003C74C8">
          <w:pPr>
            <w:pStyle w:val="Sinespaciado"/>
            <w:numPr>
              <w:ilvl w:val="0"/>
              <w:numId w:val="2"/>
            </w:numPr>
            <w:jc w:val="both"/>
            <w:rPr>
              <w:rFonts w:ascii="Times New Roman" w:hAnsi="Times New Roman" w:cs="Times New Roman"/>
              <w:sz w:val="20"/>
              <w:szCs w:val="20"/>
            </w:rPr>
          </w:pPr>
          <w:r>
            <w:rPr>
              <w:rFonts w:cstheme="minorHAnsi"/>
            </w:rPr>
            <w:t>“…Debería hacerse explicito el criterio para determinar las pérdidas por deterioro. Las NIIF indican que éste se establece a partir del valor neto de realización. Para el tipo de empresas, objeto del análisis, podría establecerse que un inventario se ha deteriorado cuando el importe en libros exceda el valor de realización o de mercado, o si se quiere el valor neto de realización</w:t>
          </w:r>
          <w:r>
            <w:rPr>
              <w:rStyle w:val="Refdenotaalpie"/>
              <w:rFonts w:cstheme="minorHAnsi"/>
            </w:rPr>
            <w:footnoteReference w:id="70"/>
          </w:r>
          <w:r>
            <w:rPr>
              <w:rFonts w:cstheme="minorHAnsi"/>
            </w:rPr>
            <w:t>…”</w:t>
          </w:r>
        </w:p>
        <w:p w:rsidR="003C74C8" w:rsidRPr="000E5926" w:rsidRDefault="003C74C8" w:rsidP="001E1117">
          <w:pPr>
            <w:pStyle w:val="Sinespaciado"/>
            <w:ind w:left="360"/>
            <w:jc w:val="both"/>
            <w:rPr>
              <w:i/>
            </w:rPr>
          </w:pPr>
        </w:p>
        <w:p w:rsidR="007757A6" w:rsidRDefault="007757A6" w:rsidP="000A3A74">
          <w:pPr>
            <w:pStyle w:val="Sinespaciado"/>
            <w:jc w:val="both"/>
          </w:pPr>
        </w:p>
        <w:p w:rsidR="007C2171" w:rsidRDefault="001074EE" w:rsidP="000A3A74">
          <w:pPr>
            <w:pStyle w:val="Sinespaciado"/>
            <w:ind w:left="360"/>
            <w:jc w:val="both"/>
            <w:rPr>
              <w:color w:val="000000"/>
            </w:rPr>
          </w:pPr>
          <w:r>
            <w:t xml:space="preserve">Frente a los </w:t>
          </w:r>
          <w:r w:rsidR="00C520AF">
            <w:t xml:space="preserve">anteriores </w:t>
          </w:r>
          <w:r>
            <w:t xml:space="preserve">comentarios </w:t>
          </w:r>
          <w:r w:rsidR="008200C3">
            <w:t xml:space="preserve">, </w:t>
          </w:r>
          <w:r>
            <w:t xml:space="preserve"> </w:t>
          </w:r>
          <w:r w:rsidR="00D222BE" w:rsidRPr="00C520AF">
            <w:t>señalamos</w:t>
          </w:r>
          <w:r w:rsidR="00D222BE" w:rsidRPr="00D222BE">
            <w:rPr>
              <w:color w:val="FF0000"/>
            </w:rPr>
            <w:t xml:space="preserve"> </w:t>
          </w:r>
          <w:r w:rsidR="006706DF">
            <w:t xml:space="preserve">que </w:t>
          </w:r>
          <w:r w:rsidR="007757A6">
            <w:t>la respuesta</w:t>
          </w:r>
          <w:r w:rsidR="006706DF">
            <w:t xml:space="preserve"> relacionada con el tema de la reversión de las partidas reconocidas </w:t>
          </w:r>
          <w:r w:rsidR="009F6F43">
            <w:t xml:space="preserve">en periodos anteriores como deterioro, </w:t>
          </w:r>
          <w:r w:rsidR="007757A6">
            <w:t xml:space="preserve">se encuentra en el párrafo </w:t>
          </w:r>
          <w:r w:rsidR="007C2171">
            <w:t>2.27 del documento original bajo el titulo “Reversión”, el</w:t>
          </w:r>
          <w:r w:rsidR="00F46C03">
            <w:t xml:space="preserve"> cual aparece en el párrafo 2.36</w:t>
          </w:r>
          <w:r w:rsidR="007C2171">
            <w:t xml:space="preserve"> del documento final con la siguiente redacción: “</w:t>
          </w:r>
          <w:r w:rsidR="007C2171" w:rsidRPr="007C2171">
            <w:rPr>
              <w:color w:val="000000"/>
            </w:rPr>
            <w:t xml:space="preserve">Si en periodos posteriores se disminuye el importe de una pérdida por deterioro del valor y la disminución puede relacionarse objetivamente con un hecho ocurrido con posterioridad al reconocimiento inicial del deterioro, la microempresa revertirá la pérdida por deterioro reconocida con anterioridad. La recuperación del deterioro de valor no puede llevar el valor del activo a un monto neto en libros superior al que hubiera tenido, si no hubiera sufrido ese deterioro. La </w:t>
          </w:r>
          <w:r w:rsidR="008200C3">
            <w:rPr>
              <w:color w:val="000000"/>
            </w:rPr>
            <w:t>microempresa</w:t>
          </w:r>
          <w:r w:rsidR="007C2171" w:rsidRPr="007C2171">
            <w:rPr>
              <w:color w:val="000000"/>
            </w:rPr>
            <w:t xml:space="preserve">  reconocerá inmediatamente el importe de la reversión en las cuentas de resultado.”</w:t>
          </w:r>
        </w:p>
        <w:p w:rsidR="007C2171" w:rsidRDefault="007C2171" w:rsidP="000A3A74">
          <w:pPr>
            <w:pStyle w:val="Sinespaciado"/>
            <w:jc w:val="both"/>
            <w:rPr>
              <w:color w:val="000000"/>
            </w:rPr>
          </w:pPr>
        </w:p>
        <w:p w:rsidR="00612029" w:rsidRDefault="00317E9C" w:rsidP="000A3A74">
          <w:pPr>
            <w:pStyle w:val="Sinespaciado"/>
            <w:ind w:left="360"/>
            <w:jc w:val="both"/>
            <w:rPr>
              <w:color w:val="000000"/>
            </w:rPr>
          </w:pPr>
          <w:r>
            <w:rPr>
              <w:color w:val="000000"/>
            </w:rPr>
            <w:t>E</w:t>
          </w:r>
          <w:r w:rsidR="00612029">
            <w:rPr>
              <w:color w:val="000000"/>
            </w:rPr>
            <w:t xml:space="preserve">n el párrafo 2.26 del proyecto de norma, ratificado en el párrafo 2.35 del documento final, se establece que para efectos de medir la perdida por deterioro se debe tener en cuenta la diferencia entre el valor en libros del activo y la mejor estimación si el activo se llega a vender o realizar. </w:t>
          </w:r>
          <w:r>
            <w:rPr>
              <w:color w:val="000000"/>
            </w:rPr>
            <w:t xml:space="preserve">Esta </w:t>
          </w:r>
          <w:r w:rsidR="00612029">
            <w:rPr>
              <w:color w:val="000000"/>
            </w:rPr>
            <w:t xml:space="preserve">observación </w:t>
          </w:r>
          <w:r>
            <w:rPr>
              <w:color w:val="000000"/>
            </w:rPr>
            <w:t xml:space="preserve">se hace </w:t>
          </w:r>
          <w:r w:rsidR="00612029">
            <w:rPr>
              <w:color w:val="000000"/>
            </w:rPr>
            <w:t>por cuanto en el comentario recibido de la Superintendencia de Sociedades se solicita “…</w:t>
          </w:r>
          <w:r w:rsidR="00370D1B" w:rsidRPr="00370D1B">
            <w:rPr>
              <w:i/>
              <w:color w:val="000000"/>
            </w:rPr>
            <w:t>excluir el concepto de valor recuperable…”</w:t>
          </w:r>
          <w:r>
            <w:rPr>
              <w:color w:val="000000"/>
            </w:rPr>
            <w:t xml:space="preserve"> </w:t>
          </w:r>
          <w:r w:rsidR="00612029">
            <w:rPr>
              <w:color w:val="000000"/>
            </w:rPr>
            <w:t xml:space="preserve"> comentario que consideramos no es procedente </w:t>
          </w:r>
          <w:r w:rsidR="0011772E">
            <w:rPr>
              <w:color w:val="000000"/>
            </w:rPr>
            <w:t xml:space="preserve">por cuanto el proyecto de norma propone que para la medición del deterioro se tomará como referente el valor de realización y en ningún momento propone tomar como referente el valor recuperable.  </w:t>
          </w:r>
        </w:p>
        <w:p w:rsidR="000F7D68" w:rsidRDefault="000F7D68" w:rsidP="000A3A74">
          <w:pPr>
            <w:pStyle w:val="Sinespaciado"/>
            <w:ind w:left="360"/>
            <w:jc w:val="both"/>
            <w:rPr>
              <w:color w:val="000000"/>
            </w:rPr>
          </w:pPr>
        </w:p>
        <w:p w:rsidR="000F7D68" w:rsidRDefault="000F7D68" w:rsidP="000A3A74">
          <w:pPr>
            <w:pStyle w:val="Sinespaciado"/>
            <w:ind w:left="360"/>
            <w:jc w:val="both"/>
            <w:rPr>
              <w:color w:val="000000"/>
            </w:rPr>
          </w:pPr>
          <w:r>
            <w:rPr>
              <w:color w:val="000000"/>
            </w:rPr>
            <w:t xml:space="preserve">De lo establecido en los párrafos 2.34 a 2.36 y 9.8, relacionado éste último con propiedades, planta y equipo, se desprende que al final de cada periodo una microempresa evaluará si </w:t>
          </w:r>
          <w:r>
            <w:rPr>
              <w:color w:val="000000"/>
            </w:rPr>
            <w:lastRenderedPageBreak/>
            <w:t>existe evidencia  de deterioro del valor de los activos, sin importar si estos se encuentran o no disponibles para la venta.</w:t>
          </w:r>
        </w:p>
        <w:p w:rsidR="00612029" w:rsidRDefault="00612029" w:rsidP="000A3A74">
          <w:pPr>
            <w:pStyle w:val="Sinespaciado"/>
            <w:ind w:left="360"/>
            <w:jc w:val="both"/>
            <w:rPr>
              <w:color w:val="000000"/>
            </w:rPr>
          </w:pPr>
        </w:p>
        <w:p w:rsidR="007C2171" w:rsidRDefault="007C2171" w:rsidP="000A3A74">
          <w:pPr>
            <w:pStyle w:val="Sinespaciado"/>
            <w:ind w:left="360"/>
            <w:jc w:val="both"/>
            <w:rPr>
              <w:color w:val="000000"/>
            </w:rPr>
          </w:pPr>
          <w:r>
            <w:rPr>
              <w:color w:val="000000"/>
            </w:rPr>
            <w:t xml:space="preserve">Adicionalmente, </w:t>
          </w:r>
          <w:r w:rsidR="001074EE">
            <w:rPr>
              <w:color w:val="000000"/>
            </w:rPr>
            <w:t>se tom</w:t>
          </w:r>
          <w:r w:rsidR="008200C3">
            <w:rPr>
              <w:color w:val="000000"/>
            </w:rPr>
            <w:t>ó</w:t>
          </w:r>
          <w:r w:rsidR="001074EE">
            <w:rPr>
              <w:color w:val="000000"/>
            </w:rPr>
            <w:t xml:space="preserve"> </w:t>
          </w:r>
          <w:r>
            <w:rPr>
              <w:color w:val="000000"/>
            </w:rPr>
            <w:t xml:space="preserve">la decisión de eliminar el párrafo 2.25 del documento original, </w:t>
          </w:r>
          <w:r w:rsidR="009F6F43">
            <w:rPr>
              <w:color w:val="000000"/>
            </w:rPr>
            <w:t xml:space="preserve">relacionado con el reconocimiento de la perdida de valor, </w:t>
          </w:r>
          <w:r>
            <w:rPr>
              <w:color w:val="000000"/>
            </w:rPr>
            <w:t xml:space="preserve">por cuanto </w:t>
          </w:r>
          <w:r w:rsidR="001074EE">
            <w:rPr>
              <w:color w:val="000000"/>
            </w:rPr>
            <w:t xml:space="preserve">se </w:t>
          </w:r>
          <w:r>
            <w:rPr>
              <w:color w:val="000000"/>
            </w:rPr>
            <w:t>consider</w:t>
          </w:r>
          <w:r w:rsidR="001074EE">
            <w:rPr>
              <w:color w:val="000000"/>
            </w:rPr>
            <w:t>ó</w:t>
          </w:r>
          <w:r>
            <w:rPr>
              <w:color w:val="000000"/>
            </w:rPr>
            <w:t xml:space="preserve"> que lo allí consagrado ya se enc</w:t>
          </w:r>
          <w:r w:rsidR="00864084">
            <w:rPr>
              <w:color w:val="000000"/>
            </w:rPr>
            <w:t>uentra</w:t>
          </w:r>
          <w:r>
            <w:rPr>
              <w:color w:val="000000"/>
            </w:rPr>
            <w:t xml:space="preserve"> en el párrafo 2.24 del mismo documento, el </w:t>
          </w:r>
          <w:r w:rsidR="00A01F2C">
            <w:rPr>
              <w:color w:val="000000"/>
            </w:rPr>
            <w:t>cual corresponde al párrafo 2.34</w:t>
          </w:r>
          <w:r>
            <w:rPr>
              <w:color w:val="000000"/>
            </w:rPr>
            <w:t xml:space="preserve"> en el documento final</w:t>
          </w:r>
          <w:r w:rsidR="009F6F43">
            <w:rPr>
              <w:color w:val="000000"/>
            </w:rPr>
            <w:t xml:space="preserve"> bajo el título: “</w:t>
          </w:r>
          <w:r w:rsidR="00E0275F">
            <w:rPr>
              <w:i/>
              <w:color w:val="000000"/>
            </w:rPr>
            <w:t>Reconocimiento</w:t>
          </w:r>
          <w:r w:rsidR="00370D1B" w:rsidRPr="00370D1B">
            <w:rPr>
              <w:i/>
              <w:color w:val="000000"/>
            </w:rPr>
            <w:t>”</w:t>
          </w:r>
          <w:r>
            <w:rPr>
              <w:color w:val="000000"/>
            </w:rPr>
            <w:t>.</w:t>
          </w:r>
          <w:r w:rsidR="001A4136">
            <w:rPr>
              <w:color w:val="000000"/>
            </w:rPr>
            <w:t xml:space="preserve"> </w:t>
          </w:r>
        </w:p>
        <w:p w:rsidR="001A4136" w:rsidRDefault="001A4136" w:rsidP="003A458A">
          <w:pPr>
            <w:pStyle w:val="Sinespaciado"/>
            <w:jc w:val="both"/>
            <w:rPr>
              <w:color w:val="000000"/>
            </w:rPr>
          </w:pPr>
        </w:p>
        <w:p w:rsidR="00E05668" w:rsidRDefault="0024440D" w:rsidP="000A3A74">
          <w:pPr>
            <w:pStyle w:val="Sinespaciado"/>
            <w:ind w:left="360"/>
            <w:jc w:val="both"/>
            <w:rPr>
              <w:color w:val="000000"/>
            </w:rPr>
          </w:pPr>
          <w:r>
            <w:rPr>
              <w:color w:val="000000"/>
            </w:rPr>
            <w:t xml:space="preserve">De otra parte,  en  </w:t>
          </w:r>
          <w:r w:rsidR="00317E9C">
            <w:rPr>
              <w:color w:val="000000"/>
            </w:rPr>
            <w:t>relación</w:t>
          </w:r>
          <w:r>
            <w:rPr>
              <w:color w:val="000000"/>
            </w:rPr>
            <w:t xml:space="preserve"> con los comentarios recibidos </w:t>
          </w:r>
          <w:r w:rsidR="003E2A25">
            <w:rPr>
              <w:color w:val="000000"/>
            </w:rPr>
            <w:t xml:space="preserve">acerca de el </w:t>
          </w:r>
          <w:r>
            <w:rPr>
              <w:color w:val="000000"/>
            </w:rPr>
            <w:t xml:space="preserve">valor recuperable y la </w:t>
          </w:r>
          <w:r w:rsidR="00317E9C">
            <w:rPr>
              <w:color w:val="000000"/>
            </w:rPr>
            <w:t>medición</w:t>
          </w:r>
          <w:r>
            <w:rPr>
              <w:color w:val="000000"/>
            </w:rPr>
            <w:t xml:space="preserve"> posterior, el CTCP considera necesario hacer las siguientes aclaraciones: </w:t>
          </w:r>
          <w:r w:rsidR="00E05668">
            <w:rPr>
              <w:color w:val="000000"/>
            </w:rPr>
            <w:t xml:space="preserve">la utilización de la expresión “valor recuperable”  en el título que hace referencia al tema del deterioro, tiene relación con la reversión del deterioro, como se describe en el párrafo 2.36. En otras palabras, se utilizó la expresión simplemente para describir el procedimiento a seguir en los casos en que en periodos posteriores se disminuya la </w:t>
          </w:r>
          <w:r w:rsidR="00317E9C">
            <w:rPr>
              <w:color w:val="000000"/>
            </w:rPr>
            <w:t>cuantía</w:t>
          </w:r>
          <w:r w:rsidR="00E05668">
            <w:rPr>
              <w:color w:val="000000"/>
            </w:rPr>
            <w:t xml:space="preserve"> de una p</w:t>
          </w:r>
          <w:r w:rsidR="0035279E">
            <w:rPr>
              <w:color w:val="000000"/>
            </w:rPr>
            <w:t>é</w:t>
          </w:r>
          <w:r w:rsidR="00E05668">
            <w:rPr>
              <w:color w:val="000000"/>
            </w:rPr>
            <w:t>rdida por deterioro del valor.</w:t>
          </w:r>
        </w:p>
        <w:p w:rsidR="00E05668" w:rsidRDefault="00E05668" w:rsidP="000A3A74">
          <w:pPr>
            <w:pStyle w:val="Sinespaciado"/>
            <w:ind w:left="360"/>
            <w:jc w:val="both"/>
            <w:rPr>
              <w:color w:val="000000"/>
            </w:rPr>
          </w:pPr>
        </w:p>
        <w:p w:rsidR="00E05668" w:rsidRDefault="00317E9C" w:rsidP="000A3A74">
          <w:pPr>
            <w:pStyle w:val="Sinespaciado"/>
            <w:ind w:left="360"/>
            <w:jc w:val="both"/>
            <w:rPr>
              <w:color w:val="000000"/>
            </w:rPr>
          </w:pPr>
          <w:r>
            <w:rPr>
              <w:color w:val="000000"/>
            </w:rPr>
            <w:t>También</w:t>
          </w:r>
          <w:r w:rsidR="00E05668">
            <w:rPr>
              <w:color w:val="000000"/>
            </w:rPr>
            <w:t xml:space="preserve"> es necesario aclarar que la base de medición para las microempresas al momento de preparar sus estados financieros </w:t>
          </w:r>
          <w:r>
            <w:rPr>
              <w:color w:val="000000"/>
            </w:rPr>
            <w:t>será</w:t>
          </w:r>
          <w:r w:rsidR="00E05668">
            <w:rPr>
              <w:color w:val="000000"/>
            </w:rPr>
            <w:t xml:space="preserve"> el costo histórico. El valor de realización </w:t>
          </w:r>
          <w:r>
            <w:rPr>
              <w:color w:val="000000"/>
            </w:rPr>
            <w:t>se deberá utilizar únicamente para efectos de calcular la p</w:t>
          </w:r>
          <w:r w:rsidR="00EE4FF1">
            <w:rPr>
              <w:color w:val="000000"/>
            </w:rPr>
            <w:t>é</w:t>
          </w:r>
          <w:r>
            <w:rPr>
              <w:color w:val="000000"/>
            </w:rPr>
            <w:t>rdida por deterioro del valor de los activos.</w:t>
          </w:r>
        </w:p>
        <w:p w:rsidR="0024440D" w:rsidRDefault="00E05668" w:rsidP="000A3A74">
          <w:pPr>
            <w:pStyle w:val="Sinespaciado"/>
            <w:ind w:left="360"/>
            <w:jc w:val="both"/>
            <w:rPr>
              <w:color w:val="000000"/>
            </w:rPr>
          </w:pPr>
          <w:r>
            <w:rPr>
              <w:color w:val="000000"/>
            </w:rPr>
            <w:t xml:space="preserve"> </w:t>
          </w:r>
        </w:p>
        <w:p w:rsidR="00C10C99" w:rsidRDefault="000A3A74" w:rsidP="000A3A74">
          <w:pPr>
            <w:pStyle w:val="Sinespaciado"/>
            <w:ind w:left="360"/>
            <w:jc w:val="both"/>
          </w:pPr>
          <w:r>
            <w:rPr>
              <w:color w:val="000000"/>
            </w:rPr>
            <w:t xml:space="preserve">En relación con el concepto de equilibrio entre </w:t>
          </w:r>
          <w:r w:rsidR="0040399C">
            <w:rPr>
              <w:color w:val="000000"/>
            </w:rPr>
            <w:t>costo</w:t>
          </w:r>
          <w:r>
            <w:rPr>
              <w:color w:val="000000"/>
            </w:rPr>
            <w:t xml:space="preserve">- beneficio que se plantea en algunos de los comentarios, </w:t>
          </w:r>
          <w:r w:rsidR="00C10C99">
            <w:rPr>
              <w:color w:val="000000"/>
            </w:rPr>
            <w:t xml:space="preserve">es oportuno tener en cuenta que el CTCP </w:t>
          </w:r>
          <w:r w:rsidR="00F46C03">
            <w:rPr>
              <w:color w:val="000000"/>
            </w:rPr>
            <w:t xml:space="preserve">consideró necesario mantenerlo en la norma de información financiera para </w:t>
          </w:r>
          <w:r w:rsidR="000B1350">
            <w:rPr>
              <w:color w:val="000000"/>
            </w:rPr>
            <w:t xml:space="preserve">las </w:t>
          </w:r>
          <w:r w:rsidR="00F46C03">
            <w:rPr>
              <w:color w:val="000000"/>
            </w:rPr>
            <w:t>microempresas</w:t>
          </w:r>
          <w:r w:rsidR="00C10C99">
            <w:rPr>
              <w:color w:val="000000"/>
            </w:rPr>
            <w:t xml:space="preserve">, </w:t>
          </w:r>
          <w:r>
            <w:rPr>
              <w:color w:val="000000"/>
            </w:rPr>
            <w:t xml:space="preserve">en razón a </w:t>
          </w:r>
          <w:r w:rsidR="00C10C99">
            <w:t xml:space="preserve">que </w:t>
          </w:r>
          <w:r w:rsidR="008200C3">
            <w:t xml:space="preserve">las microempresas </w:t>
          </w:r>
          <w:r w:rsidR="00C10C99">
            <w:t>podría</w:t>
          </w:r>
          <w:r w:rsidR="008200C3">
            <w:t>n</w:t>
          </w:r>
          <w:r w:rsidR="00C10C99">
            <w:t xml:space="preserve"> dejar de revelar información</w:t>
          </w:r>
          <w:r w:rsidR="00382E58">
            <w:t xml:space="preserve"> importante</w:t>
          </w:r>
          <w:r w:rsidR="00C10C99">
            <w:t xml:space="preserve"> </w:t>
          </w:r>
          <w:r>
            <w:t xml:space="preserve">al </w:t>
          </w:r>
          <w:r w:rsidR="00C10C99">
            <w:t xml:space="preserve">considerar que </w:t>
          </w:r>
          <w:r>
            <w:t xml:space="preserve">el </w:t>
          </w:r>
          <w:r w:rsidR="00C10C99">
            <w:t xml:space="preserve"> costo</w:t>
          </w:r>
          <w:r w:rsidR="003A458A">
            <w:t xml:space="preserve"> de preparar la información </w:t>
          </w:r>
          <w:r>
            <w:t xml:space="preserve"> </w:t>
          </w:r>
          <w:r w:rsidR="00C10C99">
            <w:t xml:space="preserve">supera los beneficios esperados de la misma.  </w:t>
          </w:r>
          <w:r>
            <w:t>(Ver párrafo</w:t>
          </w:r>
          <w:r w:rsidR="00A01F2C">
            <w:t>s 60 y siguientes</w:t>
          </w:r>
          <w:r>
            <w:t>).</w:t>
          </w:r>
        </w:p>
        <w:p w:rsidR="00864410" w:rsidRDefault="00864410" w:rsidP="000A3A74">
          <w:pPr>
            <w:pStyle w:val="Sinespaciado"/>
            <w:ind w:left="360"/>
            <w:jc w:val="both"/>
          </w:pPr>
        </w:p>
        <w:p w:rsidR="00864410" w:rsidRDefault="00864410" w:rsidP="000A3A74">
          <w:pPr>
            <w:pStyle w:val="Sinespaciado"/>
            <w:ind w:left="360"/>
            <w:jc w:val="both"/>
          </w:pPr>
          <w:r>
            <w:t xml:space="preserve">Finalmente, </w:t>
          </w:r>
          <w:r w:rsidR="0075389C">
            <w:t>los miembros del CTCP evaluaron y consideraron que utilizar otro método de valuación</w:t>
          </w:r>
          <w:r w:rsidR="00DD70D7">
            <w:t xml:space="preserve"> diferente del valor de realización,</w:t>
          </w:r>
          <w:r w:rsidR="0075389C">
            <w:t xml:space="preserve"> haría más costosa y complicada la preparación de la información contable e iría en contra de </w:t>
          </w:r>
          <w:r>
            <w:t>lo establecido en el párrafo 4 de éste documento</w:t>
          </w:r>
          <w:r w:rsidR="000B1350">
            <w:t>,</w:t>
          </w:r>
          <w:r>
            <w:t xml:space="preserve"> en cuanto a que la norma pretende desarrollar un sistema de contabilidad e información financiera simplificado, según lo dispus</w:t>
          </w:r>
          <w:r w:rsidR="00D04ABB">
            <w:t xml:space="preserve">o el artículo 2° de la </w:t>
          </w:r>
          <w:r w:rsidR="00C87D4F">
            <w:t>Ley</w:t>
          </w:r>
          <w:r w:rsidR="00D04ABB">
            <w:t xml:space="preserve"> 1314.</w:t>
          </w:r>
          <w:r>
            <w:t xml:space="preserve"> </w:t>
          </w:r>
        </w:p>
        <w:p w:rsidR="0040399C" w:rsidRDefault="0040399C" w:rsidP="0040399C">
          <w:pPr>
            <w:pStyle w:val="Sinespaciado"/>
            <w:jc w:val="both"/>
          </w:pPr>
        </w:p>
        <w:p w:rsidR="0040399C" w:rsidRPr="00385474" w:rsidRDefault="00D23DF1" w:rsidP="0040399C">
          <w:pPr>
            <w:pStyle w:val="Sinespaciado"/>
            <w:jc w:val="both"/>
            <w:rPr>
              <w:b/>
              <w:sz w:val="28"/>
              <w:szCs w:val="28"/>
            </w:rPr>
          </w:pPr>
          <w:r w:rsidRPr="00385474">
            <w:rPr>
              <w:b/>
              <w:sz w:val="28"/>
              <w:szCs w:val="28"/>
            </w:rPr>
            <w:t>Frecuencia de la información</w:t>
          </w:r>
          <w:r w:rsidR="001E3A3E" w:rsidRPr="00385474">
            <w:rPr>
              <w:b/>
              <w:sz w:val="28"/>
              <w:szCs w:val="28"/>
            </w:rPr>
            <w:t xml:space="preserve"> y periodo</w:t>
          </w:r>
        </w:p>
        <w:p w:rsidR="00D23DF1" w:rsidRDefault="00D23DF1" w:rsidP="0040399C">
          <w:pPr>
            <w:pStyle w:val="Sinespaciado"/>
            <w:jc w:val="both"/>
          </w:pPr>
        </w:p>
        <w:p w:rsidR="001E3A3E" w:rsidRPr="00385474" w:rsidRDefault="00864084" w:rsidP="005C6C92">
          <w:pPr>
            <w:pStyle w:val="Prrafodelista"/>
            <w:numPr>
              <w:ilvl w:val="0"/>
              <w:numId w:val="2"/>
            </w:numPr>
            <w:jc w:val="both"/>
            <w:rPr>
              <w:rFonts w:asciiTheme="minorHAnsi" w:eastAsia="Times New Roman" w:hAnsiTheme="minorHAnsi" w:cstheme="minorHAnsi"/>
              <w:sz w:val="22"/>
              <w:szCs w:val="22"/>
            </w:rPr>
          </w:pPr>
          <w:r>
            <w:rPr>
              <w:rFonts w:asciiTheme="minorHAnsi" w:hAnsiTheme="minorHAnsi" w:cstheme="minorHAnsi"/>
              <w:sz w:val="22"/>
              <w:szCs w:val="22"/>
            </w:rPr>
            <w:t>En e</w:t>
          </w:r>
          <w:r w:rsidR="003174DC">
            <w:rPr>
              <w:rFonts w:asciiTheme="minorHAnsi" w:hAnsiTheme="minorHAnsi" w:cstheme="minorHAnsi"/>
              <w:sz w:val="22"/>
              <w:szCs w:val="22"/>
            </w:rPr>
            <w:t xml:space="preserve">l párrafo 3.4 </w:t>
          </w:r>
          <w:r w:rsidR="001E3A3E" w:rsidRPr="00385474">
            <w:rPr>
              <w:rFonts w:asciiTheme="minorHAnsi" w:hAnsiTheme="minorHAnsi" w:cstheme="minorHAnsi"/>
              <w:sz w:val="22"/>
              <w:szCs w:val="22"/>
            </w:rPr>
            <w:t xml:space="preserve">del proyecto de norma de información financiera para microempresas, se planteó que: </w:t>
          </w:r>
          <w:r w:rsidR="003174DC">
            <w:rPr>
              <w:rFonts w:asciiTheme="minorHAnsi" w:hAnsiTheme="minorHAnsi" w:cstheme="minorHAnsi"/>
              <w:sz w:val="22"/>
              <w:szCs w:val="22"/>
            </w:rPr>
            <w:t>“</w:t>
          </w:r>
          <w:r w:rsidR="001E3A3E" w:rsidRPr="00385474">
            <w:rPr>
              <w:rFonts w:asciiTheme="minorHAnsi" w:hAnsiTheme="minorHAnsi" w:cstheme="minorHAnsi"/>
              <w:color w:val="000000"/>
              <w:sz w:val="22"/>
              <w:szCs w:val="22"/>
            </w:rPr>
            <w:t>Una entidad preparará y difundirá un juego completo de estados financieros (incluyendo información comparativa) al menos una vez al año</w:t>
          </w:r>
          <w:r w:rsidR="003174DC">
            <w:rPr>
              <w:rFonts w:asciiTheme="minorHAnsi" w:hAnsiTheme="minorHAnsi" w:cstheme="minorHAnsi"/>
              <w:color w:val="000000"/>
              <w:sz w:val="22"/>
              <w:szCs w:val="22"/>
            </w:rPr>
            <w:t>, con corte a 31 de diciembre”</w:t>
          </w:r>
          <w:r w:rsidR="001E3A3E" w:rsidRPr="00385474">
            <w:rPr>
              <w:rFonts w:asciiTheme="minorHAnsi" w:hAnsiTheme="minorHAnsi" w:cstheme="minorHAnsi"/>
              <w:color w:val="000000"/>
              <w:sz w:val="22"/>
              <w:szCs w:val="22"/>
            </w:rPr>
            <w:t xml:space="preserve">. </w:t>
          </w:r>
          <w:r w:rsidR="00D838DD" w:rsidRPr="00385474">
            <w:rPr>
              <w:rFonts w:asciiTheme="minorHAnsi" w:hAnsiTheme="minorHAnsi" w:cstheme="minorHAnsi"/>
              <w:color w:val="000000"/>
              <w:sz w:val="22"/>
              <w:szCs w:val="22"/>
            </w:rPr>
            <w:t>Así</w:t>
          </w:r>
          <w:r w:rsidR="001E3A3E" w:rsidRPr="00385474">
            <w:rPr>
              <w:rFonts w:asciiTheme="minorHAnsi" w:hAnsiTheme="minorHAnsi" w:cstheme="minorHAnsi"/>
              <w:color w:val="000000"/>
              <w:sz w:val="22"/>
              <w:szCs w:val="22"/>
            </w:rPr>
            <w:t xml:space="preserve"> mismo, en relación con el periodo, se planteó en el  documento original lo siguiente: “</w:t>
          </w:r>
          <w:r w:rsidR="001E3A3E" w:rsidRPr="00385474">
            <w:rPr>
              <w:rFonts w:asciiTheme="minorHAnsi" w:eastAsia="Times New Roman" w:hAnsiTheme="minorHAnsi" w:cstheme="minorHAnsi"/>
              <w:sz w:val="22"/>
              <w:szCs w:val="22"/>
            </w:rPr>
            <w:t>3.9 Las microempresas deben preparar y difundir periódicamente estados financieros, durante su existencia.</w:t>
          </w:r>
          <w:r w:rsidR="003174DC">
            <w:rPr>
              <w:rFonts w:asciiTheme="minorHAnsi" w:eastAsia="Times New Roman" w:hAnsiTheme="minorHAnsi" w:cstheme="minorHAnsi"/>
              <w:sz w:val="22"/>
              <w:szCs w:val="22"/>
            </w:rPr>
            <w:t>” “</w:t>
          </w:r>
          <w:r w:rsidR="001E3A3E" w:rsidRPr="00385474">
            <w:rPr>
              <w:rFonts w:asciiTheme="minorHAnsi" w:eastAsia="Times New Roman" w:hAnsiTheme="minorHAnsi" w:cstheme="minorHAnsi"/>
              <w:sz w:val="22"/>
              <w:szCs w:val="22"/>
            </w:rPr>
            <w:t xml:space="preserve">3.10 Los cortes respectivos deben definirse previamente, de acuerdo con las normas legales y en consideración al ciclo de las operaciones.” </w:t>
          </w:r>
        </w:p>
        <w:p w:rsidR="001E3A3E" w:rsidRDefault="001E3A3E" w:rsidP="001E3A3E">
          <w:pPr>
            <w:jc w:val="both"/>
            <w:rPr>
              <w:rFonts w:asciiTheme="minorHAnsi" w:eastAsia="Times New Roman" w:hAnsiTheme="minorHAnsi" w:cstheme="minorHAnsi"/>
              <w:sz w:val="22"/>
              <w:szCs w:val="22"/>
            </w:rPr>
          </w:pPr>
        </w:p>
        <w:p w:rsidR="001E3A3E" w:rsidRDefault="001E3A3E" w:rsidP="001E3A3E">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Sobre este asunto se recibieron los siguientes comentarios:</w:t>
          </w:r>
        </w:p>
        <w:p w:rsidR="001E3A3E" w:rsidRPr="001E3A3E" w:rsidRDefault="001E3A3E" w:rsidP="001E3A3E">
          <w:pPr>
            <w:rPr>
              <w:rFonts w:asciiTheme="minorHAnsi" w:hAnsiTheme="minorHAnsi" w:cstheme="minorHAnsi"/>
              <w:b/>
              <w:sz w:val="22"/>
              <w:szCs w:val="22"/>
            </w:rPr>
          </w:pPr>
        </w:p>
        <w:p w:rsidR="00D23DF1" w:rsidRDefault="00385474" w:rsidP="005C6C92">
          <w:pPr>
            <w:pStyle w:val="Sinespaciado"/>
            <w:numPr>
              <w:ilvl w:val="0"/>
              <w:numId w:val="2"/>
            </w:numPr>
            <w:jc w:val="both"/>
            <w:rPr>
              <w:rFonts w:cstheme="minorHAnsi"/>
              <w:i/>
            </w:rPr>
          </w:pPr>
          <w:r>
            <w:rPr>
              <w:rFonts w:cstheme="minorHAnsi"/>
              <w:i/>
            </w:rPr>
            <w:t>“…</w:t>
          </w:r>
          <w:r w:rsidR="001E3A3E" w:rsidRPr="001E3A3E">
            <w:rPr>
              <w:rFonts w:cstheme="minorHAnsi"/>
              <w:i/>
            </w:rPr>
            <w:t xml:space="preserve">Con respecto a la párrafo 3.4 es importante aclarar, que la periodicidad de la presentación de los estados financieros (de por lo menos una vez al año), es el requisito mínimo (o máximo para la periodicidad), pero que es importante determinar las políticas contables para poder </w:t>
          </w:r>
          <w:r w:rsidR="001E3A3E" w:rsidRPr="001E3A3E">
            <w:rPr>
              <w:rFonts w:cstheme="minorHAnsi"/>
              <w:i/>
            </w:rPr>
            <w:lastRenderedPageBreak/>
            <w:t>aplicar dicha periodicidad, y que se pueden implementar políticas de presentación de estados financieros inferiores a un año, toda vez que esto puede facilitar la toma de decisiones</w:t>
          </w:r>
          <w:r>
            <w:rPr>
              <w:rStyle w:val="Refdenotaalpie"/>
              <w:rFonts w:cstheme="minorHAnsi"/>
              <w:i/>
            </w:rPr>
            <w:footnoteReference w:id="71"/>
          </w:r>
          <w:r>
            <w:rPr>
              <w:rFonts w:cstheme="minorHAnsi"/>
              <w:i/>
            </w:rPr>
            <w:t>…”</w:t>
          </w:r>
        </w:p>
        <w:p w:rsidR="00385474" w:rsidRDefault="00385474" w:rsidP="001E3A3E">
          <w:pPr>
            <w:pStyle w:val="Sinespaciado"/>
            <w:jc w:val="both"/>
            <w:rPr>
              <w:rFonts w:cstheme="minorHAnsi"/>
              <w:i/>
            </w:rPr>
          </w:pPr>
        </w:p>
        <w:p w:rsidR="00385474" w:rsidRPr="00C64D1E" w:rsidRDefault="00385474" w:rsidP="005C6C92">
          <w:pPr>
            <w:pStyle w:val="Sinespaciado"/>
            <w:numPr>
              <w:ilvl w:val="0"/>
              <w:numId w:val="2"/>
            </w:numPr>
            <w:jc w:val="both"/>
          </w:pPr>
          <w:r>
            <w:rPr>
              <w:rFonts w:cstheme="minorHAnsi"/>
              <w:i/>
            </w:rPr>
            <w:t>“…</w:t>
          </w:r>
          <w:r w:rsidRPr="00385474">
            <w:rPr>
              <w:rFonts w:cstheme="minorHAnsi"/>
              <w:i/>
            </w:rPr>
            <w:t>No se indica cuáles son las normas legales completas que se deben aplicar para definir los cortes de período para la presentación de la información financiera, surgiendo de esta manera la inquietud si es el Estatuto Tributario u otro tipo de regulación</w:t>
          </w:r>
          <w:r>
            <w:rPr>
              <w:rStyle w:val="Refdenotaalpie"/>
              <w:rFonts w:cstheme="minorHAnsi"/>
              <w:i/>
            </w:rPr>
            <w:footnoteReference w:id="72"/>
          </w:r>
          <w:r w:rsidRPr="00385474">
            <w:rPr>
              <w:rFonts w:cstheme="minorHAnsi"/>
              <w:i/>
            </w:rPr>
            <w:t>.</w:t>
          </w:r>
          <w:r w:rsidR="00C64D1E">
            <w:rPr>
              <w:rFonts w:cstheme="minorHAnsi"/>
              <w:i/>
            </w:rPr>
            <w:t xml:space="preserve"> </w:t>
          </w:r>
          <w:r w:rsidR="00C64D1E" w:rsidRPr="00C64D1E">
            <w:rPr>
              <w:rFonts w:cstheme="minorHAnsi"/>
            </w:rPr>
            <w:t xml:space="preserve">Adicionalmente, la Universidad de Antioquia comenta en relación con el párrafo 9.1 relacionado con propiedades, planta y equipo, lo siguiente: </w:t>
          </w:r>
          <w:r w:rsidR="00C64D1E">
            <w:rPr>
              <w:rFonts w:cstheme="minorHAnsi"/>
            </w:rPr>
            <w:t>“…</w:t>
          </w:r>
          <w:r w:rsidR="00C64D1E" w:rsidRPr="00C64D1E">
            <w:rPr>
              <w:i/>
            </w:rPr>
            <w:t>El literal b) expresa: “se esperan usar durante más de un período”, por ello sería recomendable que se especificara qué se entiende por período. Por ejemplo, ciclo anual o ciclo operativo</w:t>
          </w:r>
          <w:r w:rsidR="00C64D1E">
            <w:rPr>
              <w:i/>
            </w:rPr>
            <w:t>…”</w:t>
          </w:r>
        </w:p>
        <w:p w:rsidR="00385474" w:rsidRDefault="00385474" w:rsidP="00385474">
          <w:pPr>
            <w:pStyle w:val="Prrafodelista"/>
          </w:pPr>
        </w:p>
        <w:p w:rsidR="00D22EDE" w:rsidRDefault="007904D8" w:rsidP="00D22EDE">
          <w:pPr>
            <w:autoSpaceDE w:val="0"/>
            <w:autoSpaceDN w:val="0"/>
            <w:adjustRightInd w:val="0"/>
            <w:ind w:left="360"/>
            <w:jc w:val="both"/>
            <w:rPr>
              <w:rFonts w:asciiTheme="minorHAnsi" w:hAnsiTheme="minorHAnsi" w:cstheme="minorHAnsi"/>
              <w:color w:val="000000"/>
              <w:sz w:val="22"/>
              <w:szCs w:val="22"/>
            </w:rPr>
          </w:pPr>
          <w:r>
            <w:rPr>
              <w:rFonts w:asciiTheme="minorHAnsi" w:hAnsiTheme="minorHAnsi" w:cstheme="minorHAnsi"/>
              <w:sz w:val="22"/>
              <w:szCs w:val="22"/>
            </w:rPr>
            <w:t xml:space="preserve">Producto del análisis de los comentarios recibidos, se tomó la decisión de ajustar el </w:t>
          </w:r>
          <w:r w:rsidR="003611D4">
            <w:rPr>
              <w:rFonts w:asciiTheme="minorHAnsi" w:hAnsiTheme="minorHAnsi" w:cstheme="minorHAnsi"/>
              <w:sz w:val="22"/>
              <w:szCs w:val="22"/>
            </w:rPr>
            <w:t>párrafo</w:t>
          </w:r>
          <w:r>
            <w:rPr>
              <w:rFonts w:asciiTheme="minorHAnsi" w:hAnsiTheme="minorHAnsi" w:cstheme="minorHAnsi"/>
              <w:sz w:val="22"/>
              <w:szCs w:val="22"/>
            </w:rPr>
            <w:t xml:space="preserve"> en mención, el cual quedará así: </w:t>
          </w:r>
          <w:r w:rsidR="003174DC">
            <w:rPr>
              <w:rFonts w:asciiTheme="minorHAnsi" w:hAnsiTheme="minorHAnsi" w:cstheme="minorHAnsi"/>
              <w:sz w:val="22"/>
              <w:szCs w:val="22"/>
            </w:rPr>
            <w:t>“</w:t>
          </w:r>
          <w:r w:rsidR="00D22EDE" w:rsidRPr="00D22EDE">
            <w:rPr>
              <w:rFonts w:asciiTheme="minorHAnsi" w:hAnsiTheme="minorHAnsi" w:cstheme="minorHAnsi"/>
              <w:color w:val="000000"/>
              <w:sz w:val="22"/>
              <w:szCs w:val="22"/>
            </w:rPr>
            <w:t xml:space="preserve">Una </w:t>
          </w:r>
          <w:r w:rsidR="008200C3">
            <w:rPr>
              <w:rFonts w:asciiTheme="minorHAnsi" w:hAnsiTheme="minorHAnsi" w:cstheme="minorHAnsi"/>
              <w:color w:val="000000"/>
              <w:sz w:val="22"/>
              <w:szCs w:val="22"/>
            </w:rPr>
            <w:t>microempresa</w:t>
          </w:r>
          <w:r w:rsidR="00D22EDE" w:rsidRPr="00D22EDE">
            <w:rPr>
              <w:rFonts w:asciiTheme="minorHAnsi" w:hAnsiTheme="minorHAnsi" w:cstheme="minorHAnsi"/>
              <w:color w:val="000000"/>
              <w:sz w:val="22"/>
              <w:szCs w:val="22"/>
            </w:rPr>
            <w:t xml:space="preserve"> preparará y difundirá un juego completo de estados financieros (incluyendo información comparativa) al menos una vez al año, con corte a 31 de diciembre, o en periodos inferiores si la administración o los propietarios lo consideran conveniente</w:t>
          </w:r>
          <w:r w:rsidR="003174DC">
            <w:rPr>
              <w:rFonts w:asciiTheme="minorHAnsi" w:hAnsiTheme="minorHAnsi" w:cstheme="minorHAnsi"/>
              <w:color w:val="000000"/>
              <w:sz w:val="22"/>
              <w:szCs w:val="22"/>
            </w:rPr>
            <w:t>”</w:t>
          </w:r>
          <w:r w:rsidR="00D22EDE" w:rsidRPr="00D22EDE">
            <w:rPr>
              <w:rFonts w:asciiTheme="minorHAnsi" w:hAnsiTheme="minorHAnsi" w:cstheme="minorHAnsi"/>
              <w:color w:val="000000"/>
              <w:sz w:val="22"/>
              <w:szCs w:val="22"/>
            </w:rPr>
            <w:t>.</w:t>
          </w:r>
        </w:p>
        <w:p w:rsidR="00330CBF" w:rsidRDefault="00330CBF" w:rsidP="00D22EDE">
          <w:pPr>
            <w:autoSpaceDE w:val="0"/>
            <w:autoSpaceDN w:val="0"/>
            <w:adjustRightInd w:val="0"/>
            <w:ind w:left="360"/>
            <w:jc w:val="both"/>
            <w:rPr>
              <w:rFonts w:asciiTheme="minorHAnsi" w:hAnsiTheme="minorHAnsi" w:cstheme="minorHAnsi"/>
              <w:color w:val="000000"/>
              <w:sz w:val="22"/>
              <w:szCs w:val="22"/>
            </w:rPr>
          </w:pPr>
        </w:p>
        <w:p w:rsidR="00094ABB" w:rsidRPr="000B4AB9" w:rsidRDefault="00FA420B" w:rsidP="00FA420B">
          <w:pPr>
            <w:autoSpaceDE w:val="0"/>
            <w:autoSpaceDN w:val="0"/>
            <w:adjustRightInd w:val="0"/>
            <w:jc w:val="both"/>
            <w:rPr>
              <w:rFonts w:asciiTheme="minorHAnsi" w:hAnsiTheme="minorHAnsi" w:cstheme="minorHAnsi"/>
              <w:b/>
              <w:color w:val="000000"/>
              <w:sz w:val="28"/>
              <w:szCs w:val="28"/>
            </w:rPr>
          </w:pPr>
          <w:r w:rsidRPr="000B4AB9">
            <w:rPr>
              <w:rFonts w:asciiTheme="minorHAnsi" w:hAnsiTheme="minorHAnsi" w:cstheme="minorHAnsi"/>
              <w:b/>
              <w:color w:val="000000"/>
              <w:sz w:val="28"/>
              <w:szCs w:val="28"/>
            </w:rPr>
            <w:t>Uniformidad en la presentación</w:t>
          </w:r>
        </w:p>
        <w:p w:rsidR="00FA420B" w:rsidRDefault="00FA420B" w:rsidP="00FA420B">
          <w:pPr>
            <w:autoSpaceDE w:val="0"/>
            <w:autoSpaceDN w:val="0"/>
            <w:adjustRightInd w:val="0"/>
            <w:jc w:val="both"/>
            <w:rPr>
              <w:rFonts w:asciiTheme="minorHAnsi" w:hAnsiTheme="minorHAnsi" w:cstheme="minorHAnsi"/>
              <w:color w:val="000000"/>
              <w:sz w:val="22"/>
              <w:szCs w:val="22"/>
            </w:rPr>
          </w:pPr>
        </w:p>
        <w:p w:rsidR="000B4AB9" w:rsidRDefault="00FA420B" w:rsidP="005C6C92">
          <w:pPr>
            <w:pStyle w:val="Prrafodelista"/>
            <w:numPr>
              <w:ilvl w:val="0"/>
              <w:numId w:val="2"/>
            </w:numPr>
            <w:autoSpaceDE w:val="0"/>
            <w:autoSpaceDN w:val="0"/>
            <w:adjustRightInd w:val="0"/>
            <w:jc w:val="both"/>
            <w:rPr>
              <w:rFonts w:asciiTheme="minorHAnsi" w:hAnsiTheme="minorHAnsi" w:cstheme="minorHAnsi"/>
              <w:color w:val="000000"/>
              <w:sz w:val="22"/>
              <w:szCs w:val="22"/>
            </w:rPr>
          </w:pPr>
          <w:r w:rsidRPr="00EB5583">
            <w:rPr>
              <w:rFonts w:asciiTheme="minorHAnsi" w:hAnsiTheme="minorHAnsi" w:cstheme="minorHAnsi"/>
              <w:color w:val="000000"/>
              <w:sz w:val="22"/>
              <w:szCs w:val="22"/>
            </w:rPr>
            <w:t>Dentro del proyecto de normas de</w:t>
          </w:r>
          <w:r w:rsidR="000B4AB9" w:rsidRPr="00EB5583">
            <w:rPr>
              <w:rFonts w:asciiTheme="minorHAnsi" w:hAnsiTheme="minorHAnsi" w:cstheme="minorHAnsi"/>
              <w:color w:val="000000"/>
              <w:sz w:val="22"/>
              <w:szCs w:val="22"/>
            </w:rPr>
            <w:t xml:space="preserve"> información financiera para microempresas se propuso que: </w:t>
          </w:r>
          <w:r w:rsidR="003174DC">
            <w:rPr>
              <w:rFonts w:asciiTheme="minorHAnsi" w:hAnsiTheme="minorHAnsi" w:cstheme="minorHAnsi"/>
              <w:color w:val="000000"/>
              <w:sz w:val="22"/>
              <w:szCs w:val="22"/>
            </w:rPr>
            <w:t>“</w:t>
          </w:r>
          <w:r w:rsidR="000B4AB9" w:rsidRPr="00EB5583">
            <w:rPr>
              <w:rFonts w:asciiTheme="minorHAnsi" w:hAnsiTheme="minorHAnsi" w:cstheme="minorHAnsi"/>
              <w:color w:val="000000"/>
              <w:sz w:val="22"/>
              <w:szCs w:val="22"/>
            </w:rPr>
            <w:t>Una entidad mantendrá la presentación y clasificación de las partidas en los estados financieros de un periodo a otro</w:t>
          </w:r>
          <w:r w:rsidR="003174DC">
            <w:rPr>
              <w:rFonts w:asciiTheme="minorHAnsi" w:hAnsiTheme="minorHAnsi" w:cstheme="minorHAnsi"/>
              <w:color w:val="000000"/>
              <w:sz w:val="22"/>
              <w:szCs w:val="22"/>
            </w:rPr>
            <w:t xml:space="preserve"> (...)”</w:t>
          </w:r>
        </w:p>
        <w:p w:rsidR="00395538" w:rsidRDefault="00395538" w:rsidP="00395538">
          <w:pPr>
            <w:autoSpaceDE w:val="0"/>
            <w:autoSpaceDN w:val="0"/>
            <w:adjustRightInd w:val="0"/>
            <w:jc w:val="both"/>
            <w:rPr>
              <w:rFonts w:asciiTheme="minorHAnsi" w:hAnsiTheme="minorHAnsi" w:cstheme="minorHAnsi"/>
              <w:color w:val="000000"/>
              <w:sz w:val="22"/>
              <w:szCs w:val="22"/>
            </w:rPr>
          </w:pPr>
        </w:p>
        <w:p w:rsidR="00395538" w:rsidRPr="00395538" w:rsidRDefault="00395538" w:rsidP="00395538">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Sobre este asunto se recibieron los siguientes comentarios:</w:t>
          </w:r>
        </w:p>
        <w:p w:rsidR="000B4AB9" w:rsidRPr="000B4AB9" w:rsidRDefault="000B4AB9" w:rsidP="000B4AB9">
          <w:pPr>
            <w:autoSpaceDE w:val="0"/>
            <w:autoSpaceDN w:val="0"/>
            <w:adjustRightInd w:val="0"/>
            <w:jc w:val="both"/>
            <w:rPr>
              <w:rFonts w:asciiTheme="minorHAnsi" w:hAnsiTheme="minorHAnsi" w:cstheme="minorHAnsi"/>
              <w:b/>
              <w:sz w:val="22"/>
              <w:szCs w:val="22"/>
            </w:rPr>
          </w:pPr>
        </w:p>
        <w:p w:rsidR="000B4AB9" w:rsidRPr="000B4AB9" w:rsidRDefault="000B4AB9" w:rsidP="005C6C92">
          <w:pPr>
            <w:pStyle w:val="Sinespaciado"/>
            <w:numPr>
              <w:ilvl w:val="0"/>
              <w:numId w:val="2"/>
            </w:numPr>
            <w:jc w:val="both"/>
            <w:rPr>
              <w:rFonts w:cstheme="minorHAnsi"/>
              <w:i/>
            </w:rPr>
          </w:pPr>
          <w:r>
            <w:rPr>
              <w:rFonts w:cstheme="minorHAnsi"/>
              <w:i/>
            </w:rPr>
            <w:t>“…</w:t>
          </w:r>
          <w:r w:rsidRPr="000B4AB9">
            <w:rPr>
              <w:rFonts w:cstheme="minorHAnsi"/>
              <w:i/>
            </w:rPr>
            <w:t>El comité sugiere que el párrafo 3.5 sea complementado de tal forma que se deje la posibilidad de modificar la información financiera de un periodo a otro, siempre que dicha modificación obedezca a una mejora necesaria en la presentación o en la calidad de la misma. Tal como está redactado permitir inferir que si se cometió un error, la información debe dejarse tal cual (con el error incluido), porque se debe “mantener” la presentación y la clasificación</w:t>
          </w:r>
          <w:r>
            <w:rPr>
              <w:rStyle w:val="Refdenotaalpie"/>
              <w:rFonts w:cstheme="minorHAnsi"/>
              <w:i/>
            </w:rPr>
            <w:footnoteReference w:id="73"/>
          </w:r>
          <w:r>
            <w:rPr>
              <w:rFonts w:cstheme="minorHAnsi"/>
              <w:i/>
            </w:rPr>
            <w:t>…”</w:t>
          </w:r>
        </w:p>
        <w:p w:rsidR="000B4AB9" w:rsidRPr="000B4AB9" w:rsidRDefault="000B4AB9" w:rsidP="000B4AB9">
          <w:pPr>
            <w:pStyle w:val="Sinespaciado"/>
            <w:rPr>
              <w:rFonts w:cstheme="minorHAnsi"/>
            </w:rPr>
          </w:pPr>
        </w:p>
        <w:p w:rsidR="000B4AB9" w:rsidRPr="000B4AB9" w:rsidRDefault="00EB5583" w:rsidP="005C6C92">
          <w:pPr>
            <w:pStyle w:val="Sinespaciado"/>
            <w:numPr>
              <w:ilvl w:val="0"/>
              <w:numId w:val="2"/>
            </w:numPr>
            <w:jc w:val="both"/>
            <w:rPr>
              <w:rFonts w:cstheme="minorHAnsi"/>
            </w:rPr>
          </w:pPr>
          <w:r>
            <w:rPr>
              <w:rFonts w:cstheme="minorHAnsi"/>
            </w:rPr>
            <w:t>“…</w:t>
          </w:r>
          <w:r w:rsidR="000B4AB9" w:rsidRPr="000B4AB9">
            <w:rPr>
              <w:rFonts w:cstheme="minorHAnsi"/>
            </w:rPr>
            <w:t>Párrafo 3.5 “Una entidad mantendrá la presentación y clasificación de las partidas en los estados financieros de un periodo a otro</w:t>
          </w:r>
          <w:r w:rsidR="000B4AB9" w:rsidRPr="000B4AB9">
            <w:rPr>
              <w:rFonts w:cstheme="minorHAnsi"/>
              <w:i/>
            </w:rPr>
            <w:t>”.</w:t>
          </w:r>
        </w:p>
        <w:p w:rsidR="000B4AB9" w:rsidRPr="000B4AB9" w:rsidRDefault="000B4AB9" w:rsidP="000B4AB9">
          <w:pPr>
            <w:pStyle w:val="Sinespaciado"/>
            <w:jc w:val="both"/>
            <w:rPr>
              <w:rFonts w:cstheme="minorHAnsi"/>
            </w:rPr>
          </w:pPr>
        </w:p>
        <w:p w:rsidR="000B4AB9" w:rsidRPr="000B4AB9" w:rsidRDefault="000B4AB9" w:rsidP="00EB5583">
          <w:pPr>
            <w:pStyle w:val="Sinespaciado"/>
            <w:ind w:left="360"/>
            <w:jc w:val="both"/>
            <w:rPr>
              <w:rFonts w:cstheme="minorHAnsi"/>
            </w:rPr>
          </w:pPr>
          <w:r w:rsidRPr="000B4AB9">
            <w:rPr>
              <w:rFonts w:cstheme="minorHAnsi"/>
            </w:rPr>
            <w:t>En cuanto a la Uniformidad en la presentación de estados financieros, se sugiere agregar</w:t>
          </w:r>
          <w:r w:rsidR="000E5926">
            <w:rPr>
              <w:rFonts w:cstheme="minorHAnsi"/>
            </w:rPr>
            <w:t xml:space="preserve"> </w:t>
          </w:r>
          <w:r w:rsidRPr="000B4AB9">
            <w:rPr>
              <w:rFonts w:cstheme="minorHAnsi"/>
            </w:rPr>
            <w:t>en este inciso lo siguiente:</w:t>
          </w:r>
        </w:p>
        <w:p w:rsidR="000B4AB9" w:rsidRPr="000B4AB9" w:rsidRDefault="000B4AB9" w:rsidP="000B4AB9">
          <w:pPr>
            <w:pStyle w:val="Sinespaciado"/>
            <w:jc w:val="both"/>
            <w:rPr>
              <w:rFonts w:cstheme="minorHAnsi"/>
            </w:rPr>
          </w:pPr>
        </w:p>
        <w:p w:rsidR="000B4AB9" w:rsidRPr="000B4AB9" w:rsidRDefault="000B4AB9" w:rsidP="00EB5583">
          <w:pPr>
            <w:pStyle w:val="Sinespaciado"/>
            <w:ind w:left="360"/>
            <w:jc w:val="both"/>
            <w:rPr>
              <w:rFonts w:cstheme="minorHAnsi"/>
            </w:rPr>
          </w:pPr>
          <w:r w:rsidRPr="000B4AB9">
            <w:rPr>
              <w:rFonts w:cstheme="minorHAnsi"/>
            </w:rPr>
            <w:t>“</w:t>
          </w:r>
          <w:r w:rsidRPr="000B4AB9">
            <w:rPr>
              <w:rFonts w:cstheme="minorHAnsi"/>
              <w:i/>
            </w:rPr>
            <w:t>A menos que existan indicios que impidan seguir con esa estructura, explicando este cambio dentro de las revelaciones sucintas que se piden para este grupo</w:t>
          </w:r>
          <w:r w:rsidRPr="000B4AB9">
            <w:rPr>
              <w:rFonts w:cstheme="minorHAnsi"/>
            </w:rPr>
            <w:t>”, por lo tanto, quedaría como sigue:</w:t>
          </w:r>
        </w:p>
        <w:p w:rsidR="000B4AB9" w:rsidRPr="000B4AB9" w:rsidRDefault="000B4AB9" w:rsidP="000B4AB9">
          <w:pPr>
            <w:pStyle w:val="Sinespaciado"/>
            <w:jc w:val="both"/>
            <w:rPr>
              <w:rFonts w:cstheme="minorHAnsi"/>
              <w:i/>
            </w:rPr>
          </w:pPr>
        </w:p>
        <w:p w:rsidR="00FA420B" w:rsidRDefault="000B4AB9" w:rsidP="00EB5583">
          <w:pPr>
            <w:autoSpaceDE w:val="0"/>
            <w:autoSpaceDN w:val="0"/>
            <w:adjustRightInd w:val="0"/>
            <w:ind w:left="360"/>
            <w:jc w:val="both"/>
            <w:rPr>
              <w:rFonts w:asciiTheme="minorHAnsi" w:hAnsiTheme="minorHAnsi" w:cstheme="minorHAnsi"/>
              <w:sz w:val="22"/>
              <w:szCs w:val="22"/>
            </w:rPr>
          </w:pPr>
          <w:r w:rsidRPr="000B4AB9">
            <w:rPr>
              <w:rFonts w:asciiTheme="minorHAnsi" w:hAnsiTheme="minorHAnsi" w:cstheme="minorHAnsi"/>
              <w:i/>
              <w:sz w:val="22"/>
              <w:szCs w:val="22"/>
            </w:rPr>
            <w:t xml:space="preserve">“Una entidad mantendrá la presentación y clasificación de las partidas en los estados financieros de un periodo a otro, a menos que existan indicios que impidan seguir con esa </w:t>
          </w:r>
          <w:r w:rsidRPr="000B4AB9">
            <w:rPr>
              <w:rFonts w:asciiTheme="minorHAnsi" w:hAnsiTheme="minorHAnsi" w:cstheme="minorHAnsi"/>
              <w:i/>
              <w:sz w:val="22"/>
              <w:szCs w:val="22"/>
            </w:rPr>
            <w:lastRenderedPageBreak/>
            <w:t>estructura, explicando este cambio dentro de las revelaciones sucintas que se piden para este grupo”</w:t>
          </w:r>
          <w:r w:rsidRPr="000B4AB9">
            <w:rPr>
              <w:rFonts w:asciiTheme="minorHAnsi" w:hAnsiTheme="minorHAnsi" w:cstheme="minorHAnsi"/>
              <w:sz w:val="22"/>
              <w:szCs w:val="22"/>
            </w:rPr>
            <w:t>.</w:t>
          </w:r>
          <w:r>
            <w:rPr>
              <w:rStyle w:val="Refdenotaalpie"/>
              <w:rFonts w:asciiTheme="minorHAnsi" w:hAnsiTheme="minorHAnsi" w:cstheme="minorHAnsi"/>
              <w:sz w:val="22"/>
              <w:szCs w:val="22"/>
            </w:rPr>
            <w:footnoteReference w:id="74"/>
          </w:r>
          <w:r w:rsidR="00EB5583">
            <w:rPr>
              <w:rFonts w:asciiTheme="minorHAnsi" w:hAnsiTheme="minorHAnsi" w:cstheme="minorHAnsi"/>
              <w:sz w:val="22"/>
              <w:szCs w:val="22"/>
            </w:rPr>
            <w:t>…”</w:t>
          </w:r>
        </w:p>
        <w:p w:rsidR="00EB5583" w:rsidRDefault="00EB5583" w:rsidP="00EB5583">
          <w:pPr>
            <w:autoSpaceDE w:val="0"/>
            <w:autoSpaceDN w:val="0"/>
            <w:adjustRightInd w:val="0"/>
            <w:ind w:left="360"/>
            <w:jc w:val="both"/>
            <w:rPr>
              <w:rFonts w:asciiTheme="minorHAnsi" w:hAnsiTheme="minorHAnsi" w:cstheme="minorHAnsi"/>
              <w:color w:val="000000"/>
              <w:sz w:val="22"/>
              <w:szCs w:val="22"/>
            </w:rPr>
          </w:pPr>
        </w:p>
        <w:p w:rsidR="00EB5583" w:rsidRDefault="00EB5583" w:rsidP="00EB5583">
          <w:pPr>
            <w:autoSpaceDE w:val="0"/>
            <w:autoSpaceDN w:val="0"/>
            <w:adjustRightInd w:val="0"/>
            <w:ind w:left="360"/>
            <w:jc w:val="both"/>
            <w:rPr>
              <w:rFonts w:asciiTheme="minorHAnsi" w:hAnsiTheme="minorHAnsi" w:cstheme="minorHAnsi"/>
              <w:color w:val="000000"/>
              <w:sz w:val="22"/>
              <w:szCs w:val="22"/>
            </w:rPr>
          </w:pPr>
          <w:r w:rsidRPr="00EB5583">
            <w:rPr>
              <w:rFonts w:asciiTheme="minorHAnsi" w:hAnsiTheme="minorHAnsi" w:cstheme="minorHAnsi"/>
              <w:color w:val="000000"/>
              <w:sz w:val="22"/>
              <w:szCs w:val="22"/>
            </w:rPr>
            <w:t xml:space="preserve">Luego de evaluar los comentarios recibidos y por considerar que su inclusión en el texto del proyecto </w:t>
          </w:r>
          <w:r w:rsidR="00FE0CAB">
            <w:rPr>
              <w:rFonts w:asciiTheme="minorHAnsi" w:hAnsiTheme="minorHAnsi" w:cstheme="minorHAnsi"/>
              <w:color w:val="000000"/>
              <w:sz w:val="22"/>
              <w:szCs w:val="22"/>
            </w:rPr>
            <w:t xml:space="preserve">da una </w:t>
          </w:r>
          <w:r w:rsidRPr="00EB5583">
            <w:rPr>
              <w:rFonts w:asciiTheme="minorHAnsi" w:hAnsiTheme="minorHAnsi" w:cstheme="minorHAnsi"/>
              <w:color w:val="000000"/>
              <w:sz w:val="22"/>
              <w:szCs w:val="22"/>
            </w:rPr>
            <w:t xml:space="preserve">mayor claridad sobre </w:t>
          </w:r>
          <w:r w:rsidR="00FE0CAB">
            <w:rPr>
              <w:rFonts w:asciiTheme="minorHAnsi" w:hAnsiTheme="minorHAnsi" w:cstheme="minorHAnsi"/>
              <w:color w:val="000000"/>
              <w:sz w:val="22"/>
              <w:szCs w:val="22"/>
            </w:rPr>
            <w:t>este aspecto</w:t>
          </w:r>
          <w:r w:rsidRPr="00EB5583">
            <w:rPr>
              <w:rFonts w:asciiTheme="minorHAnsi" w:hAnsiTheme="minorHAnsi" w:cstheme="minorHAnsi"/>
              <w:color w:val="000000"/>
              <w:sz w:val="22"/>
              <w:szCs w:val="22"/>
            </w:rPr>
            <w:t xml:space="preserve">, </w:t>
          </w:r>
          <w:r w:rsidR="00FE0CAB">
            <w:rPr>
              <w:rFonts w:asciiTheme="minorHAnsi" w:hAnsiTheme="minorHAnsi" w:cstheme="minorHAnsi"/>
              <w:color w:val="000000"/>
              <w:sz w:val="22"/>
              <w:szCs w:val="22"/>
            </w:rPr>
            <w:t xml:space="preserve">se tomó </w:t>
          </w:r>
          <w:r w:rsidRPr="00EB5583">
            <w:rPr>
              <w:rFonts w:asciiTheme="minorHAnsi" w:hAnsiTheme="minorHAnsi" w:cstheme="minorHAnsi"/>
              <w:color w:val="000000"/>
              <w:sz w:val="22"/>
              <w:szCs w:val="22"/>
            </w:rPr>
            <w:t xml:space="preserve">la decisión de modificar el párrafo inicial, el cual quedará </w:t>
          </w:r>
          <w:r w:rsidR="003174DC" w:rsidRPr="00EB5583">
            <w:rPr>
              <w:rFonts w:asciiTheme="minorHAnsi" w:hAnsiTheme="minorHAnsi" w:cstheme="minorHAnsi"/>
              <w:color w:val="000000"/>
              <w:sz w:val="22"/>
              <w:szCs w:val="22"/>
            </w:rPr>
            <w:t>así</w:t>
          </w:r>
          <w:r w:rsidR="003174DC">
            <w:rPr>
              <w:rFonts w:asciiTheme="minorHAnsi" w:hAnsiTheme="minorHAnsi" w:cstheme="minorHAnsi"/>
              <w:color w:val="000000"/>
              <w:sz w:val="22"/>
              <w:szCs w:val="22"/>
            </w:rPr>
            <w:t>, (párrafo 3.5):</w:t>
          </w:r>
          <w:r w:rsidRPr="00EB5583">
            <w:rPr>
              <w:rFonts w:asciiTheme="minorHAnsi" w:hAnsiTheme="minorHAnsi" w:cstheme="minorHAnsi"/>
              <w:color w:val="000000"/>
              <w:sz w:val="22"/>
              <w:szCs w:val="22"/>
            </w:rPr>
            <w:t xml:space="preserve"> </w:t>
          </w:r>
          <w:r>
            <w:rPr>
              <w:rFonts w:asciiTheme="minorHAnsi" w:hAnsiTheme="minorHAnsi" w:cstheme="minorHAnsi"/>
              <w:color w:val="000000"/>
              <w:sz w:val="22"/>
              <w:szCs w:val="22"/>
            </w:rPr>
            <w:t>“</w:t>
          </w:r>
          <w:r w:rsidRPr="00EB5583">
            <w:rPr>
              <w:rFonts w:asciiTheme="minorHAnsi" w:hAnsiTheme="minorHAnsi" w:cstheme="minorHAnsi"/>
              <w:color w:val="000000"/>
              <w:sz w:val="22"/>
              <w:szCs w:val="22"/>
            </w:rPr>
            <w:t xml:space="preserve">Una </w:t>
          </w:r>
          <w:r w:rsidR="00D37AE3">
            <w:rPr>
              <w:rFonts w:asciiTheme="minorHAnsi" w:hAnsiTheme="minorHAnsi" w:cstheme="minorHAnsi"/>
              <w:color w:val="000000"/>
              <w:sz w:val="22"/>
              <w:szCs w:val="22"/>
            </w:rPr>
            <w:t xml:space="preserve">microempresa </w:t>
          </w:r>
          <w:r w:rsidRPr="00EB5583">
            <w:rPr>
              <w:rFonts w:asciiTheme="minorHAnsi" w:hAnsiTheme="minorHAnsi" w:cstheme="minorHAnsi"/>
              <w:color w:val="000000"/>
              <w:sz w:val="22"/>
              <w:szCs w:val="22"/>
            </w:rPr>
            <w:t xml:space="preserve">mantendrá la presentación y clasificación de las partidas en los estados financieros de un periodo a otro, </w:t>
          </w:r>
          <w:r w:rsidRPr="00EB5583">
            <w:rPr>
              <w:rFonts w:asciiTheme="minorHAnsi" w:hAnsiTheme="minorHAnsi" w:cstheme="minorHAnsi"/>
              <w:sz w:val="22"/>
              <w:szCs w:val="22"/>
            </w:rPr>
            <w:t>a menos que,  tras un cambio importante en la naturaleza de las actividades de la</w:t>
          </w:r>
          <w:r w:rsidR="00D37AE3">
            <w:rPr>
              <w:rFonts w:asciiTheme="minorHAnsi" w:hAnsiTheme="minorHAnsi" w:cstheme="minorHAnsi"/>
              <w:sz w:val="22"/>
              <w:szCs w:val="22"/>
            </w:rPr>
            <w:t xml:space="preserve"> microempresa</w:t>
          </w:r>
          <w:r w:rsidRPr="00EB5583">
            <w:rPr>
              <w:rFonts w:asciiTheme="minorHAnsi" w:hAnsiTheme="minorHAnsi" w:cstheme="minorHAnsi"/>
              <w:sz w:val="22"/>
              <w:szCs w:val="22"/>
            </w:rPr>
            <w:t xml:space="preserve"> o una revisión de sus estados financieros, se ponga de manifiesto que sería más apropiada otra presentación o clasificación</w:t>
          </w:r>
          <w:r w:rsidRPr="00EB5583">
            <w:rPr>
              <w:rFonts w:asciiTheme="minorHAnsi" w:hAnsiTheme="minorHAnsi" w:cstheme="minorHAnsi"/>
              <w:color w:val="000000"/>
              <w:sz w:val="22"/>
              <w:szCs w:val="22"/>
            </w:rPr>
            <w:t>. Con el fin de mejorar la presentación o calidad de los estados financieros, las causas del cambio que afecte la uniformidad de la presentación de los estados financieros, deberán informarse en una nota a los estados financieros.</w:t>
          </w:r>
          <w:r>
            <w:rPr>
              <w:rFonts w:asciiTheme="minorHAnsi" w:hAnsiTheme="minorHAnsi" w:cstheme="minorHAnsi"/>
              <w:color w:val="000000"/>
              <w:sz w:val="22"/>
              <w:szCs w:val="22"/>
            </w:rPr>
            <w:t>”</w:t>
          </w:r>
        </w:p>
        <w:p w:rsidR="00294A03" w:rsidRDefault="00294A03" w:rsidP="00294A03">
          <w:pPr>
            <w:autoSpaceDE w:val="0"/>
            <w:autoSpaceDN w:val="0"/>
            <w:adjustRightInd w:val="0"/>
            <w:jc w:val="both"/>
            <w:rPr>
              <w:rFonts w:asciiTheme="minorHAnsi" w:hAnsiTheme="minorHAnsi" w:cstheme="minorHAnsi"/>
              <w:color w:val="000000"/>
              <w:sz w:val="22"/>
              <w:szCs w:val="22"/>
            </w:rPr>
          </w:pPr>
        </w:p>
        <w:p w:rsidR="00294A03" w:rsidRPr="007E6299" w:rsidRDefault="007E6299" w:rsidP="00294A03">
          <w:pPr>
            <w:autoSpaceDE w:val="0"/>
            <w:autoSpaceDN w:val="0"/>
            <w:adjustRightInd w:val="0"/>
            <w:jc w:val="both"/>
            <w:rPr>
              <w:rFonts w:asciiTheme="minorHAnsi" w:hAnsiTheme="minorHAnsi" w:cstheme="minorHAnsi"/>
              <w:b/>
              <w:sz w:val="28"/>
              <w:szCs w:val="28"/>
            </w:rPr>
          </w:pPr>
          <w:r w:rsidRPr="007E6299">
            <w:rPr>
              <w:rFonts w:asciiTheme="minorHAnsi" w:hAnsiTheme="minorHAnsi" w:cstheme="minorHAnsi"/>
              <w:b/>
              <w:sz w:val="28"/>
              <w:szCs w:val="28"/>
            </w:rPr>
            <w:t>Ordenación</w:t>
          </w:r>
          <w:r w:rsidR="00395538" w:rsidRPr="007E6299">
            <w:rPr>
              <w:rFonts w:asciiTheme="minorHAnsi" w:hAnsiTheme="minorHAnsi" w:cstheme="minorHAnsi"/>
              <w:b/>
              <w:sz w:val="28"/>
              <w:szCs w:val="28"/>
            </w:rPr>
            <w:t xml:space="preserve"> y formato de las partidas del balance</w:t>
          </w:r>
          <w:r w:rsidRPr="007E6299">
            <w:rPr>
              <w:rFonts w:asciiTheme="minorHAnsi" w:hAnsiTheme="minorHAnsi" w:cstheme="minorHAnsi"/>
              <w:b/>
              <w:sz w:val="28"/>
              <w:szCs w:val="28"/>
            </w:rPr>
            <w:t xml:space="preserve"> general</w:t>
          </w:r>
          <w:r w:rsidR="00395538" w:rsidRPr="007E6299">
            <w:rPr>
              <w:rFonts w:asciiTheme="minorHAnsi" w:hAnsiTheme="minorHAnsi" w:cstheme="minorHAnsi"/>
              <w:b/>
              <w:sz w:val="28"/>
              <w:szCs w:val="28"/>
            </w:rPr>
            <w:t xml:space="preserve"> o estado de </w:t>
          </w:r>
          <w:r w:rsidRPr="007E6299">
            <w:rPr>
              <w:rFonts w:asciiTheme="minorHAnsi" w:hAnsiTheme="minorHAnsi" w:cstheme="minorHAnsi"/>
              <w:b/>
              <w:sz w:val="28"/>
              <w:szCs w:val="28"/>
            </w:rPr>
            <w:t>situación financiera</w:t>
          </w:r>
        </w:p>
        <w:p w:rsidR="00395538" w:rsidRDefault="00395538" w:rsidP="00294A03">
          <w:pPr>
            <w:autoSpaceDE w:val="0"/>
            <w:autoSpaceDN w:val="0"/>
            <w:adjustRightInd w:val="0"/>
            <w:jc w:val="both"/>
            <w:rPr>
              <w:rFonts w:asciiTheme="minorHAnsi" w:hAnsiTheme="minorHAnsi" w:cstheme="minorHAnsi"/>
              <w:sz w:val="22"/>
              <w:szCs w:val="22"/>
            </w:rPr>
          </w:pPr>
        </w:p>
        <w:p w:rsidR="00395538" w:rsidRPr="007E6299" w:rsidRDefault="00395538" w:rsidP="005C6C92">
          <w:pPr>
            <w:pStyle w:val="Prrafodelista"/>
            <w:numPr>
              <w:ilvl w:val="0"/>
              <w:numId w:val="2"/>
            </w:numPr>
            <w:autoSpaceDE w:val="0"/>
            <w:autoSpaceDN w:val="0"/>
            <w:adjustRightInd w:val="0"/>
            <w:jc w:val="both"/>
            <w:rPr>
              <w:rFonts w:asciiTheme="minorHAnsi" w:hAnsiTheme="minorHAnsi" w:cstheme="minorHAnsi"/>
              <w:color w:val="000000"/>
              <w:sz w:val="22"/>
              <w:szCs w:val="22"/>
            </w:rPr>
          </w:pPr>
          <w:r w:rsidRPr="007E6299">
            <w:rPr>
              <w:rFonts w:asciiTheme="minorHAnsi" w:hAnsiTheme="minorHAnsi" w:cstheme="minorHAnsi"/>
              <w:sz w:val="22"/>
              <w:szCs w:val="22"/>
            </w:rPr>
            <w:t xml:space="preserve">En el proyecto de norma de información financiera para microempresas se estableció que: </w:t>
          </w:r>
          <w:r w:rsidR="00EF6C7E">
            <w:rPr>
              <w:rFonts w:asciiTheme="minorHAnsi" w:hAnsiTheme="minorHAnsi" w:cstheme="minorHAnsi"/>
              <w:sz w:val="22"/>
              <w:szCs w:val="22"/>
            </w:rPr>
            <w:t>“</w:t>
          </w:r>
          <w:r w:rsidRPr="007E6299">
            <w:rPr>
              <w:rFonts w:asciiTheme="minorHAnsi" w:hAnsiTheme="minorHAnsi" w:cstheme="minorHAnsi"/>
              <w:color w:val="000000"/>
              <w:sz w:val="22"/>
              <w:szCs w:val="22"/>
            </w:rPr>
            <w:t>Esta Norma establece que las cuentas que conforman el balance general o estado de situación financiera se presentarán  tomando como base su liquidez, en el caso de los activos y su exigibilidad en el de los pasivos.</w:t>
          </w:r>
          <w:r w:rsidR="00A53E49">
            <w:rPr>
              <w:rFonts w:asciiTheme="minorHAnsi" w:hAnsiTheme="minorHAnsi" w:cstheme="minorHAnsi"/>
              <w:color w:val="000000"/>
              <w:sz w:val="22"/>
              <w:szCs w:val="22"/>
            </w:rPr>
            <w:t>”</w:t>
          </w:r>
          <w:r w:rsidRPr="007E6299">
            <w:rPr>
              <w:rFonts w:asciiTheme="minorHAnsi" w:hAnsiTheme="minorHAnsi" w:cstheme="minorHAnsi"/>
              <w:color w:val="000000"/>
              <w:sz w:val="22"/>
              <w:szCs w:val="22"/>
            </w:rPr>
            <w:t xml:space="preserve"> El anexo 1 proporciona un modelo de estados financieros que contiene partidas que son suficientemente diferentes en su naturaleza o función como para justificar su presentación por separado en el balance general o estado de situación financiera.</w:t>
          </w:r>
        </w:p>
        <w:p w:rsidR="00395538" w:rsidRDefault="00395538" w:rsidP="00294A03">
          <w:pPr>
            <w:autoSpaceDE w:val="0"/>
            <w:autoSpaceDN w:val="0"/>
            <w:adjustRightInd w:val="0"/>
            <w:jc w:val="both"/>
            <w:rPr>
              <w:rFonts w:asciiTheme="minorHAnsi" w:hAnsiTheme="minorHAnsi" w:cstheme="minorHAnsi"/>
              <w:color w:val="000000"/>
              <w:sz w:val="22"/>
              <w:szCs w:val="22"/>
            </w:rPr>
          </w:pPr>
        </w:p>
        <w:p w:rsidR="00395538" w:rsidRDefault="00395538" w:rsidP="00395538">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Sobre este asunto se recibió el siguiente comentario:</w:t>
          </w:r>
        </w:p>
        <w:p w:rsidR="007E6299" w:rsidRPr="007E6299" w:rsidRDefault="007E6299" w:rsidP="007E6299">
          <w:pPr>
            <w:autoSpaceDE w:val="0"/>
            <w:autoSpaceDN w:val="0"/>
            <w:adjustRightInd w:val="0"/>
            <w:jc w:val="both"/>
            <w:rPr>
              <w:rFonts w:asciiTheme="minorHAnsi" w:hAnsiTheme="minorHAnsi" w:cstheme="minorHAnsi"/>
              <w:b/>
              <w:sz w:val="22"/>
              <w:szCs w:val="22"/>
            </w:rPr>
          </w:pPr>
        </w:p>
        <w:p w:rsidR="007E6299" w:rsidRDefault="007E6299" w:rsidP="005C6C92">
          <w:pPr>
            <w:pStyle w:val="Sinespaciado"/>
            <w:numPr>
              <w:ilvl w:val="0"/>
              <w:numId w:val="2"/>
            </w:numPr>
            <w:jc w:val="both"/>
            <w:rPr>
              <w:rFonts w:cstheme="minorHAnsi"/>
              <w:i/>
            </w:rPr>
          </w:pPr>
          <w:r>
            <w:rPr>
              <w:rFonts w:cstheme="minorHAnsi"/>
              <w:i/>
            </w:rPr>
            <w:t>“…</w:t>
          </w:r>
          <w:r w:rsidRPr="007E6299">
            <w:rPr>
              <w:rFonts w:cstheme="minorHAnsi"/>
              <w:i/>
            </w:rPr>
            <w:t>A juicio del Comité, el párrafo 4.7 debería dar una mayor claridad en cuanto al modelo de presentación, es decir,  si el criterio de liquidez se aplica a todo el balance general o estado de  situación financiera, o si dicho criterio se aplica una vez se haya realizado la clasificación de corriente y no corriente. Tal como está redactado el párrafo 4.7, se advierte una contradicción con lo indicado en el párrafo 4.2 y el párrafo 3.8, dado que en ninguna parte de la norma se establece que las cuentas que conforman el balance general o estado de situación financiera se presentarán tomando como base su liquidez. Es más, si se busca la palabra “liquidez” en el documento, en el único sitio en el que aparece es en el párrafo 4.7</w:t>
          </w:r>
          <w:r>
            <w:rPr>
              <w:rStyle w:val="Refdenotaalpie"/>
              <w:rFonts w:cstheme="minorHAnsi"/>
              <w:i/>
            </w:rPr>
            <w:footnoteReference w:id="75"/>
          </w:r>
          <w:r>
            <w:rPr>
              <w:rFonts w:cstheme="minorHAnsi"/>
              <w:i/>
            </w:rPr>
            <w:t>…”</w:t>
          </w:r>
        </w:p>
        <w:p w:rsidR="00F21410" w:rsidRDefault="00F21410" w:rsidP="00F21410">
          <w:pPr>
            <w:pStyle w:val="Sinespaciado"/>
            <w:jc w:val="both"/>
            <w:rPr>
              <w:rFonts w:cstheme="minorHAnsi"/>
              <w:i/>
            </w:rPr>
          </w:pPr>
        </w:p>
        <w:p w:rsidR="001279A5" w:rsidRPr="001279A5" w:rsidRDefault="00B61091" w:rsidP="001279A5">
          <w:pPr>
            <w:autoSpaceDE w:val="0"/>
            <w:autoSpaceDN w:val="0"/>
            <w:adjustRightInd w:val="0"/>
            <w:ind w:left="360"/>
            <w:jc w:val="both"/>
            <w:rPr>
              <w:rFonts w:asciiTheme="minorHAnsi" w:hAnsiTheme="minorHAnsi" w:cstheme="minorHAnsi"/>
              <w:color w:val="000000"/>
              <w:sz w:val="22"/>
              <w:szCs w:val="22"/>
            </w:rPr>
          </w:pPr>
          <w:r>
            <w:rPr>
              <w:rFonts w:asciiTheme="minorHAnsi" w:hAnsiTheme="minorHAnsi" w:cstheme="minorHAnsi"/>
              <w:sz w:val="22"/>
              <w:szCs w:val="22"/>
            </w:rPr>
            <w:t xml:space="preserve">Se acepta la </w:t>
          </w:r>
          <w:r w:rsidR="00DE08FE" w:rsidRPr="001279A5">
            <w:rPr>
              <w:rFonts w:asciiTheme="minorHAnsi" w:hAnsiTheme="minorHAnsi" w:cstheme="minorHAnsi"/>
              <w:sz w:val="22"/>
              <w:szCs w:val="22"/>
            </w:rPr>
            <w:t xml:space="preserve">recomendación </w:t>
          </w:r>
          <w:r>
            <w:rPr>
              <w:rFonts w:asciiTheme="minorHAnsi" w:hAnsiTheme="minorHAnsi" w:cstheme="minorHAnsi"/>
              <w:sz w:val="22"/>
              <w:szCs w:val="22"/>
            </w:rPr>
            <w:t>sugerida</w:t>
          </w:r>
          <w:r w:rsidR="00EE4FF1">
            <w:rPr>
              <w:rFonts w:asciiTheme="minorHAnsi" w:hAnsiTheme="minorHAnsi" w:cstheme="minorHAnsi"/>
              <w:sz w:val="22"/>
              <w:szCs w:val="22"/>
            </w:rPr>
            <w:t>,</w:t>
          </w:r>
          <w:r>
            <w:rPr>
              <w:rFonts w:asciiTheme="minorHAnsi" w:hAnsiTheme="minorHAnsi" w:cstheme="minorHAnsi"/>
              <w:sz w:val="22"/>
              <w:szCs w:val="22"/>
            </w:rPr>
            <w:t xml:space="preserve"> por lo que el</w:t>
          </w:r>
          <w:r w:rsidR="00C401CD" w:rsidRPr="001279A5">
            <w:rPr>
              <w:rFonts w:asciiTheme="minorHAnsi" w:hAnsiTheme="minorHAnsi" w:cstheme="minorHAnsi"/>
              <w:sz w:val="22"/>
              <w:szCs w:val="22"/>
            </w:rPr>
            <w:t xml:space="preserve"> texto definitivo del párrafo 4.7 </w:t>
          </w:r>
          <w:r w:rsidR="00DF26AD" w:rsidRPr="001279A5">
            <w:rPr>
              <w:rFonts w:asciiTheme="minorHAnsi" w:hAnsiTheme="minorHAnsi" w:cstheme="minorHAnsi"/>
              <w:sz w:val="22"/>
              <w:szCs w:val="22"/>
            </w:rPr>
            <w:t>quedará así</w:t>
          </w:r>
          <w:r w:rsidR="00DF26AD">
            <w:rPr>
              <w:rFonts w:cstheme="minorHAnsi"/>
            </w:rPr>
            <w:t xml:space="preserve">: </w:t>
          </w:r>
          <w:r w:rsidR="00A53E49">
            <w:rPr>
              <w:rFonts w:cstheme="minorHAnsi"/>
            </w:rPr>
            <w:t>“</w:t>
          </w:r>
          <w:r w:rsidR="001279A5" w:rsidRPr="001279A5">
            <w:rPr>
              <w:rFonts w:asciiTheme="minorHAnsi" w:hAnsiTheme="minorHAnsi" w:cstheme="minorHAnsi"/>
              <w:color w:val="000000"/>
              <w:sz w:val="22"/>
              <w:szCs w:val="22"/>
            </w:rPr>
            <w:t>4.7 Esta norma establece que las partidas que conforman el estado de situación financiera se presenten tomando como base su liquidez, en el caso de los activos y su exigibilidad en el de los pasivos. El anexo 1 presenta un modelo de estados financieros que contiene partidas que son suficientemente diferentes en su naturaleza o función como para justificar su presentación por separado en el estado de situación financiera. Además:</w:t>
          </w:r>
        </w:p>
        <w:p w:rsidR="001279A5" w:rsidRPr="001279A5" w:rsidRDefault="001279A5" w:rsidP="001279A5">
          <w:pPr>
            <w:autoSpaceDE w:val="0"/>
            <w:autoSpaceDN w:val="0"/>
            <w:adjustRightInd w:val="0"/>
            <w:jc w:val="both"/>
            <w:rPr>
              <w:rFonts w:asciiTheme="minorHAnsi" w:hAnsiTheme="minorHAnsi" w:cstheme="minorHAnsi"/>
              <w:color w:val="000000"/>
              <w:sz w:val="22"/>
              <w:szCs w:val="22"/>
            </w:rPr>
          </w:pPr>
        </w:p>
        <w:p w:rsidR="001279A5" w:rsidRPr="001279A5" w:rsidRDefault="001279A5" w:rsidP="001279A5">
          <w:pPr>
            <w:pStyle w:val="Prrafodelista"/>
            <w:numPr>
              <w:ilvl w:val="0"/>
              <w:numId w:val="25"/>
            </w:numPr>
            <w:autoSpaceDE w:val="0"/>
            <w:autoSpaceDN w:val="0"/>
            <w:adjustRightInd w:val="0"/>
            <w:jc w:val="both"/>
            <w:rPr>
              <w:rFonts w:asciiTheme="minorHAnsi" w:hAnsiTheme="minorHAnsi" w:cstheme="minorHAnsi"/>
              <w:color w:val="000000"/>
              <w:sz w:val="22"/>
              <w:szCs w:val="22"/>
            </w:rPr>
          </w:pPr>
          <w:r w:rsidRPr="001279A5">
            <w:rPr>
              <w:rFonts w:asciiTheme="minorHAnsi" w:hAnsiTheme="minorHAnsi" w:cstheme="minorHAnsi"/>
              <w:color w:val="000000"/>
              <w:sz w:val="22"/>
              <w:szCs w:val="22"/>
            </w:rPr>
            <w:t>Se incluirán otras partidas cuando el tamaño, naturaleza o función de una partida o grupo de partidas similares sea tal que la presentación por separado sea relevante para comprender la situación financiera de la microempresa, y</w:t>
          </w:r>
        </w:p>
        <w:p w:rsidR="00F21410" w:rsidRDefault="00723C03" w:rsidP="001279A5">
          <w:pPr>
            <w:pStyle w:val="Sinespaciado"/>
            <w:ind w:left="360"/>
            <w:jc w:val="both"/>
            <w:rPr>
              <w:rFonts w:cstheme="minorHAnsi"/>
              <w:color w:val="000000"/>
            </w:rPr>
          </w:pPr>
          <w:r>
            <w:rPr>
              <w:rFonts w:cstheme="minorHAnsi"/>
              <w:color w:val="000000"/>
            </w:rPr>
            <w:lastRenderedPageBreak/>
            <w:t xml:space="preserve">(b) </w:t>
          </w:r>
          <w:r w:rsidR="001279A5" w:rsidRPr="001279A5">
            <w:rPr>
              <w:rFonts w:cstheme="minorHAnsi"/>
              <w:color w:val="000000"/>
            </w:rPr>
            <w:t>Las denominaciones utilizadas y la ordenación de las partidas o agrupaciones de partidas similares podrán modificarse de acuerdo con la naturaleza de la microempresa y de sus transacciones, para suministrar información que sea relevante para la comprensión de la situación financiera de la microempresa</w:t>
          </w:r>
          <w:r w:rsidR="001279A5" w:rsidRPr="00303BE0">
            <w:rPr>
              <w:rFonts w:ascii="TimesNewRoman" w:hAnsi="TimesNewRoman" w:cs="TimesNewRoman"/>
              <w:color w:val="000000"/>
              <w:sz w:val="20"/>
              <w:szCs w:val="20"/>
            </w:rPr>
            <w:t>.</w:t>
          </w:r>
          <w:r w:rsidR="001279A5">
            <w:rPr>
              <w:rFonts w:cstheme="minorHAnsi"/>
            </w:rPr>
            <w:t>”</w:t>
          </w:r>
          <w:r w:rsidR="002C5C30">
            <w:rPr>
              <w:rFonts w:cstheme="minorHAnsi"/>
            </w:rPr>
            <w:t xml:space="preserve">       </w:t>
          </w:r>
        </w:p>
        <w:p w:rsidR="009F1BB1" w:rsidRDefault="009F1BB1" w:rsidP="009F1BB1">
          <w:pPr>
            <w:pStyle w:val="Sinespaciado"/>
            <w:jc w:val="both"/>
            <w:rPr>
              <w:rFonts w:cstheme="minorHAnsi"/>
              <w:color w:val="000000"/>
            </w:rPr>
          </w:pPr>
        </w:p>
        <w:p w:rsidR="009F1BB1" w:rsidRPr="00BC0292" w:rsidRDefault="00BC0292" w:rsidP="009F1BB1">
          <w:pPr>
            <w:pStyle w:val="Sinespaciado"/>
            <w:jc w:val="both"/>
            <w:rPr>
              <w:rFonts w:cstheme="minorHAnsi"/>
              <w:b/>
              <w:sz w:val="28"/>
              <w:szCs w:val="28"/>
            </w:rPr>
          </w:pPr>
          <w:r w:rsidRPr="00BC0292">
            <w:rPr>
              <w:rFonts w:cstheme="minorHAnsi"/>
              <w:b/>
              <w:sz w:val="28"/>
              <w:szCs w:val="28"/>
            </w:rPr>
            <w:t>Información</w:t>
          </w:r>
          <w:r w:rsidR="000F5DD1" w:rsidRPr="00BC0292">
            <w:rPr>
              <w:rFonts w:cstheme="minorHAnsi"/>
              <w:b/>
              <w:sz w:val="28"/>
              <w:szCs w:val="28"/>
            </w:rPr>
            <w:t xml:space="preserve"> a presentar en el estado de situación financiera</w:t>
          </w:r>
        </w:p>
        <w:p w:rsidR="000F5DD1" w:rsidRDefault="000F5DD1" w:rsidP="009F1BB1">
          <w:pPr>
            <w:pStyle w:val="Sinespaciado"/>
            <w:jc w:val="both"/>
            <w:rPr>
              <w:rFonts w:cstheme="minorHAnsi"/>
            </w:rPr>
          </w:pPr>
        </w:p>
        <w:p w:rsidR="00BC0292" w:rsidRPr="00713E18" w:rsidRDefault="000F5DD1" w:rsidP="005C6C92">
          <w:pPr>
            <w:pStyle w:val="Prrafodelista"/>
            <w:numPr>
              <w:ilvl w:val="0"/>
              <w:numId w:val="2"/>
            </w:numPr>
            <w:autoSpaceDE w:val="0"/>
            <w:autoSpaceDN w:val="0"/>
            <w:adjustRightInd w:val="0"/>
            <w:jc w:val="both"/>
            <w:rPr>
              <w:rFonts w:asciiTheme="minorHAnsi" w:hAnsiTheme="minorHAnsi" w:cstheme="minorHAnsi"/>
              <w:color w:val="000000"/>
              <w:sz w:val="22"/>
              <w:szCs w:val="22"/>
            </w:rPr>
          </w:pPr>
          <w:r w:rsidRPr="00713E18">
            <w:rPr>
              <w:rFonts w:asciiTheme="minorHAnsi" w:hAnsiTheme="minorHAnsi" w:cstheme="minorHAnsi"/>
              <w:sz w:val="22"/>
              <w:szCs w:val="22"/>
            </w:rPr>
            <w:t xml:space="preserve">En el </w:t>
          </w:r>
          <w:r w:rsidR="00A53E49">
            <w:rPr>
              <w:rFonts w:asciiTheme="minorHAnsi" w:hAnsiTheme="minorHAnsi" w:cstheme="minorHAnsi"/>
              <w:sz w:val="22"/>
              <w:szCs w:val="22"/>
            </w:rPr>
            <w:t xml:space="preserve">numeral 4.8 del </w:t>
          </w:r>
          <w:r w:rsidRPr="00713E18">
            <w:rPr>
              <w:rFonts w:asciiTheme="minorHAnsi" w:hAnsiTheme="minorHAnsi" w:cstheme="minorHAnsi"/>
              <w:sz w:val="22"/>
              <w:szCs w:val="22"/>
            </w:rPr>
            <w:t xml:space="preserve">proyecto de norma de información financiera para </w:t>
          </w:r>
          <w:r w:rsidR="00DA2DBE">
            <w:rPr>
              <w:rFonts w:asciiTheme="minorHAnsi" w:hAnsiTheme="minorHAnsi" w:cstheme="minorHAnsi"/>
              <w:sz w:val="22"/>
              <w:szCs w:val="22"/>
            </w:rPr>
            <w:t xml:space="preserve">las </w:t>
          </w:r>
          <w:r w:rsidRPr="00713E18">
            <w:rPr>
              <w:rFonts w:asciiTheme="minorHAnsi" w:hAnsiTheme="minorHAnsi" w:cstheme="minorHAnsi"/>
              <w:sz w:val="22"/>
              <w:szCs w:val="22"/>
            </w:rPr>
            <w:t xml:space="preserve">microempresas se plantea </w:t>
          </w:r>
          <w:r w:rsidR="00BC0292" w:rsidRPr="00713E18">
            <w:rPr>
              <w:rFonts w:asciiTheme="minorHAnsi" w:hAnsiTheme="minorHAnsi" w:cstheme="minorHAnsi"/>
              <w:sz w:val="22"/>
              <w:szCs w:val="22"/>
            </w:rPr>
            <w:t xml:space="preserve">que: </w:t>
          </w:r>
          <w:r w:rsidR="00A53E49">
            <w:rPr>
              <w:rFonts w:asciiTheme="minorHAnsi" w:hAnsiTheme="minorHAnsi" w:cstheme="minorHAnsi"/>
              <w:sz w:val="22"/>
              <w:szCs w:val="22"/>
            </w:rPr>
            <w:t>“</w:t>
          </w:r>
          <w:r w:rsidR="00BC0292" w:rsidRPr="00713E18">
            <w:rPr>
              <w:rFonts w:asciiTheme="minorHAnsi" w:hAnsiTheme="minorHAnsi" w:cstheme="minorHAnsi"/>
              <w:color w:val="000000"/>
              <w:sz w:val="22"/>
              <w:szCs w:val="22"/>
            </w:rPr>
            <w:t>Una microempresa revelará como mínimo en el balance general o estado de situación financiera las subcuentas de las siguientes partidas presentadas:</w:t>
          </w:r>
        </w:p>
        <w:p w:rsidR="00BC0292" w:rsidRPr="00BC0292" w:rsidRDefault="00BC0292" w:rsidP="00BC0292">
          <w:pPr>
            <w:autoSpaceDE w:val="0"/>
            <w:autoSpaceDN w:val="0"/>
            <w:adjustRightInd w:val="0"/>
            <w:jc w:val="both"/>
            <w:rPr>
              <w:rFonts w:asciiTheme="minorHAnsi" w:hAnsiTheme="minorHAnsi" w:cstheme="minorHAnsi"/>
              <w:color w:val="000000"/>
              <w:sz w:val="22"/>
              <w:szCs w:val="22"/>
            </w:rPr>
          </w:pPr>
        </w:p>
        <w:p w:rsidR="00BC0292" w:rsidRPr="00BC0292" w:rsidRDefault="00BC0292" w:rsidP="005C6C92">
          <w:pPr>
            <w:pStyle w:val="Prrafodelista"/>
            <w:numPr>
              <w:ilvl w:val="0"/>
              <w:numId w:val="6"/>
            </w:numPr>
            <w:autoSpaceDE w:val="0"/>
            <w:autoSpaceDN w:val="0"/>
            <w:adjustRightInd w:val="0"/>
            <w:jc w:val="both"/>
            <w:rPr>
              <w:rFonts w:asciiTheme="minorHAnsi" w:hAnsiTheme="minorHAnsi" w:cstheme="minorHAnsi"/>
              <w:color w:val="000000"/>
              <w:sz w:val="22"/>
              <w:szCs w:val="22"/>
            </w:rPr>
          </w:pPr>
          <w:r w:rsidRPr="00BC0292">
            <w:rPr>
              <w:rFonts w:asciiTheme="minorHAnsi" w:hAnsiTheme="minorHAnsi" w:cstheme="minorHAnsi"/>
              <w:color w:val="000000"/>
              <w:sz w:val="22"/>
              <w:szCs w:val="22"/>
            </w:rPr>
            <w:t>Deudores comerciales y otras cuentas por cobrar que muestren por separado importes por cobrar de terceros y cuentas por cobrar procedentes de ingresos causados (o devengados) pendientes de cobro.</w:t>
          </w:r>
        </w:p>
        <w:p w:rsidR="00BC0292" w:rsidRPr="00BC0292" w:rsidRDefault="00BC0292" w:rsidP="00BC0292">
          <w:pPr>
            <w:autoSpaceDE w:val="0"/>
            <w:autoSpaceDN w:val="0"/>
            <w:adjustRightInd w:val="0"/>
            <w:rPr>
              <w:rFonts w:asciiTheme="minorHAnsi" w:hAnsiTheme="minorHAnsi" w:cstheme="minorHAnsi"/>
              <w:sz w:val="22"/>
              <w:szCs w:val="22"/>
            </w:rPr>
          </w:pPr>
        </w:p>
        <w:p w:rsidR="00BC0292" w:rsidRPr="00BC0292" w:rsidRDefault="00BC0292" w:rsidP="005C6C92">
          <w:pPr>
            <w:pStyle w:val="Prrafodelista"/>
            <w:numPr>
              <w:ilvl w:val="0"/>
              <w:numId w:val="6"/>
            </w:numPr>
            <w:autoSpaceDE w:val="0"/>
            <w:autoSpaceDN w:val="0"/>
            <w:adjustRightInd w:val="0"/>
            <w:jc w:val="both"/>
            <w:rPr>
              <w:rFonts w:asciiTheme="minorHAnsi" w:hAnsiTheme="minorHAnsi" w:cstheme="minorHAnsi"/>
              <w:color w:val="000000"/>
              <w:sz w:val="22"/>
              <w:szCs w:val="22"/>
            </w:rPr>
          </w:pPr>
          <w:r w:rsidRPr="00BC0292">
            <w:rPr>
              <w:rFonts w:asciiTheme="minorHAnsi" w:hAnsiTheme="minorHAnsi" w:cstheme="minorHAnsi"/>
              <w:color w:val="000000"/>
              <w:sz w:val="22"/>
              <w:szCs w:val="22"/>
            </w:rPr>
            <w:t>Cuando no se tenga certeza de poder cobrar una deuda comercial, deberá establecerse una cuenta correctora (provisión) en la cuenta por cobrar.</w:t>
          </w:r>
        </w:p>
        <w:p w:rsidR="00BC0292" w:rsidRPr="00BC0292" w:rsidRDefault="00BC0292" w:rsidP="00BC0292">
          <w:pPr>
            <w:autoSpaceDE w:val="0"/>
            <w:autoSpaceDN w:val="0"/>
            <w:adjustRightInd w:val="0"/>
            <w:ind w:left="708"/>
            <w:jc w:val="both"/>
            <w:rPr>
              <w:rFonts w:asciiTheme="minorHAnsi" w:hAnsiTheme="minorHAnsi" w:cstheme="minorHAnsi"/>
              <w:color w:val="000000"/>
              <w:sz w:val="22"/>
              <w:szCs w:val="22"/>
            </w:rPr>
          </w:pPr>
        </w:p>
        <w:p w:rsidR="00BC0292" w:rsidRPr="00BC0292" w:rsidRDefault="00BC0292" w:rsidP="005C6C92">
          <w:pPr>
            <w:pStyle w:val="Prrafodelista"/>
            <w:numPr>
              <w:ilvl w:val="0"/>
              <w:numId w:val="6"/>
            </w:numPr>
            <w:autoSpaceDE w:val="0"/>
            <w:autoSpaceDN w:val="0"/>
            <w:adjustRightInd w:val="0"/>
            <w:jc w:val="both"/>
            <w:rPr>
              <w:rFonts w:asciiTheme="minorHAnsi" w:hAnsiTheme="minorHAnsi" w:cstheme="minorHAnsi"/>
              <w:color w:val="000000"/>
              <w:sz w:val="22"/>
              <w:szCs w:val="22"/>
            </w:rPr>
          </w:pPr>
          <w:r w:rsidRPr="00BC0292">
            <w:rPr>
              <w:rFonts w:asciiTheme="minorHAnsi" w:hAnsiTheme="minorHAnsi" w:cstheme="minorHAnsi"/>
              <w:color w:val="000000"/>
              <w:sz w:val="22"/>
              <w:szCs w:val="22"/>
            </w:rPr>
            <w:t>Inventarios que muestren por separado importes:</w:t>
          </w:r>
        </w:p>
        <w:p w:rsidR="00BC0292" w:rsidRPr="00BC0292" w:rsidRDefault="00BC0292" w:rsidP="00BC0292">
          <w:pPr>
            <w:autoSpaceDE w:val="0"/>
            <w:autoSpaceDN w:val="0"/>
            <w:adjustRightInd w:val="0"/>
            <w:ind w:left="360"/>
            <w:jc w:val="both"/>
            <w:rPr>
              <w:rFonts w:asciiTheme="minorHAnsi" w:hAnsiTheme="minorHAnsi" w:cstheme="minorHAnsi"/>
              <w:color w:val="000000"/>
              <w:sz w:val="22"/>
              <w:szCs w:val="22"/>
            </w:rPr>
          </w:pPr>
        </w:p>
        <w:p w:rsidR="00BC0292" w:rsidRPr="00BC0292" w:rsidRDefault="00BC0292" w:rsidP="005C6C92">
          <w:pPr>
            <w:pStyle w:val="Prrafodelista"/>
            <w:numPr>
              <w:ilvl w:val="1"/>
              <w:numId w:val="6"/>
            </w:numPr>
            <w:autoSpaceDE w:val="0"/>
            <w:autoSpaceDN w:val="0"/>
            <w:adjustRightInd w:val="0"/>
            <w:jc w:val="both"/>
            <w:rPr>
              <w:rFonts w:asciiTheme="minorHAnsi" w:hAnsiTheme="minorHAnsi" w:cstheme="minorHAnsi"/>
              <w:color w:val="000000"/>
              <w:sz w:val="22"/>
              <w:szCs w:val="22"/>
            </w:rPr>
          </w:pPr>
          <w:r w:rsidRPr="00BC0292">
            <w:rPr>
              <w:rFonts w:asciiTheme="minorHAnsi" w:hAnsiTheme="minorHAnsi" w:cstheme="minorHAnsi"/>
              <w:color w:val="000000"/>
              <w:sz w:val="22"/>
              <w:szCs w:val="22"/>
            </w:rPr>
            <w:t>Que se mantienen para la venta en el curso normal de las operaciones.</w:t>
          </w:r>
        </w:p>
        <w:p w:rsidR="00BC0292" w:rsidRPr="00BC0292" w:rsidRDefault="00BC0292" w:rsidP="00BC0292">
          <w:pPr>
            <w:autoSpaceDE w:val="0"/>
            <w:autoSpaceDN w:val="0"/>
            <w:adjustRightInd w:val="0"/>
            <w:jc w:val="both"/>
            <w:rPr>
              <w:rFonts w:asciiTheme="minorHAnsi" w:hAnsiTheme="minorHAnsi" w:cstheme="minorHAnsi"/>
              <w:color w:val="000000"/>
              <w:sz w:val="22"/>
              <w:szCs w:val="22"/>
            </w:rPr>
          </w:pPr>
        </w:p>
        <w:p w:rsidR="00BC0292" w:rsidRPr="00BC0292" w:rsidRDefault="00BC0292" w:rsidP="005C6C92">
          <w:pPr>
            <w:pStyle w:val="Prrafodelista"/>
            <w:numPr>
              <w:ilvl w:val="1"/>
              <w:numId w:val="6"/>
            </w:numPr>
            <w:autoSpaceDE w:val="0"/>
            <w:autoSpaceDN w:val="0"/>
            <w:adjustRightInd w:val="0"/>
            <w:jc w:val="both"/>
            <w:rPr>
              <w:rFonts w:asciiTheme="minorHAnsi" w:hAnsiTheme="minorHAnsi" w:cstheme="minorHAnsi"/>
              <w:color w:val="000000"/>
              <w:sz w:val="22"/>
              <w:szCs w:val="22"/>
            </w:rPr>
          </w:pPr>
          <w:r w:rsidRPr="00BC0292">
            <w:rPr>
              <w:rFonts w:asciiTheme="minorHAnsi" w:hAnsiTheme="minorHAnsi" w:cstheme="minorHAnsi"/>
              <w:color w:val="000000"/>
              <w:sz w:val="22"/>
              <w:szCs w:val="22"/>
            </w:rPr>
            <w:t>En forma de materiales o suministros, para ser consumidos en el proceso de producción, o en la prestación de servicios.</w:t>
          </w:r>
        </w:p>
        <w:p w:rsidR="00BC0292" w:rsidRPr="00BC0292" w:rsidRDefault="00BC0292" w:rsidP="00BC0292">
          <w:pPr>
            <w:autoSpaceDE w:val="0"/>
            <w:autoSpaceDN w:val="0"/>
            <w:adjustRightInd w:val="0"/>
            <w:jc w:val="both"/>
            <w:rPr>
              <w:rFonts w:asciiTheme="minorHAnsi" w:hAnsiTheme="minorHAnsi" w:cstheme="minorHAnsi"/>
              <w:color w:val="000000"/>
              <w:sz w:val="22"/>
              <w:szCs w:val="22"/>
            </w:rPr>
          </w:pPr>
        </w:p>
        <w:p w:rsidR="00BC0292" w:rsidRPr="00BC0292" w:rsidRDefault="00BC0292" w:rsidP="005C6C92">
          <w:pPr>
            <w:pStyle w:val="Prrafodelista"/>
            <w:numPr>
              <w:ilvl w:val="0"/>
              <w:numId w:val="6"/>
            </w:numPr>
            <w:autoSpaceDE w:val="0"/>
            <w:autoSpaceDN w:val="0"/>
            <w:adjustRightInd w:val="0"/>
            <w:jc w:val="both"/>
            <w:rPr>
              <w:rFonts w:asciiTheme="minorHAnsi" w:hAnsiTheme="minorHAnsi" w:cstheme="minorHAnsi"/>
              <w:color w:val="000000"/>
              <w:sz w:val="22"/>
              <w:szCs w:val="22"/>
            </w:rPr>
          </w:pPr>
          <w:r w:rsidRPr="00BC0292">
            <w:rPr>
              <w:rFonts w:asciiTheme="minorHAnsi" w:hAnsiTheme="minorHAnsi" w:cstheme="minorHAnsi"/>
              <w:color w:val="000000"/>
              <w:sz w:val="22"/>
              <w:szCs w:val="22"/>
            </w:rPr>
            <w:t>Propiedades, planta y equipo.</w:t>
          </w:r>
        </w:p>
        <w:p w:rsidR="00BC0292" w:rsidRPr="00BC0292" w:rsidRDefault="00BC0292" w:rsidP="00BC0292">
          <w:pPr>
            <w:autoSpaceDE w:val="0"/>
            <w:autoSpaceDN w:val="0"/>
            <w:adjustRightInd w:val="0"/>
            <w:ind w:left="360"/>
            <w:jc w:val="both"/>
            <w:rPr>
              <w:rFonts w:asciiTheme="minorHAnsi" w:hAnsiTheme="minorHAnsi" w:cstheme="minorHAnsi"/>
              <w:color w:val="000000"/>
              <w:sz w:val="22"/>
              <w:szCs w:val="22"/>
            </w:rPr>
          </w:pPr>
        </w:p>
        <w:p w:rsidR="00BC0292" w:rsidRPr="00BC0292" w:rsidRDefault="00BC0292" w:rsidP="005C6C92">
          <w:pPr>
            <w:pStyle w:val="Prrafodelista"/>
            <w:numPr>
              <w:ilvl w:val="0"/>
              <w:numId w:val="6"/>
            </w:numPr>
            <w:autoSpaceDE w:val="0"/>
            <w:autoSpaceDN w:val="0"/>
            <w:adjustRightInd w:val="0"/>
            <w:jc w:val="both"/>
            <w:rPr>
              <w:rFonts w:asciiTheme="minorHAnsi" w:hAnsiTheme="minorHAnsi" w:cstheme="minorHAnsi"/>
              <w:color w:val="000000"/>
              <w:sz w:val="22"/>
              <w:szCs w:val="22"/>
            </w:rPr>
          </w:pPr>
          <w:r w:rsidRPr="00BC0292">
            <w:rPr>
              <w:rFonts w:asciiTheme="minorHAnsi" w:hAnsiTheme="minorHAnsi" w:cstheme="minorHAnsi"/>
              <w:color w:val="000000"/>
              <w:sz w:val="22"/>
              <w:szCs w:val="22"/>
            </w:rPr>
            <w:t>Acreedores comerciales y otras cuentas por pagar, que muestren por separado importes por pagar a proveedores, ingresos diferidos y gastos acumulados por pagar.</w:t>
          </w:r>
        </w:p>
        <w:p w:rsidR="00BC0292" w:rsidRPr="00BC0292" w:rsidRDefault="00BC0292" w:rsidP="00BC0292">
          <w:pPr>
            <w:pStyle w:val="Prrafodelista"/>
            <w:autoSpaceDE w:val="0"/>
            <w:autoSpaceDN w:val="0"/>
            <w:adjustRightInd w:val="0"/>
            <w:jc w:val="both"/>
            <w:rPr>
              <w:rFonts w:asciiTheme="minorHAnsi" w:hAnsiTheme="minorHAnsi" w:cstheme="minorHAnsi"/>
              <w:color w:val="000000"/>
              <w:sz w:val="22"/>
              <w:szCs w:val="22"/>
            </w:rPr>
          </w:pPr>
        </w:p>
        <w:p w:rsidR="00BC0292" w:rsidRPr="00BC0292" w:rsidRDefault="00BC0292" w:rsidP="005C6C92">
          <w:pPr>
            <w:pStyle w:val="Prrafodelista"/>
            <w:numPr>
              <w:ilvl w:val="0"/>
              <w:numId w:val="6"/>
            </w:numPr>
            <w:autoSpaceDE w:val="0"/>
            <w:autoSpaceDN w:val="0"/>
            <w:adjustRightInd w:val="0"/>
            <w:jc w:val="both"/>
            <w:rPr>
              <w:rFonts w:asciiTheme="minorHAnsi" w:hAnsiTheme="minorHAnsi" w:cstheme="minorHAnsi"/>
              <w:color w:val="000000"/>
              <w:sz w:val="22"/>
              <w:szCs w:val="22"/>
            </w:rPr>
          </w:pPr>
          <w:r w:rsidRPr="00BC0292">
            <w:rPr>
              <w:rFonts w:asciiTheme="minorHAnsi" w:hAnsiTheme="minorHAnsi" w:cstheme="minorHAnsi"/>
              <w:color w:val="000000"/>
              <w:sz w:val="22"/>
              <w:szCs w:val="22"/>
            </w:rPr>
            <w:t>Provisiones: corresponden al reconocimiento de las estimaciones de obligaciones presentes, surgidas de eventos pasados, sobre las cuales se desconoce con certeza su fecha de liquidación o pago o su monto.</w:t>
          </w:r>
        </w:p>
        <w:p w:rsidR="00BC0292" w:rsidRPr="00BC0292" w:rsidRDefault="00BC0292" w:rsidP="00BC0292">
          <w:pPr>
            <w:autoSpaceDE w:val="0"/>
            <w:autoSpaceDN w:val="0"/>
            <w:adjustRightInd w:val="0"/>
            <w:jc w:val="both"/>
            <w:rPr>
              <w:rFonts w:asciiTheme="minorHAnsi" w:hAnsiTheme="minorHAnsi" w:cstheme="minorHAnsi"/>
              <w:color w:val="000000"/>
              <w:sz w:val="22"/>
              <w:szCs w:val="22"/>
            </w:rPr>
          </w:pPr>
        </w:p>
        <w:p w:rsidR="00BC0292" w:rsidRPr="00BC0292" w:rsidRDefault="00BC0292" w:rsidP="005C6C92">
          <w:pPr>
            <w:pStyle w:val="Prrafodelista"/>
            <w:numPr>
              <w:ilvl w:val="0"/>
              <w:numId w:val="6"/>
            </w:numPr>
            <w:autoSpaceDE w:val="0"/>
            <w:autoSpaceDN w:val="0"/>
            <w:adjustRightInd w:val="0"/>
            <w:jc w:val="both"/>
            <w:rPr>
              <w:rFonts w:asciiTheme="minorHAnsi" w:hAnsiTheme="minorHAnsi" w:cstheme="minorHAnsi"/>
              <w:color w:val="000000"/>
              <w:sz w:val="22"/>
              <w:szCs w:val="22"/>
            </w:rPr>
          </w:pPr>
          <w:r w:rsidRPr="00BC0292">
            <w:rPr>
              <w:rFonts w:asciiTheme="minorHAnsi" w:hAnsiTheme="minorHAnsi" w:cstheme="minorHAnsi"/>
              <w:color w:val="000000"/>
              <w:sz w:val="22"/>
              <w:szCs w:val="22"/>
            </w:rPr>
            <w:t>Patrimonio, que comprende partidas tales como capital pagado, ganancias acumuladas y utilidad o pérdida del ejercicio.</w:t>
          </w:r>
        </w:p>
        <w:p w:rsidR="00BC0292" w:rsidRPr="00BC0292" w:rsidRDefault="00BC0292" w:rsidP="00BC0292">
          <w:pPr>
            <w:pStyle w:val="Prrafodelista"/>
            <w:rPr>
              <w:rFonts w:asciiTheme="minorHAnsi" w:hAnsiTheme="minorHAnsi" w:cstheme="minorHAnsi"/>
              <w:color w:val="000000"/>
              <w:sz w:val="22"/>
              <w:szCs w:val="22"/>
            </w:rPr>
          </w:pPr>
        </w:p>
        <w:p w:rsidR="00BC0292" w:rsidRDefault="00BC0292" w:rsidP="005C6C92">
          <w:pPr>
            <w:pStyle w:val="Prrafodelista"/>
            <w:numPr>
              <w:ilvl w:val="0"/>
              <w:numId w:val="6"/>
            </w:numPr>
            <w:autoSpaceDE w:val="0"/>
            <w:autoSpaceDN w:val="0"/>
            <w:adjustRightInd w:val="0"/>
            <w:jc w:val="both"/>
            <w:rPr>
              <w:rFonts w:asciiTheme="minorHAnsi" w:hAnsiTheme="minorHAnsi" w:cstheme="minorHAnsi"/>
              <w:color w:val="000000"/>
              <w:sz w:val="22"/>
              <w:szCs w:val="22"/>
            </w:rPr>
          </w:pPr>
          <w:r w:rsidRPr="00BC0292">
            <w:rPr>
              <w:rFonts w:asciiTheme="minorHAnsi" w:hAnsiTheme="minorHAnsi" w:cstheme="minorHAnsi"/>
              <w:color w:val="000000"/>
              <w:sz w:val="22"/>
              <w:szCs w:val="22"/>
            </w:rPr>
            <w:t>Los movimientos del patrimonio durante el periodo financiero.</w:t>
          </w:r>
          <w:r w:rsidR="00A53E49">
            <w:rPr>
              <w:rFonts w:asciiTheme="minorHAnsi" w:hAnsiTheme="minorHAnsi" w:cstheme="minorHAnsi"/>
              <w:color w:val="000000"/>
              <w:sz w:val="22"/>
              <w:szCs w:val="22"/>
            </w:rPr>
            <w:t>”</w:t>
          </w:r>
          <w:r w:rsidRPr="00BC0292">
            <w:rPr>
              <w:rFonts w:asciiTheme="minorHAnsi" w:hAnsiTheme="minorHAnsi" w:cstheme="minorHAnsi"/>
              <w:color w:val="000000"/>
              <w:sz w:val="22"/>
              <w:szCs w:val="22"/>
            </w:rPr>
            <w:t xml:space="preserve"> </w:t>
          </w:r>
        </w:p>
        <w:p w:rsidR="00BC0292" w:rsidRPr="00BC0292" w:rsidRDefault="00BC0292" w:rsidP="00BC0292">
          <w:pPr>
            <w:pStyle w:val="Prrafodelista"/>
            <w:rPr>
              <w:rFonts w:asciiTheme="minorHAnsi" w:hAnsiTheme="minorHAnsi" w:cstheme="minorHAnsi"/>
              <w:color w:val="000000"/>
              <w:sz w:val="22"/>
              <w:szCs w:val="22"/>
            </w:rPr>
          </w:pPr>
        </w:p>
        <w:p w:rsidR="00BC0292" w:rsidRPr="00BC0292" w:rsidRDefault="00BC0292" w:rsidP="00BC0292">
          <w:pPr>
            <w:autoSpaceDE w:val="0"/>
            <w:autoSpaceDN w:val="0"/>
            <w:adjustRightInd w:val="0"/>
            <w:jc w:val="both"/>
            <w:rPr>
              <w:rFonts w:asciiTheme="minorHAnsi" w:hAnsiTheme="minorHAnsi" w:cstheme="minorHAnsi"/>
              <w:color w:val="000000"/>
              <w:sz w:val="22"/>
              <w:szCs w:val="22"/>
            </w:rPr>
          </w:pPr>
          <w:r w:rsidRPr="00BC0292">
            <w:rPr>
              <w:rFonts w:asciiTheme="minorHAnsi" w:hAnsiTheme="minorHAnsi" w:cstheme="minorHAnsi"/>
              <w:color w:val="000000"/>
              <w:sz w:val="22"/>
              <w:szCs w:val="22"/>
            </w:rPr>
            <w:t>Sobre este asunto se recibieron los siguientes comentarios:</w:t>
          </w:r>
        </w:p>
        <w:p w:rsidR="00BC0292" w:rsidRPr="00BC0292" w:rsidRDefault="00BC0292" w:rsidP="00BC0292">
          <w:pPr>
            <w:autoSpaceDE w:val="0"/>
            <w:autoSpaceDN w:val="0"/>
            <w:adjustRightInd w:val="0"/>
            <w:jc w:val="both"/>
            <w:rPr>
              <w:rFonts w:asciiTheme="minorHAnsi" w:hAnsiTheme="minorHAnsi" w:cstheme="minorHAnsi"/>
              <w:color w:val="000000"/>
              <w:sz w:val="22"/>
              <w:szCs w:val="22"/>
            </w:rPr>
          </w:pPr>
        </w:p>
        <w:p w:rsidR="00BC0292" w:rsidRPr="00BC0292" w:rsidRDefault="00BC0292" w:rsidP="005C6C92">
          <w:pPr>
            <w:pStyle w:val="Sinespaciado"/>
            <w:numPr>
              <w:ilvl w:val="0"/>
              <w:numId w:val="2"/>
            </w:numPr>
            <w:jc w:val="both"/>
            <w:rPr>
              <w:rFonts w:cstheme="minorHAnsi"/>
              <w:i/>
            </w:rPr>
          </w:pPr>
          <w:r>
            <w:rPr>
              <w:rFonts w:eastAsiaTheme="minorHAnsi" w:cstheme="minorHAnsi"/>
              <w:b/>
              <w:lang w:val="es-CO"/>
            </w:rPr>
            <w:t xml:space="preserve"> “…</w:t>
          </w:r>
          <w:r w:rsidRPr="00BC0292">
            <w:rPr>
              <w:rFonts w:cstheme="minorHAnsi"/>
              <w:i/>
            </w:rPr>
            <w:t>Preferiblemente no exigir la separación de los importes por cobrar de terceros y las cuentas por cobrar por intereses causados, estos corresponden a un solo rubro denominado cuentas por cobrar</w:t>
          </w:r>
          <w:r>
            <w:rPr>
              <w:rFonts w:cstheme="minorHAnsi"/>
              <w:i/>
            </w:rPr>
            <w:t>.</w:t>
          </w:r>
        </w:p>
        <w:p w:rsidR="00BC0292" w:rsidRPr="00BC0292" w:rsidRDefault="00BC0292" w:rsidP="00BC0292">
          <w:pPr>
            <w:autoSpaceDE w:val="0"/>
            <w:autoSpaceDN w:val="0"/>
            <w:adjustRightInd w:val="0"/>
            <w:ind w:left="708"/>
            <w:jc w:val="both"/>
            <w:rPr>
              <w:rFonts w:asciiTheme="minorHAnsi" w:hAnsiTheme="minorHAnsi" w:cstheme="minorHAnsi"/>
              <w:b/>
              <w:sz w:val="22"/>
              <w:szCs w:val="22"/>
            </w:rPr>
          </w:pPr>
        </w:p>
        <w:p w:rsidR="00BC0292" w:rsidRPr="00BC0292" w:rsidRDefault="00BC0292" w:rsidP="00713E18">
          <w:pPr>
            <w:pStyle w:val="Sinespaciado"/>
            <w:ind w:left="360"/>
            <w:jc w:val="both"/>
            <w:rPr>
              <w:rFonts w:cstheme="minorHAnsi"/>
              <w:i/>
            </w:rPr>
          </w:pPr>
          <w:r w:rsidRPr="00BC0292">
            <w:rPr>
              <w:rFonts w:cstheme="minorHAnsi"/>
              <w:i/>
            </w:rPr>
            <w:lastRenderedPageBreak/>
            <w:t>Preferiblemente usar la palabra “deterioro” en lugar de la palabra “provisión”, esto con el objetivo de usar las mismos denominaciones de las IFRS y la IFRS para PYMES</w:t>
          </w:r>
          <w:r>
            <w:rPr>
              <w:rStyle w:val="Refdenotaalpie"/>
              <w:rFonts w:cstheme="minorHAnsi"/>
              <w:i/>
            </w:rPr>
            <w:footnoteReference w:id="76"/>
          </w:r>
          <w:r>
            <w:rPr>
              <w:rFonts w:cstheme="minorHAnsi"/>
              <w:i/>
            </w:rPr>
            <w:t>…”</w:t>
          </w:r>
        </w:p>
        <w:p w:rsidR="00BC0292" w:rsidRPr="00BC0292" w:rsidRDefault="00BC0292" w:rsidP="00BC0292">
          <w:pPr>
            <w:pStyle w:val="Sinespaciado"/>
            <w:jc w:val="both"/>
            <w:rPr>
              <w:rFonts w:cstheme="minorHAnsi"/>
            </w:rPr>
          </w:pPr>
        </w:p>
        <w:p w:rsidR="00BC0292" w:rsidRPr="00BC0292" w:rsidRDefault="00BC0292" w:rsidP="005C6C92">
          <w:pPr>
            <w:pStyle w:val="Sinespaciado"/>
            <w:numPr>
              <w:ilvl w:val="0"/>
              <w:numId w:val="2"/>
            </w:numPr>
            <w:jc w:val="both"/>
            <w:rPr>
              <w:rFonts w:cstheme="minorHAnsi"/>
              <w:i/>
            </w:rPr>
          </w:pPr>
          <w:r>
            <w:rPr>
              <w:rFonts w:cstheme="minorHAnsi"/>
              <w:i/>
            </w:rPr>
            <w:t>“…</w:t>
          </w:r>
          <w:r w:rsidRPr="00BC0292">
            <w:rPr>
              <w:rFonts w:cstheme="minorHAnsi"/>
              <w:i/>
            </w:rPr>
            <w:t>En el numeral 4,8 “Información a presentar en el balance general o estado de situación financiera”, considero que el literal h estaría sobrando, ya que al presentar los saldos de las subcuentas, como hace referencia el texto del documento, no es posible visualizar el movimiento del patrimonio durante el período financiero.  Además, dicha situación ya está incluida en el numeral 3.8; sub-numeral 7</w:t>
          </w:r>
          <w:r>
            <w:rPr>
              <w:rStyle w:val="Refdenotaalpie"/>
              <w:rFonts w:cstheme="minorHAnsi"/>
              <w:i/>
            </w:rPr>
            <w:footnoteReference w:id="77"/>
          </w:r>
          <w:r w:rsidR="00713E18">
            <w:rPr>
              <w:rFonts w:cstheme="minorHAnsi"/>
              <w:i/>
            </w:rPr>
            <w:t>…”</w:t>
          </w:r>
        </w:p>
        <w:p w:rsidR="00BC0292" w:rsidRPr="00BC0292" w:rsidRDefault="00BC0292" w:rsidP="00BC0292">
          <w:pPr>
            <w:autoSpaceDE w:val="0"/>
            <w:autoSpaceDN w:val="0"/>
            <w:adjustRightInd w:val="0"/>
            <w:jc w:val="both"/>
            <w:rPr>
              <w:rFonts w:asciiTheme="minorHAnsi" w:hAnsiTheme="minorHAnsi" w:cstheme="minorHAnsi"/>
              <w:b/>
              <w:sz w:val="22"/>
              <w:szCs w:val="22"/>
            </w:rPr>
          </w:pPr>
        </w:p>
        <w:p w:rsidR="00BC0292" w:rsidRPr="00BC0292" w:rsidRDefault="00713E18" w:rsidP="005C6C92">
          <w:pPr>
            <w:pStyle w:val="Sinespaciado"/>
            <w:numPr>
              <w:ilvl w:val="0"/>
              <w:numId w:val="2"/>
            </w:numPr>
            <w:jc w:val="both"/>
            <w:rPr>
              <w:rFonts w:cstheme="minorHAnsi"/>
              <w:i/>
            </w:rPr>
          </w:pPr>
          <w:r>
            <w:rPr>
              <w:rFonts w:cstheme="minorHAnsi"/>
              <w:i/>
            </w:rPr>
            <w:t>“…</w:t>
          </w:r>
          <w:r w:rsidR="00BC0292" w:rsidRPr="00BC0292">
            <w:rPr>
              <w:rFonts w:cstheme="minorHAnsi"/>
              <w:i/>
            </w:rPr>
            <w:t>El numeral “c” no hace referencia a los inventarios de producción en proceso, que es el tipo de inventarios a través del cual se maneja gran parte del ciclo contable de los costos, y que no puede ser exclusivo de las grandes y medianas empresas que procesan y transforman materias primas en productos terminados; las microempresas perfectamente pueden presentar un ciclo de transformación de materias primas en productos terminados, caso en el cual sería fundamental la identificación de los inventarios en proceso.</w:t>
          </w:r>
        </w:p>
        <w:p w:rsidR="00BC0292" w:rsidRPr="00BC0292" w:rsidRDefault="00BC0292" w:rsidP="00BC0292">
          <w:pPr>
            <w:pStyle w:val="Sinespaciado"/>
            <w:jc w:val="both"/>
            <w:rPr>
              <w:rFonts w:cstheme="minorHAnsi"/>
              <w:i/>
            </w:rPr>
          </w:pPr>
        </w:p>
        <w:p w:rsidR="00395538" w:rsidRDefault="00BC0292" w:rsidP="00713E18">
          <w:pPr>
            <w:pStyle w:val="Sinespaciado"/>
            <w:ind w:left="360"/>
            <w:jc w:val="both"/>
            <w:rPr>
              <w:rFonts w:cstheme="minorHAnsi"/>
              <w:i/>
            </w:rPr>
          </w:pPr>
          <w:r w:rsidRPr="00BC0292">
            <w:rPr>
              <w:rFonts w:cstheme="minorHAnsi"/>
              <w:i/>
            </w:rPr>
            <w:t>El literal "e" indica el reconocimiento de ingresos diferidos, los cuales no están contemplados en las NIIF (IFRS). Se considera que debe haber una coincidencia de criterio al respecto</w:t>
          </w:r>
          <w:r w:rsidR="00713E18">
            <w:rPr>
              <w:rStyle w:val="Refdenotaalpie"/>
              <w:rFonts w:cstheme="minorHAnsi"/>
              <w:i/>
            </w:rPr>
            <w:footnoteReference w:id="78"/>
          </w:r>
          <w:r w:rsidR="00713E18">
            <w:rPr>
              <w:rFonts w:cstheme="minorHAnsi"/>
              <w:i/>
            </w:rPr>
            <w:t>…”</w:t>
          </w:r>
        </w:p>
        <w:p w:rsidR="00713E18" w:rsidRDefault="00713E18" w:rsidP="005F6F65">
          <w:pPr>
            <w:pStyle w:val="Sinespaciado"/>
            <w:jc w:val="both"/>
            <w:rPr>
              <w:rFonts w:cstheme="minorHAnsi"/>
            </w:rPr>
          </w:pPr>
        </w:p>
        <w:p w:rsidR="005F6F65" w:rsidRPr="000E5926" w:rsidRDefault="005F6F65" w:rsidP="005F6F65">
          <w:pPr>
            <w:pStyle w:val="Sinespaciado"/>
            <w:numPr>
              <w:ilvl w:val="0"/>
              <w:numId w:val="2"/>
            </w:numPr>
            <w:jc w:val="both"/>
            <w:rPr>
              <w:rFonts w:cstheme="minorHAnsi"/>
              <w:i/>
            </w:rPr>
          </w:pPr>
          <w:r w:rsidRPr="000E5926">
            <w:rPr>
              <w:rFonts w:cstheme="minorHAnsi"/>
              <w:i/>
            </w:rPr>
            <w:t>“…Numeral 4.8 literal h): No es clara la forma en que se requiere que se presenten los movimientos del patrimonio en un balance, si este lo que refleja son los saldos de las cuentas a una fecha de corte determinada</w:t>
          </w:r>
          <w:r w:rsidRPr="000E5926">
            <w:rPr>
              <w:rStyle w:val="Refdenotaalpie"/>
              <w:rFonts w:cstheme="minorHAnsi"/>
              <w:i/>
            </w:rPr>
            <w:footnoteReference w:id="79"/>
          </w:r>
          <w:r w:rsidRPr="000E5926">
            <w:rPr>
              <w:rFonts w:cstheme="minorHAnsi"/>
              <w:i/>
            </w:rPr>
            <w:t>…”</w:t>
          </w:r>
        </w:p>
        <w:p w:rsidR="005F6F65" w:rsidRDefault="005F6F65" w:rsidP="00713E18">
          <w:pPr>
            <w:pStyle w:val="Sinespaciado"/>
            <w:ind w:left="360"/>
            <w:jc w:val="both"/>
            <w:rPr>
              <w:rFonts w:cstheme="minorHAnsi"/>
            </w:rPr>
          </w:pPr>
        </w:p>
        <w:p w:rsidR="00230DC3" w:rsidRDefault="00DA2DBE" w:rsidP="00713E18">
          <w:pPr>
            <w:pStyle w:val="Sinespaciado"/>
            <w:ind w:left="360"/>
            <w:jc w:val="both"/>
            <w:rPr>
              <w:rFonts w:cstheme="minorHAnsi"/>
            </w:rPr>
          </w:pPr>
          <w:r>
            <w:rPr>
              <w:rFonts w:cstheme="minorHAnsi"/>
            </w:rPr>
            <w:t>El</w:t>
          </w:r>
          <w:r w:rsidR="00713E18">
            <w:rPr>
              <w:rFonts w:cstheme="minorHAnsi"/>
            </w:rPr>
            <w:t xml:space="preserve"> CTCP </w:t>
          </w:r>
          <w:r w:rsidR="000B3FA1">
            <w:rPr>
              <w:rFonts w:cstheme="minorHAnsi"/>
            </w:rPr>
            <w:t xml:space="preserve">no comparte </w:t>
          </w:r>
          <w:r w:rsidR="00713E18">
            <w:rPr>
              <w:rFonts w:cstheme="minorHAnsi"/>
            </w:rPr>
            <w:t xml:space="preserve">los comentarios relacionados con </w:t>
          </w:r>
          <w:r w:rsidR="000B3FA1">
            <w:rPr>
              <w:rFonts w:cstheme="minorHAnsi"/>
            </w:rPr>
            <w:t xml:space="preserve">las modificaciones </w:t>
          </w:r>
          <w:r w:rsidR="00713E18">
            <w:rPr>
              <w:rFonts w:cstheme="minorHAnsi"/>
            </w:rPr>
            <w:t xml:space="preserve">en la denominación de los rubros, en razón a que, como se ha mencionado en párrafos anteriores, el </w:t>
          </w:r>
          <w:r w:rsidR="00A158FB">
            <w:rPr>
              <w:rFonts w:cstheme="minorHAnsi"/>
            </w:rPr>
            <w:t xml:space="preserve">proyecto </w:t>
          </w:r>
          <w:r w:rsidR="00713E18">
            <w:rPr>
              <w:rFonts w:cstheme="minorHAnsi"/>
            </w:rPr>
            <w:t xml:space="preserve">de norma de información financiera para </w:t>
          </w:r>
          <w:r w:rsidR="000B3FA1">
            <w:rPr>
              <w:rFonts w:cstheme="minorHAnsi"/>
            </w:rPr>
            <w:t xml:space="preserve">las </w:t>
          </w:r>
          <w:r w:rsidR="00713E18">
            <w:rPr>
              <w:rFonts w:cstheme="minorHAnsi"/>
            </w:rPr>
            <w:t>microempresas  est</w:t>
          </w:r>
          <w:r w:rsidR="00241371">
            <w:rPr>
              <w:rFonts w:cstheme="minorHAnsi"/>
            </w:rPr>
            <w:t>á</w:t>
          </w:r>
          <w:r w:rsidR="00713E18">
            <w:rPr>
              <w:rFonts w:cstheme="minorHAnsi"/>
            </w:rPr>
            <w:t xml:space="preserve"> basado principalmente en </w:t>
          </w:r>
          <w:r w:rsidR="009C7C98">
            <w:rPr>
              <w:rFonts w:cstheme="minorHAnsi"/>
            </w:rPr>
            <w:t>las normas de in</w:t>
          </w:r>
          <w:r w:rsidR="000B3FA1">
            <w:rPr>
              <w:rFonts w:cstheme="minorHAnsi"/>
            </w:rPr>
            <w:t xml:space="preserve">formación financiera </w:t>
          </w:r>
          <w:r w:rsidR="00A158FB">
            <w:rPr>
              <w:rFonts w:cstheme="minorHAnsi"/>
            </w:rPr>
            <w:t xml:space="preserve">para </w:t>
          </w:r>
          <w:r w:rsidR="00713E18">
            <w:rPr>
              <w:rFonts w:cstheme="minorHAnsi"/>
            </w:rPr>
            <w:t>las PYMES, de</w:t>
          </w:r>
          <w:r w:rsidR="00A158FB">
            <w:rPr>
              <w:rFonts w:cstheme="minorHAnsi"/>
            </w:rPr>
            <w:t xml:space="preserve"> la</w:t>
          </w:r>
          <w:r w:rsidR="00713E18">
            <w:rPr>
              <w:rFonts w:cstheme="minorHAnsi"/>
            </w:rPr>
            <w:t xml:space="preserve"> cual se extractaron las expresiones </w:t>
          </w:r>
          <w:r w:rsidR="00230DC3">
            <w:rPr>
              <w:rFonts w:cstheme="minorHAnsi"/>
            </w:rPr>
            <w:t xml:space="preserve">y denominaciones de cuentas, </w:t>
          </w:r>
          <w:r w:rsidR="00063787">
            <w:rPr>
              <w:rFonts w:cstheme="minorHAnsi"/>
            </w:rPr>
            <w:t xml:space="preserve">procurando conservar la misma estructura y definiciones, entre otras,  de la norma en mención. </w:t>
          </w:r>
        </w:p>
        <w:p w:rsidR="00230DC3" w:rsidRDefault="00230DC3" w:rsidP="00713E18">
          <w:pPr>
            <w:pStyle w:val="Sinespaciado"/>
            <w:ind w:left="360"/>
            <w:jc w:val="both"/>
            <w:rPr>
              <w:rFonts w:cstheme="minorHAnsi"/>
            </w:rPr>
          </w:pPr>
        </w:p>
        <w:p w:rsidR="00713E18" w:rsidRDefault="00230DC3" w:rsidP="00713E18">
          <w:pPr>
            <w:pStyle w:val="Sinespaciado"/>
            <w:ind w:left="360"/>
            <w:jc w:val="both"/>
            <w:rPr>
              <w:rFonts w:cstheme="minorHAnsi"/>
            </w:rPr>
          </w:pPr>
          <w:r>
            <w:rPr>
              <w:rFonts w:cstheme="minorHAnsi"/>
            </w:rPr>
            <w:t xml:space="preserve">De otra parte, </w:t>
          </w:r>
          <w:r w:rsidR="000430FB">
            <w:rPr>
              <w:rFonts w:cstheme="minorHAnsi"/>
            </w:rPr>
            <w:t xml:space="preserve">se </w:t>
          </w:r>
          <w:r>
            <w:rPr>
              <w:rFonts w:cstheme="minorHAnsi"/>
            </w:rPr>
            <w:t>consid</w:t>
          </w:r>
          <w:r w:rsidR="006748C8">
            <w:rPr>
              <w:rFonts w:cstheme="minorHAnsi"/>
            </w:rPr>
            <w:t>er</w:t>
          </w:r>
          <w:r w:rsidR="00241371">
            <w:rPr>
              <w:rFonts w:cstheme="minorHAnsi"/>
            </w:rPr>
            <w:t>ó</w:t>
          </w:r>
          <w:r>
            <w:rPr>
              <w:rFonts w:cstheme="minorHAnsi"/>
            </w:rPr>
            <w:t xml:space="preserve"> procedente tener en cuenta el comentario relacionado con</w:t>
          </w:r>
          <w:r w:rsidR="002C2172">
            <w:rPr>
              <w:rFonts w:cstheme="minorHAnsi"/>
            </w:rPr>
            <w:t xml:space="preserve"> la eliminación d</w:t>
          </w:r>
          <w:r>
            <w:rPr>
              <w:rFonts w:cstheme="minorHAnsi"/>
            </w:rPr>
            <w:t xml:space="preserve">el literal h), en razón a que en el ítem 7 del numeral 3.8 ya se ha hecho un desarrollo sobre el mismo tema. Asimismo, al revisar los rubros que conforman la relación propuesta en el numeral 4.8, se tomó la decisión </w:t>
          </w:r>
          <w:r w:rsidR="00BF0D58">
            <w:rPr>
              <w:rFonts w:cstheme="minorHAnsi"/>
            </w:rPr>
            <w:t>d</w:t>
          </w:r>
          <w:r>
            <w:rPr>
              <w:rFonts w:cstheme="minorHAnsi"/>
            </w:rPr>
            <w:t xml:space="preserve">e modificar </w:t>
          </w:r>
          <w:r w:rsidR="004B716E">
            <w:rPr>
              <w:rFonts w:cstheme="minorHAnsi"/>
            </w:rPr>
            <w:t>el numeral en comento, en el sentido de incluir dos rubros: Efectivo y equivalentes al efectivo y  pasivo por impuestos.</w:t>
          </w:r>
        </w:p>
        <w:p w:rsidR="004B716E" w:rsidRDefault="004B716E" w:rsidP="004B716E">
          <w:pPr>
            <w:pStyle w:val="Sinespaciado"/>
            <w:jc w:val="both"/>
            <w:rPr>
              <w:rFonts w:cstheme="minorHAnsi"/>
            </w:rPr>
          </w:pPr>
        </w:p>
        <w:p w:rsidR="004B716E" w:rsidRPr="004B716E" w:rsidRDefault="004B716E" w:rsidP="004B716E">
          <w:pPr>
            <w:pStyle w:val="Sinespaciado"/>
            <w:jc w:val="both"/>
            <w:rPr>
              <w:rFonts w:cstheme="minorHAnsi"/>
              <w:b/>
              <w:sz w:val="28"/>
              <w:szCs w:val="28"/>
            </w:rPr>
          </w:pPr>
          <w:r w:rsidRPr="004B716E">
            <w:rPr>
              <w:rFonts w:cstheme="minorHAnsi"/>
              <w:b/>
              <w:sz w:val="28"/>
              <w:szCs w:val="28"/>
            </w:rPr>
            <w:t>Estructura del estado de resultados</w:t>
          </w:r>
        </w:p>
        <w:p w:rsidR="004B716E" w:rsidRDefault="004B716E" w:rsidP="004B716E">
          <w:pPr>
            <w:pStyle w:val="Sinespaciado"/>
            <w:jc w:val="both"/>
            <w:rPr>
              <w:rFonts w:cstheme="minorHAnsi"/>
            </w:rPr>
          </w:pPr>
        </w:p>
        <w:p w:rsidR="004B716E" w:rsidRPr="005305FF" w:rsidRDefault="00CF52B3" w:rsidP="005C6C92">
          <w:pPr>
            <w:pStyle w:val="Sinespaciado"/>
            <w:numPr>
              <w:ilvl w:val="0"/>
              <w:numId w:val="2"/>
            </w:numPr>
            <w:jc w:val="both"/>
            <w:rPr>
              <w:rFonts w:cstheme="minorHAnsi"/>
            </w:rPr>
          </w:pPr>
          <w:r>
            <w:rPr>
              <w:rFonts w:cstheme="minorHAnsi"/>
            </w:rPr>
            <w:t xml:space="preserve">El </w:t>
          </w:r>
          <w:r w:rsidR="00BF0D58">
            <w:rPr>
              <w:rFonts w:cstheme="minorHAnsi"/>
            </w:rPr>
            <w:t>párrafo 5.3</w:t>
          </w:r>
          <w:r w:rsidR="004B716E" w:rsidRPr="004B716E">
            <w:rPr>
              <w:rFonts w:cstheme="minorHAnsi"/>
            </w:rPr>
            <w:t xml:space="preserve"> </w:t>
          </w:r>
          <w:r w:rsidR="007B2840">
            <w:rPr>
              <w:rFonts w:cstheme="minorHAnsi"/>
            </w:rPr>
            <w:t>señala</w:t>
          </w:r>
          <w:r w:rsidR="004B716E" w:rsidRPr="004B716E">
            <w:rPr>
              <w:rFonts w:cstheme="minorHAnsi"/>
            </w:rPr>
            <w:t xml:space="preserve">: </w:t>
          </w:r>
          <w:r w:rsidR="00BF0D58">
            <w:rPr>
              <w:rFonts w:cstheme="minorHAnsi"/>
            </w:rPr>
            <w:t>“</w:t>
          </w:r>
          <w:r w:rsidR="004B716E" w:rsidRPr="004B716E">
            <w:rPr>
              <w:rFonts w:cstheme="minorHAnsi"/>
              <w:color w:val="000000"/>
            </w:rPr>
            <w:t>La utilidad bruta  refleja la diferencia entre las ventas y los costos de ventas.  De la utilidad bruta (diferencia entre ventas y costo de ventas), se deducen todos los gastos incurridos, para establecer el resultado antes de impuestos.</w:t>
          </w:r>
          <w:r w:rsidR="00BF0D58">
            <w:rPr>
              <w:rFonts w:cstheme="minorHAnsi"/>
              <w:color w:val="000000"/>
            </w:rPr>
            <w:t>”</w:t>
          </w:r>
        </w:p>
        <w:p w:rsidR="005305FF" w:rsidRDefault="005305FF" w:rsidP="005305FF">
          <w:pPr>
            <w:pStyle w:val="Sinespaciado"/>
            <w:ind w:left="360"/>
            <w:jc w:val="both"/>
            <w:rPr>
              <w:rFonts w:cstheme="minorHAnsi"/>
              <w:color w:val="000000"/>
            </w:rPr>
          </w:pPr>
        </w:p>
        <w:p w:rsidR="005305FF" w:rsidRDefault="005305FF" w:rsidP="005305FF">
          <w:pPr>
            <w:pStyle w:val="Sinespaciado"/>
            <w:ind w:left="360"/>
            <w:jc w:val="both"/>
            <w:rPr>
              <w:rFonts w:cstheme="minorHAnsi"/>
              <w:color w:val="000000"/>
            </w:rPr>
          </w:pPr>
          <w:r>
            <w:rPr>
              <w:rFonts w:cstheme="minorHAnsi"/>
              <w:color w:val="000000"/>
            </w:rPr>
            <w:lastRenderedPageBreak/>
            <w:t xml:space="preserve">Adicionalmente, en el párrafo 2.19, (ahora 2.18), relacionado con la utilidad o </w:t>
          </w:r>
          <w:r w:rsidR="00287712">
            <w:rPr>
              <w:rFonts w:cstheme="minorHAnsi"/>
              <w:color w:val="000000"/>
            </w:rPr>
            <w:t>pérdida</w:t>
          </w:r>
          <w:r>
            <w:rPr>
              <w:rFonts w:cstheme="minorHAnsi"/>
              <w:color w:val="000000"/>
            </w:rPr>
            <w:t xml:space="preserve">, se definen los ingresos y gastos así: </w:t>
          </w:r>
        </w:p>
        <w:p w:rsidR="005305FF" w:rsidRPr="005305FF" w:rsidRDefault="005305FF" w:rsidP="005305FF">
          <w:pPr>
            <w:pStyle w:val="Sinespaciado"/>
            <w:jc w:val="both"/>
          </w:pPr>
        </w:p>
        <w:p w:rsidR="005305FF" w:rsidRPr="005305FF" w:rsidRDefault="005305FF" w:rsidP="005305FF">
          <w:pPr>
            <w:pStyle w:val="Sinespaciado"/>
            <w:numPr>
              <w:ilvl w:val="0"/>
              <w:numId w:val="19"/>
            </w:numPr>
            <w:jc w:val="both"/>
          </w:pPr>
          <w:r w:rsidRPr="005305FF">
            <w:rPr>
              <w:bCs/>
            </w:rPr>
            <w:t>“Ingresos</w:t>
          </w:r>
          <w:r w:rsidRPr="005305FF">
            <w:rPr>
              <w:b/>
              <w:bCs/>
            </w:rPr>
            <w:t xml:space="preserve">: </w:t>
          </w:r>
          <w:r w:rsidRPr="005305FF">
            <w:t xml:space="preserve">Los ingresos representan flujos de entrada de recursos, en forma de incrementos del activo o disminuciones del pasivo o una combinación de ambos, que generan incrementos en el patrimonio, devengados por la venta de bienes, por la prestación de servicios o por la ejecución de otras actividades, realizadas durante un periodo, que no provienen de los aportes de capital. </w:t>
          </w:r>
        </w:p>
        <w:p w:rsidR="005305FF" w:rsidRPr="005305FF" w:rsidRDefault="005305FF" w:rsidP="005305FF">
          <w:pPr>
            <w:pStyle w:val="Sinespaciado"/>
            <w:jc w:val="both"/>
          </w:pPr>
        </w:p>
        <w:p w:rsidR="005305FF" w:rsidRPr="005305FF" w:rsidRDefault="005305FF" w:rsidP="005305FF">
          <w:pPr>
            <w:pStyle w:val="Sinespaciado"/>
            <w:numPr>
              <w:ilvl w:val="0"/>
              <w:numId w:val="19"/>
            </w:numPr>
            <w:jc w:val="both"/>
            <w:rPr>
              <w:color w:val="000000"/>
            </w:rPr>
          </w:pPr>
          <w:r w:rsidRPr="005305FF">
            <w:rPr>
              <w:bCs/>
            </w:rPr>
            <w:t xml:space="preserve">Gastos: Los gastos representan flujos de salida de recursos, en forma de disminuciones del activo o incrementos del pasivo o una combinación de ambos, que generan disminuciones del patrimonio, incurridos en las actividades ordinarias, que no provienen de retiros de capital, utilidades o excedentes, entre otros. </w:t>
          </w:r>
          <w:r w:rsidRPr="005305FF">
            <w:rPr>
              <w:b/>
              <w:bCs/>
            </w:rPr>
            <w:t>“</w:t>
          </w:r>
        </w:p>
        <w:p w:rsidR="00395538" w:rsidRPr="00BC0292" w:rsidRDefault="00395538" w:rsidP="00294A03">
          <w:pPr>
            <w:autoSpaceDE w:val="0"/>
            <w:autoSpaceDN w:val="0"/>
            <w:adjustRightInd w:val="0"/>
            <w:jc w:val="both"/>
            <w:rPr>
              <w:rFonts w:asciiTheme="minorHAnsi" w:hAnsiTheme="minorHAnsi" w:cstheme="minorHAnsi"/>
              <w:sz w:val="22"/>
              <w:szCs w:val="22"/>
            </w:rPr>
          </w:pPr>
        </w:p>
        <w:p w:rsidR="004B716E" w:rsidRDefault="004B716E" w:rsidP="004B716E">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Sobre este asunto se recibi</w:t>
          </w:r>
          <w:r w:rsidR="005305FF">
            <w:rPr>
              <w:rFonts w:asciiTheme="minorHAnsi" w:hAnsiTheme="minorHAnsi" w:cstheme="minorHAnsi"/>
              <w:color w:val="000000"/>
              <w:sz w:val="22"/>
              <w:szCs w:val="22"/>
            </w:rPr>
            <w:t xml:space="preserve">eron los </w:t>
          </w:r>
          <w:r>
            <w:rPr>
              <w:rFonts w:asciiTheme="minorHAnsi" w:hAnsiTheme="minorHAnsi" w:cstheme="minorHAnsi"/>
              <w:color w:val="000000"/>
              <w:sz w:val="22"/>
              <w:szCs w:val="22"/>
            </w:rPr>
            <w:t>siguiente</w:t>
          </w:r>
          <w:r w:rsidR="005305FF">
            <w:rPr>
              <w:rFonts w:asciiTheme="minorHAnsi" w:hAnsiTheme="minorHAnsi" w:cstheme="minorHAnsi"/>
              <w:color w:val="000000"/>
              <w:sz w:val="22"/>
              <w:szCs w:val="22"/>
            </w:rPr>
            <w:t>s</w:t>
          </w:r>
          <w:r>
            <w:rPr>
              <w:rFonts w:asciiTheme="minorHAnsi" w:hAnsiTheme="minorHAnsi" w:cstheme="minorHAnsi"/>
              <w:color w:val="000000"/>
              <w:sz w:val="22"/>
              <w:szCs w:val="22"/>
            </w:rPr>
            <w:t xml:space="preserve"> comentario</w:t>
          </w:r>
          <w:r w:rsidR="005305FF">
            <w:rPr>
              <w:rFonts w:asciiTheme="minorHAnsi" w:hAnsiTheme="minorHAnsi" w:cstheme="minorHAnsi"/>
              <w:color w:val="000000"/>
              <w:sz w:val="22"/>
              <w:szCs w:val="22"/>
            </w:rPr>
            <w:t>s</w:t>
          </w:r>
          <w:r>
            <w:rPr>
              <w:rFonts w:asciiTheme="minorHAnsi" w:hAnsiTheme="minorHAnsi" w:cstheme="minorHAnsi"/>
              <w:color w:val="000000"/>
              <w:sz w:val="22"/>
              <w:szCs w:val="22"/>
            </w:rPr>
            <w:t>:</w:t>
          </w:r>
        </w:p>
        <w:p w:rsidR="004B716E" w:rsidRPr="004B716E" w:rsidRDefault="004B716E" w:rsidP="004B716E">
          <w:pPr>
            <w:autoSpaceDE w:val="0"/>
            <w:autoSpaceDN w:val="0"/>
            <w:adjustRightInd w:val="0"/>
            <w:jc w:val="both"/>
            <w:rPr>
              <w:rFonts w:asciiTheme="minorHAnsi" w:hAnsiTheme="minorHAnsi" w:cstheme="minorHAnsi"/>
              <w:b/>
              <w:sz w:val="22"/>
              <w:szCs w:val="22"/>
            </w:rPr>
          </w:pPr>
        </w:p>
        <w:p w:rsidR="004B716E" w:rsidRDefault="00C4419F" w:rsidP="005C6C92">
          <w:pPr>
            <w:pStyle w:val="Prrafodelista"/>
            <w:numPr>
              <w:ilvl w:val="0"/>
              <w:numId w:val="2"/>
            </w:numPr>
            <w:autoSpaceDE w:val="0"/>
            <w:autoSpaceDN w:val="0"/>
            <w:adjustRightInd w:val="0"/>
            <w:jc w:val="both"/>
            <w:rPr>
              <w:rStyle w:val="SinespaciadoCar"/>
              <w:i/>
            </w:rPr>
          </w:pPr>
          <w:r w:rsidRPr="00C4419F">
            <w:rPr>
              <w:rFonts w:asciiTheme="minorHAnsi" w:hAnsiTheme="minorHAnsi" w:cstheme="minorHAnsi"/>
              <w:i/>
              <w:sz w:val="22"/>
              <w:szCs w:val="22"/>
            </w:rPr>
            <w:t>“…</w:t>
          </w:r>
          <w:r w:rsidR="004B716E" w:rsidRPr="00C4419F">
            <w:rPr>
              <w:rStyle w:val="SinespaciadoCar"/>
              <w:i/>
            </w:rPr>
            <w:t>Este párrafo debería estar acorde con el Anexo 2 “Modelo de estado de resultados”. Pues en el párrafo sólo se refiere a ingreso por ventas, costo de ventas y otros gastos y en el Anexo 2 se hace referencia a “otros ingresos”</w:t>
          </w:r>
          <w:r>
            <w:rPr>
              <w:rStyle w:val="Refdenotaalpie"/>
              <w:rFonts w:asciiTheme="minorHAnsi" w:eastAsiaTheme="minorEastAsia" w:hAnsiTheme="minorHAnsi" w:cstheme="minorBidi"/>
              <w:i/>
              <w:sz w:val="22"/>
              <w:szCs w:val="22"/>
              <w:lang w:val="es-ES"/>
            </w:rPr>
            <w:footnoteReference w:id="80"/>
          </w:r>
          <w:r w:rsidRPr="00C4419F">
            <w:rPr>
              <w:rStyle w:val="SinespaciadoCar"/>
              <w:i/>
            </w:rPr>
            <w:t xml:space="preserve"> …”</w:t>
          </w:r>
        </w:p>
        <w:p w:rsidR="00BC257F" w:rsidRDefault="00BC257F" w:rsidP="00BC257F">
          <w:pPr>
            <w:autoSpaceDE w:val="0"/>
            <w:autoSpaceDN w:val="0"/>
            <w:adjustRightInd w:val="0"/>
            <w:jc w:val="both"/>
            <w:rPr>
              <w:rStyle w:val="SinespaciadoCar"/>
              <w:i/>
            </w:rPr>
          </w:pPr>
        </w:p>
        <w:p w:rsidR="00BC257F" w:rsidRPr="00287712" w:rsidRDefault="00BC257F" w:rsidP="00287712">
          <w:pPr>
            <w:pStyle w:val="Prrafodelista"/>
            <w:numPr>
              <w:ilvl w:val="0"/>
              <w:numId w:val="2"/>
            </w:numPr>
            <w:autoSpaceDE w:val="0"/>
            <w:autoSpaceDN w:val="0"/>
            <w:adjustRightInd w:val="0"/>
            <w:jc w:val="both"/>
            <w:rPr>
              <w:rStyle w:val="SinespaciadoCar"/>
              <w:i/>
            </w:rPr>
          </w:pPr>
          <w:r w:rsidRPr="00287712">
            <w:rPr>
              <w:rStyle w:val="SinespaciadoCar"/>
              <w:i/>
            </w:rPr>
            <w:t>“… No es adecuado utilizar la definición de activos y pasivos de las NIIF y posteriormente no hacer lo mismo con el tema de los ingresos y los gastos. La definición de ingresos y gastos es la contenida en la norma local mientras que la definición de activo y pasivo es la contenida en las NIIF</w:t>
          </w:r>
          <w:r w:rsidR="00287712">
            <w:rPr>
              <w:rStyle w:val="Refdenotaalpie"/>
              <w:rFonts w:asciiTheme="minorHAnsi" w:eastAsiaTheme="minorEastAsia" w:hAnsiTheme="minorHAnsi" w:cstheme="minorBidi"/>
              <w:i/>
              <w:sz w:val="22"/>
              <w:szCs w:val="22"/>
              <w:lang w:val="es-ES"/>
            </w:rPr>
            <w:footnoteReference w:id="81"/>
          </w:r>
          <w:r w:rsidR="00287712">
            <w:rPr>
              <w:rStyle w:val="SinespaciadoCar"/>
              <w:i/>
            </w:rPr>
            <w:t>…”</w:t>
          </w:r>
        </w:p>
        <w:p w:rsidR="00D5383E" w:rsidRDefault="00D5383E" w:rsidP="00D5383E">
          <w:pPr>
            <w:autoSpaceDE w:val="0"/>
            <w:autoSpaceDN w:val="0"/>
            <w:adjustRightInd w:val="0"/>
            <w:ind w:left="360"/>
            <w:jc w:val="both"/>
            <w:rPr>
              <w:rStyle w:val="SinespaciadoCar"/>
            </w:rPr>
          </w:pPr>
        </w:p>
        <w:p w:rsidR="006A56EF" w:rsidRDefault="00406B9E" w:rsidP="006A56EF">
          <w:pPr>
            <w:autoSpaceDE w:val="0"/>
            <w:autoSpaceDN w:val="0"/>
            <w:adjustRightInd w:val="0"/>
            <w:ind w:left="360"/>
            <w:jc w:val="both"/>
            <w:rPr>
              <w:rFonts w:asciiTheme="minorHAnsi" w:hAnsiTheme="minorHAnsi" w:cstheme="minorHAnsi"/>
              <w:color w:val="000000"/>
              <w:sz w:val="22"/>
              <w:szCs w:val="22"/>
            </w:rPr>
          </w:pPr>
          <w:r>
            <w:rPr>
              <w:rStyle w:val="SinespaciadoCar"/>
            </w:rPr>
            <w:t>De la evaluación de los comentarios recibidos, el CTCP decide acogerlos y en tal sentido se modifica el</w:t>
          </w:r>
          <w:r w:rsidR="000062E8">
            <w:rPr>
              <w:rStyle w:val="SinespaciadoCar"/>
            </w:rPr>
            <w:t xml:space="preserve"> párrafo</w:t>
          </w:r>
          <w:r w:rsidR="00287712">
            <w:rPr>
              <w:rStyle w:val="SinespaciadoCar"/>
            </w:rPr>
            <w:t xml:space="preserve"> 5.3,</w:t>
          </w:r>
          <w:r w:rsidR="000062E8">
            <w:rPr>
              <w:rStyle w:val="SinespaciadoCar"/>
            </w:rPr>
            <w:t xml:space="preserve"> </w:t>
          </w:r>
          <w:r>
            <w:rPr>
              <w:rStyle w:val="SinespaciadoCar"/>
            </w:rPr>
            <w:t xml:space="preserve">el cual </w:t>
          </w:r>
          <w:r w:rsidR="000062E8">
            <w:rPr>
              <w:rStyle w:val="SinespaciadoCar"/>
            </w:rPr>
            <w:t xml:space="preserve">quedará así: </w:t>
          </w:r>
          <w:r w:rsidR="006A56EF">
            <w:rPr>
              <w:rStyle w:val="SinespaciadoCar"/>
            </w:rPr>
            <w:t>“.</w:t>
          </w:r>
          <w:r w:rsidR="00D41EDD">
            <w:rPr>
              <w:rStyle w:val="SinespaciadoCar"/>
            </w:rPr>
            <w:t>.</w:t>
          </w:r>
          <w:r w:rsidR="006A56EF">
            <w:rPr>
              <w:rStyle w:val="SinespaciadoCar"/>
            </w:rPr>
            <w:t>.</w:t>
          </w:r>
          <w:r w:rsidR="006A56EF" w:rsidRPr="006A56EF">
            <w:rPr>
              <w:rFonts w:asciiTheme="minorHAnsi" w:hAnsiTheme="minorHAnsi" w:cstheme="minorHAnsi"/>
              <w:color w:val="000000"/>
              <w:sz w:val="22"/>
              <w:szCs w:val="22"/>
            </w:rPr>
            <w:t>La utilidad bruta  refleja la diferencia entre las ventas y los costos de ventas.  De la utilidad bruta se deducen todos los gastos incurridos, se suman los otros ingresos percibidos y se resta la provisión para impuestos para est</w:t>
          </w:r>
          <w:r w:rsidR="00BF0D58">
            <w:rPr>
              <w:rFonts w:asciiTheme="minorHAnsi" w:hAnsiTheme="minorHAnsi" w:cstheme="minorHAnsi"/>
              <w:color w:val="000000"/>
              <w:sz w:val="22"/>
              <w:szCs w:val="22"/>
            </w:rPr>
            <w:t>ablecer el resultado del periodo.</w:t>
          </w:r>
          <w:r w:rsidR="006A56EF">
            <w:rPr>
              <w:rFonts w:asciiTheme="minorHAnsi" w:hAnsiTheme="minorHAnsi" w:cstheme="minorHAnsi"/>
              <w:color w:val="000000"/>
              <w:sz w:val="22"/>
              <w:szCs w:val="22"/>
            </w:rPr>
            <w:t>”</w:t>
          </w:r>
        </w:p>
        <w:p w:rsidR="00287712" w:rsidRDefault="00287712" w:rsidP="006A56EF">
          <w:pPr>
            <w:autoSpaceDE w:val="0"/>
            <w:autoSpaceDN w:val="0"/>
            <w:adjustRightInd w:val="0"/>
            <w:ind w:left="360"/>
            <w:jc w:val="both"/>
            <w:rPr>
              <w:rFonts w:asciiTheme="minorHAnsi" w:hAnsiTheme="minorHAnsi" w:cstheme="minorHAnsi"/>
              <w:color w:val="000000"/>
              <w:sz w:val="22"/>
              <w:szCs w:val="22"/>
            </w:rPr>
          </w:pPr>
        </w:p>
        <w:p w:rsidR="008B6026" w:rsidRPr="00596C53" w:rsidRDefault="00287712" w:rsidP="00596C53">
          <w:pPr>
            <w:autoSpaceDE w:val="0"/>
            <w:autoSpaceDN w:val="0"/>
            <w:adjustRightInd w:val="0"/>
            <w:ind w:left="36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De otra parte, </w:t>
          </w:r>
          <w:r w:rsidR="004D4657">
            <w:rPr>
              <w:rFonts w:asciiTheme="minorHAnsi" w:hAnsiTheme="minorHAnsi" w:cstheme="minorHAnsi"/>
              <w:color w:val="000000"/>
              <w:sz w:val="22"/>
              <w:szCs w:val="22"/>
            </w:rPr>
            <w:t xml:space="preserve">se </w:t>
          </w:r>
          <w:r>
            <w:rPr>
              <w:rFonts w:asciiTheme="minorHAnsi" w:hAnsiTheme="minorHAnsi" w:cstheme="minorHAnsi"/>
              <w:color w:val="000000"/>
              <w:sz w:val="22"/>
              <w:szCs w:val="22"/>
            </w:rPr>
            <w:t>consider</w:t>
          </w:r>
          <w:r w:rsidR="004D4657">
            <w:rPr>
              <w:rFonts w:asciiTheme="minorHAnsi" w:hAnsiTheme="minorHAnsi" w:cstheme="minorHAnsi"/>
              <w:color w:val="000000"/>
              <w:sz w:val="22"/>
              <w:szCs w:val="22"/>
            </w:rPr>
            <w:t>ó</w:t>
          </w:r>
          <w:r>
            <w:rPr>
              <w:rFonts w:asciiTheme="minorHAnsi" w:hAnsiTheme="minorHAnsi" w:cstheme="minorHAnsi"/>
              <w:color w:val="000000"/>
              <w:sz w:val="22"/>
              <w:szCs w:val="22"/>
            </w:rPr>
            <w:t xml:space="preserve"> pertinente utilizar las definiciones </w:t>
          </w:r>
          <w:r w:rsidR="00345453">
            <w:rPr>
              <w:rFonts w:asciiTheme="minorHAnsi" w:hAnsiTheme="minorHAnsi" w:cstheme="minorHAnsi"/>
              <w:color w:val="000000"/>
              <w:sz w:val="22"/>
              <w:szCs w:val="22"/>
            </w:rPr>
            <w:t xml:space="preserve">de </w:t>
          </w:r>
          <w:r>
            <w:rPr>
              <w:rFonts w:asciiTheme="minorHAnsi" w:hAnsiTheme="minorHAnsi" w:cstheme="minorHAnsi"/>
              <w:color w:val="000000"/>
              <w:sz w:val="22"/>
              <w:szCs w:val="22"/>
            </w:rPr>
            <w:t>ingresos y gastos contenidas en las NIIF</w:t>
          </w:r>
          <w:r w:rsidR="004D4657">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p>
        <w:p w:rsidR="008B6026" w:rsidRDefault="008B6026" w:rsidP="006A56EF">
          <w:pPr>
            <w:autoSpaceDE w:val="0"/>
            <w:autoSpaceDN w:val="0"/>
            <w:adjustRightInd w:val="0"/>
            <w:jc w:val="both"/>
            <w:rPr>
              <w:rFonts w:asciiTheme="minorHAnsi" w:hAnsiTheme="minorHAnsi" w:cstheme="minorHAnsi"/>
              <w:b/>
              <w:color w:val="000000"/>
              <w:sz w:val="28"/>
              <w:szCs w:val="28"/>
            </w:rPr>
          </w:pPr>
        </w:p>
        <w:p w:rsidR="006A56EF" w:rsidRPr="00D41EDD" w:rsidRDefault="00D41EDD" w:rsidP="006A56EF">
          <w:pPr>
            <w:autoSpaceDE w:val="0"/>
            <w:autoSpaceDN w:val="0"/>
            <w:adjustRightInd w:val="0"/>
            <w:jc w:val="both"/>
            <w:rPr>
              <w:rFonts w:asciiTheme="minorHAnsi" w:hAnsiTheme="minorHAnsi" w:cstheme="minorHAnsi"/>
              <w:b/>
              <w:color w:val="000000"/>
              <w:sz w:val="28"/>
              <w:szCs w:val="28"/>
            </w:rPr>
          </w:pPr>
          <w:r w:rsidRPr="00D41EDD">
            <w:rPr>
              <w:rFonts w:asciiTheme="minorHAnsi" w:hAnsiTheme="minorHAnsi" w:cstheme="minorHAnsi"/>
              <w:b/>
              <w:color w:val="000000"/>
              <w:sz w:val="28"/>
              <w:szCs w:val="28"/>
            </w:rPr>
            <w:t>Cuentas por cobrar – medición</w:t>
          </w:r>
        </w:p>
        <w:p w:rsidR="00D41EDD" w:rsidRDefault="00D41EDD" w:rsidP="006A56EF">
          <w:pPr>
            <w:autoSpaceDE w:val="0"/>
            <w:autoSpaceDN w:val="0"/>
            <w:adjustRightInd w:val="0"/>
            <w:jc w:val="both"/>
            <w:rPr>
              <w:rFonts w:asciiTheme="minorHAnsi" w:hAnsiTheme="minorHAnsi" w:cstheme="minorHAnsi"/>
              <w:color w:val="000000"/>
              <w:sz w:val="22"/>
              <w:szCs w:val="22"/>
            </w:rPr>
          </w:pPr>
        </w:p>
        <w:p w:rsidR="00D41EDD" w:rsidRPr="0095108D" w:rsidRDefault="00D41EDD" w:rsidP="005C6C92">
          <w:pPr>
            <w:pStyle w:val="Prrafodelista"/>
            <w:numPr>
              <w:ilvl w:val="0"/>
              <w:numId w:val="2"/>
            </w:numPr>
            <w:autoSpaceDE w:val="0"/>
            <w:autoSpaceDN w:val="0"/>
            <w:adjustRightInd w:val="0"/>
            <w:jc w:val="both"/>
            <w:rPr>
              <w:rFonts w:asciiTheme="minorHAnsi" w:hAnsiTheme="minorHAnsi" w:cstheme="minorHAnsi"/>
              <w:color w:val="000000"/>
              <w:sz w:val="22"/>
              <w:szCs w:val="22"/>
            </w:rPr>
          </w:pPr>
          <w:r w:rsidRPr="0095108D">
            <w:rPr>
              <w:rFonts w:asciiTheme="minorHAnsi" w:hAnsiTheme="minorHAnsi" w:cstheme="minorHAnsi"/>
              <w:color w:val="000000"/>
              <w:sz w:val="22"/>
              <w:szCs w:val="22"/>
            </w:rPr>
            <w:t xml:space="preserve">En el </w:t>
          </w:r>
          <w:r w:rsidR="00BF0D58">
            <w:rPr>
              <w:rFonts w:asciiTheme="minorHAnsi" w:hAnsiTheme="minorHAnsi" w:cstheme="minorHAnsi"/>
              <w:color w:val="000000"/>
              <w:sz w:val="22"/>
              <w:szCs w:val="22"/>
            </w:rPr>
            <w:t xml:space="preserve">párrafo 7.5 del </w:t>
          </w:r>
          <w:r w:rsidRPr="0095108D">
            <w:rPr>
              <w:rFonts w:asciiTheme="minorHAnsi" w:hAnsiTheme="minorHAnsi" w:cstheme="minorHAnsi"/>
              <w:color w:val="000000"/>
              <w:sz w:val="22"/>
              <w:szCs w:val="22"/>
            </w:rPr>
            <w:t xml:space="preserve">proyecto de norma se estableció que: </w:t>
          </w:r>
          <w:r w:rsidR="00BF0D58">
            <w:rPr>
              <w:rFonts w:asciiTheme="minorHAnsi" w:hAnsiTheme="minorHAnsi" w:cstheme="minorHAnsi"/>
              <w:color w:val="000000"/>
              <w:sz w:val="22"/>
              <w:szCs w:val="22"/>
            </w:rPr>
            <w:t>“</w:t>
          </w:r>
          <w:r w:rsidRPr="0095108D">
            <w:rPr>
              <w:rFonts w:asciiTheme="minorHAnsi" w:hAnsiTheme="minorHAnsi" w:cstheme="minorHAnsi"/>
              <w:sz w:val="22"/>
              <w:szCs w:val="22"/>
            </w:rPr>
            <w:t>Cuando no se tenga certeza de poder recuperar una cuenta por cobrar, debe establecerse una cuenta correctora (provisión) que disminuya la partida.</w:t>
          </w:r>
          <w:r w:rsidR="00BF0D58">
            <w:rPr>
              <w:rFonts w:asciiTheme="minorHAnsi" w:hAnsiTheme="minorHAnsi" w:cstheme="minorHAnsi"/>
              <w:sz w:val="22"/>
              <w:szCs w:val="22"/>
            </w:rPr>
            <w:t>”</w:t>
          </w:r>
        </w:p>
        <w:p w:rsidR="00D41EDD" w:rsidRDefault="00D41EDD" w:rsidP="006A56EF">
          <w:pPr>
            <w:autoSpaceDE w:val="0"/>
            <w:autoSpaceDN w:val="0"/>
            <w:adjustRightInd w:val="0"/>
            <w:jc w:val="both"/>
            <w:rPr>
              <w:rFonts w:asciiTheme="minorHAnsi" w:hAnsiTheme="minorHAnsi" w:cstheme="minorHAnsi"/>
              <w:color w:val="000000"/>
              <w:sz w:val="22"/>
              <w:szCs w:val="22"/>
            </w:rPr>
          </w:pPr>
        </w:p>
        <w:p w:rsidR="00D41EDD" w:rsidRDefault="00D41EDD" w:rsidP="00D41EDD">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Sobre este asunto se recibió el siguiente comentario:</w:t>
          </w:r>
        </w:p>
        <w:p w:rsidR="00D41EDD" w:rsidRPr="00D41EDD" w:rsidRDefault="00D41EDD" w:rsidP="00D41EDD">
          <w:pPr>
            <w:autoSpaceDE w:val="0"/>
            <w:autoSpaceDN w:val="0"/>
            <w:adjustRightInd w:val="0"/>
            <w:jc w:val="both"/>
            <w:rPr>
              <w:rFonts w:asciiTheme="minorHAnsi" w:hAnsiTheme="minorHAnsi" w:cstheme="minorHAnsi"/>
              <w:b/>
              <w:sz w:val="22"/>
              <w:szCs w:val="22"/>
            </w:rPr>
          </w:pPr>
        </w:p>
        <w:p w:rsidR="00D41EDD" w:rsidRPr="0095108D" w:rsidRDefault="00D41EDD" w:rsidP="005C6C92">
          <w:pPr>
            <w:pStyle w:val="Prrafodelista"/>
            <w:numPr>
              <w:ilvl w:val="0"/>
              <w:numId w:val="2"/>
            </w:numPr>
            <w:autoSpaceDE w:val="0"/>
            <w:autoSpaceDN w:val="0"/>
            <w:adjustRightInd w:val="0"/>
            <w:jc w:val="both"/>
            <w:rPr>
              <w:rFonts w:asciiTheme="minorHAnsi" w:hAnsiTheme="minorHAnsi" w:cstheme="minorHAnsi"/>
              <w:i/>
              <w:sz w:val="22"/>
              <w:szCs w:val="22"/>
            </w:rPr>
          </w:pPr>
          <w:r w:rsidRPr="0095108D">
            <w:rPr>
              <w:rFonts w:asciiTheme="minorHAnsi" w:hAnsiTheme="minorHAnsi" w:cstheme="minorHAnsi"/>
              <w:i/>
              <w:sz w:val="22"/>
              <w:szCs w:val="22"/>
            </w:rPr>
            <w:t>“…Este párrafo hace alusión al deterioro de las cuentas por cobrar, por lo tanto, debería estar referenciado en los párrafos 2.24 – 2.27</w:t>
          </w:r>
          <w:r w:rsidR="0074511C">
            <w:rPr>
              <w:rStyle w:val="Refdenotaalpie"/>
              <w:rFonts w:asciiTheme="minorHAnsi" w:hAnsiTheme="minorHAnsi" w:cstheme="minorHAnsi"/>
              <w:i/>
              <w:sz w:val="22"/>
              <w:szCs w:val="22"/>
            </w:rPr>
            <w:footnoteReference w:id="82"/>
          </w:r>
          <w:r w:rsidRPr="0095108D">
            <w:rPr>
              <w:rFonts w:asciiTheme="minorHAnsi" w:hAnsiTheme="minorHAnsi" w:cstheme="minorHAnsi"/>
              <w:i/>
              <w:sz w:val="22"/>
              <w:szCs w:val="22"/>
            </w:rPr>
            <w:t>.</w:t>
          </w:r>
        </w:p>
        <w:p w:rsidR="0074511C" w:rsidRDefault="0074511C" w:rsidP="00D41EDD">
          <w:pPr>
            <w:autoSpaceDE w:val="0"/>
            <w:autoSpaceDN w:val="0"/>
            <w:adjustRightInd w:val="0"/>
            <w:jc w:val="both"/>
            <w:rPr>
              <w:rFonts w:asciiTheme="minorHAnsi" w:hAnsiTheme="minorHAnsi" w:cstheme="minorHAnsi"/>
              <w:i/>
              <w:sz w:val="22"/>
              <w:szCs w:val="22"/>
            </w:rPr>
          </w:pPr>
        </w:p>
        <w:p w:rsidR="0074511C" w:rsidRDefault="00FA588C" w:rsidP="0095108D">
          <w:pPr>
            <w:autoSpaceDE w:val="0"/>
            <w:autoSpaceDN w:val="0"/>
            <w:adjustRightInd w:val="0"/>
            <w:ind w:left="360"/>
            <w:jc w:val="both"/>
            <w:rPr>
              <w:rFonts w:asciiTheme="minorHAnsi" w:hAnsiTheme="minorHAnsi" w:cstheme="minorHAnsi"/>
              <w:sz w:val="22"/>
              <w:szCs w:val="22"/>
            </w:rPr>
          </w:pPr>
          <w:r>
            <w:rPr>
              <w:rFonts w:asciiTheme="minorHAnsi" w:hAnsiTheme="minorHAnsi" w:cstheme="minorHAnsi"/>
              <w:sz w:val="22"/>
              <w:szCs w:val="22"/>
            </w:rPr>
            <w:t>Los miembros del CTCP después de analizar el comentario recibido consideraron que para facilitar la comprensión sobre la medición del deterioro de las cuentas por cobrar</w:t>
          </w:r>
          <w:r w:rsidR="0095108D">
            <w:rPr>
              <w:rFonts w:asciiTheme="minorHAnsi" w:hAnsiTheme="minorHAnsi" w:cstheme="minorHAnsi"/>
              <w:sz w:val="22"/>
              <w:szCs w:val="22"/>
            </w:rPr>
            <w:t>,</w:t>
          </w:r>
          <w:r>
            <w:rPr>
              <w:rFonts w:asciiTheme="minorHAnsi" w:hAnsiTheme="minorHAnsi" w:cstheme="minorHAnsi"/>
              <w:sz w:val="22"/>
              <w:szCs w:val="22"/>
            </w:rPr>
            <w:t xml:space="preserve"> es necesario remitir a</w:t>
          </w:r>
          <w:r w:rsidR="0095108D">
            <w:rPr>
              <w:rFonts w:asciiTheme="minorHAnsi" w:hAnsiTheme="minorHAnsi" w:cstheme="minorHAnsi"/>
              <w:sz w:val="22"/>
              <w:szCs w:val="22"/>
            </w:rPr>
            <w:t xml:space="preserve"> </w:t>
          </w:r>
          <w:r>
            <w:rPr>
              <w:rFonts w:asciiTheme="minorHAnsi" w:hAnsiTheme="minorHAnsi" w:cstheme="minorHAnsi"/>
              <w:sz w:val="22"/>
              <w:szCs w:val="22"/>
            </w:rPr>
            <w:t>l</w:t>
          </w:r>
          <w:r w:rsidR="0095108D">
            <w:rPr>
              <w:rFonts w:asciiTheme="minorHAnsi" w:hAnsiTheme="minorHAnsi" w:cstheme="minorHAnsi"/>
              <w:sz w:val="22"/>
              <w:szCs w:val="22"/>
            </w:rPr>
            <w:t xml:space="preserve">os </w:t>
          </w:r>
          <w:r>
            <w:rPr>
              <w:rFonts w:asciiTheme="minorHAnsi" w:hAnsiTheme="minorHAnsi" w:cstheme="minorHAnsi"/>
              <w:sz w:val="22"/>
              <w:szCs w:val="22"/>
            </w:rPr>
            <w:t>concepto</w:t>
          </w:r>
          <w:r w:rsidR="0095108D">
            <w:rPr>
              <w:rFonts w:asciiTheme="minorHAnsi" w:hAnsiTheme="minorHAnsi" w:cstheme="minorHAnsi"/>
              <w:sz w:val="22"/>
              <w:szCs w:val="22"/>
            </w:rPr>
            <w:t>s</w:t>
          </w:r>
          <w:r>
            <w:rPr>
              <w:rFonts w:asciiTheme="minorHAnsi" w:hAnsiTheme="minorHAnsi" w:cstheme="minorHAnsi"/>
              <w:sz w:val="22"/>
              <w:szCs w:val="22"/>
            </w:rPr>
            <w:t xml:space="preserve"> de reconocimiento y reversión del deterioro, los cuales se</w:t>
          </w:r>
          <w:r w:rsidR="00532257">
            <w:rPr>
              <w:rFonts w:asciiTheme="minorHAnsi" w:hAnsiTheme="minorHAnsi" w:cstheme="minorHAnsi"/>
              <w:sz w:val="22"/>
              <w:szCs w:val="22"/>
            </w:rPr>
            <w:t xml:space="preserve"> encuentran en los párrafos 2.34 a 2.36</w:t>
          </w:r>
          <w:r>
            <w:rPr>
              <w:rFonts w:asciiTheme="minorHAnsi" w:hAnsiTheme="minorHAnsi" w:cstheme="minorHAnsi"/>
              <w:sz w:val="22"/>
              <w:szCs w:val="22"/>
            </w:rPr>
            <w:t xml:space="preserve"> del documento final de norma de información financiera para microempresas.  </w:t>
          </w:r>
        </w:p>
        <w:p w:rsidR="003E6A09" w:rsidRDefault="003E6A09" w:rsidP="0095108D">
          <w:pPr>
            <w:autoSpaceDE w:val="0"/>
            <w:autoSpaceDN w:val="0"/>
            <w:adjustRightInd w:val="0"/>
            <w:ind w:left="360"/>
            <w:jc w:val="both"/>
            <w:rPr>
              <w:rFonts w:asciiTheme="minorHAnsi" w:hAnsiTheme="minorHAnsi" w:cstheme="minorHAnsi"/>
              <w:sz w:val="22"/>
              <w:szCs w:val="22"/>
            </w:rPr>
          </w:pPr>
        </w:p>
        <w:p w:rsidR="003E6A09" w:rsidRDefault="003E6A09" w:rsidP="0095108D">
          <w:pPr>
            <w:autoSpaceDE w:val="0"/>
            <w:autoSpaceDN w:val="0"/>
            <w:adjustRightInd w:val="0"/>
            <w:ind w:left="360"/>
            <w:jc w:val="both"/>
            <w:rPr>
              <w:rFonts w:asciiTheme="minorHAnsi" w:hAnsiTheme="minorHAnsi" w:cstheme="minorHAnsi"/>
              <w:sz w:val="22"/>
              <w:szCs w:val="22"/>
            </w:rPr>
          </w:pPr>
          <w:r>
            <w:rPr>
              <w:rFonts w:asciiTheme="minorHAnsi" w:hAnsiTheme="minorHAnsi" w:cstheme="minorHAnsi"/>
              <w:sz w:val="22"/>
              <w:szCs w:val="22"/>
            </w:rPr>
            <w:t xml:space="preserve">De otra parte, </w:t>
          </w:r>
          <w:r w:rsidR="000F235F">
            <w:rPr>
              <w:rFonts w:asciiTheme="minorHAnsi" w:hAnsiTheme="minorHAnsi" w:cstheme="minorHAnsi"/>
              <w:sz w:val="22"/>
              <w:szCs w:val="22"/>
            </w:rPr>
            <w:t xml:space="preserve">se </w:t>
          </w:r>
          <w:r>
            <w:rPr>
              <w:rFonts w:asciiTheme="minorHAnsi" w:hAnsiTheme="minorHAnsi" w:cstheme="minorHAnsi"/>
              <w:sz w:val="22"/>
              <w:szCs w:val="22"/>
            </w:rPr>
            <w:t>exclu</w:t>
          </w:r>
          <w:r w:rsidR="000F235F">
            <w:rPr>
              <w:rFonts w:asciiTheme="minorHAnsi" w:hAnsiTheme="minorHAnsi" w:cstheme="minorHAnsi"/>
              <w:sz w:val="22"/>
              <w:szCs w:val="22"/>
            </w:rPr>
            <w:t>y</w:t>
          </w:r>
          <w:r w:rsidR="00241371">
            <w:rPr>
              <w:rFonts w:asciiTheme="minorHAnsi" w:hAnsiTheme="minorHAnsi" w:cstheme="minorHAnsi"/>
              <w:sz w:val="22"/>
              <w:szCs w:val="22"/>
            </w:rPr>
            <w:t>ó</w:t>
          </w:r>
          <w:r>
            <w:rPr>
              <w:rFonts w:asciiTheme="minorHAnsi" w:hAnsiTheme="minorHAnsi" w:cstheme="minorHAnsi"/>
              <w:sz w:val="22"/>
              <w:szCs w:val="22"/>
            </w:rPr>
            <w:t xml:space="preserve"> de los criterios de medición</w:t>
          </w:r>
          <w:r w:rsidR="000F235F">
            <w:rPr>
              <w:rFonts w:asciiTheme="minorHAnsi" w:hAnsiTheme="minorHAnsi" w:cstheme="minorHAnsi"/>
              <w:sz w:val="22"/>
              <w:szCs w:val="22"/>
            </w:rPr>
            <w:t>,</w:t>
          </w:r>
          <w:r>
            <w:rPr>
              <w:rFonts w:asciiTheme="minorHAnsi" w:hAnsiTheme="minorHAnsi" w:cstheme="minorHAnsi"/>
              <w:sz w:val="22"/>
              <w:szCs w:val="22"/>
            </w:rPr>
            <w:t xml:space="preserve"> el tema relacionado con las cuentas por cobrar a clientes del exterior por efectos de </w:t>
          </w:r>
          <w:r w:rsidR="000F235F">
            <w:rPr>
              <w:rFonts w:asciiTheme="minorHAnsi" w:hAnsiTheme="minorHAnsi" w:cstheme="minorHAnsi"/>
              <w:sz w:val="22"/>
              <w:szCs w:val="22"/>
            </w:rPr>
            <w:t xml:space="preserve">la </w:t>
          </w:r>
          <w:r>
            <w:rPr>
              <w:rFonts w:asciiTheme="minorHAnsi" w:hAnsiTheme="minorHAnsi" w:cstheme="minorHAnsi"/>
              <w:sz w:val="22"/>
              <w:szCs w:val="22"/>
            </w:rPr>
            <w:t xml:space="preserve">diferencia en cambio </w:t>
          </w:r>
          <w:r w:rsidR="00BF0D58">
            <w:rPr>
              <w:rFonts w:asciiTheme="minorHAnsi" w:hAnsiTheme="minorHAnsi" w:cstheme="minorHAnsi"/>
              <w:sz w:val="22"/>
              <w:szCs w:val="22"/>
            </w:rPr>
            <w:t xml:space="preserve">en </w:t>
          </w:r>
          <w:r w:rsidR="008B7FCC">
            <w:rPr>
              <w:rFonts w:asciiTheme="minorHAnsi" w:hAnsiTheme="minorHAnsi" w:cstheme="minorHAnsi"/>
              <w:sz w:val="22"/>
              <w:szCs w:val="22"/>
            </w:rPr>
            <w:t>moneda</w:t>
          </w:r>
          <w:r>
            <w:rPr>
              <w:rFonts w:asciiTheme="minorHAnsi" w:hAnsiTheme="minorHAnsi" w:cstheme="minorHAnsi"/>
              <w:sz w:val="22"/>
              <w:szCs w:val="22"/>
            </w:rPr>
            <w:t xml:space="preserve"> extranjera, en razón a que </w:t>
          </w:r>
          <w:r w:rsidR="008B7FCC">
            <w:rPr>
              <w:rFonts w:asciiTheme="minorHAnsi" w:hAnsiTheme="minorHAnsi" w:cstheme="minorHAnsi"/>
              <w:sz w:val="22"/>
              <w:szCs w:val="22"/>
            </w:rPr>
            <w:t>las microempresas que cumplen los requisitos establecidos en los numerales del articulo 4</w:t>
          </w:r>
          <w:r w:rsidR="00890E87">
            <w:rPr>
              <w:rFonts w:asciiTheme="minorHAnsi" w:hAnsiTheme="minorHAnsi" w:cstheme="minorHAnsi"/>
              <w:sz w:val="22"/>
              <w:szCs w:val="22"/>
            </w:rPr>
            <w:t>99</w:t>
          </w:r>
          <w:r w:rsidR="008B7FCC">
            <w:rPr>
              <w:rFonts w:asciiTheme="minorHAnsi" w:hAnsiTheme="minorHAnsi" w:cstheme="minorHAnsi"/>
              <w:sz w:val="22"/>
              <w:szCs w:val="22"/>
            </w:rPr>
            <w:t xml:space="preserve"> del Estatuto Tributario</w:t>
          </w:r>
          <w:r w:rsidR="00890E87">
            <w:rPr>
              <w:rFonts w:asciiTheme="minorHAnsi" w:hAnsiTheme="minorHAnsi" w:cstheme="minorHAnsi"/>
              <w:sz w:val="22"/>
              <w:szCs w:val="22"/>
            </w:rPr>
            <w:t xml:space="preserve"> no deben ser usuarios aduaneros. </w:t>
          </w:r>
        </w:p>
        <w:p w:rsidR="0095108D" w:rsidRDefault="0095108D" w:rsidP="0095108D">
          <w:pPr>
            <w:autoSpaceDE w:val="0"/>
            <w:autoSpaceDN w:val="0"/>
            <w:adjustRightInd w:val="0"/>
            <w:jc w:val="both"/>
            <w:rPr>
              <w:rFonts w:asciiTheme="minorHAnsi" w:hAnsiTheme="minorHAnsi" w:cstheme="minorHAnsi"/>
              <w:sz w:val="22"/>
              <w:szCs w:val="22"/>
            </w:rPr>
          </w:pPr>
        </w:p>
        <w:p w:rsidR="0095108D" w:rsidRPr="00F645BB" w:rsidRDefault="00A0585E" w:rsidP="0095108D">
          <w:pPr>
            <w:autoSpaceDE w:val="0"/>
            <w:autoSpaceDN w:val="0"/>
            <w:adjustRightInd w:val="0"/>
            <w:jc w:val="both"/>
            <w:rPr>
              <w:rFonts w:asciiTheme="minorHAnsi" w:hAnsiTheme="minorHAnsi" w:cstheme="minorHAnsi"/>
              <w:b/>
              <w:color w:val="000000"/>
              <w:sz w:val="28"/>
              <w:szCs w:val="28"/>
            </w:rPr>
          </w:pPr>
          <w:r w:rsidRPr="00F645BB">
            <w:rPr>
              <w:rFonts w:asciiTheme="minorHAnsi" w:hAnsiTheme="minorHAnsi" w:cstheme="minorHAnsi"/>
              <w:b/>
              <w:color w:val="000000"/>
              <w:sz w:val="28"/>
              <w:szCs w:val="28"/>
            </w:rPr>
            <w:t xml:space="preserve">Costo de </w:t>
          </w:r>
          <w:r w:rsidR="00EA7B3A">
            <w:rPr>
              <w:rFonts w:asciiTheme="minorHAnsi" w:hAnsiTheme="minorHAnsi" w:cstheme="minorHAnsi"/>
              <w:b/>
              <w:color w:val="000000"/>
              <w:sz w:val="28"/>
              <w:szCs w:val="28"/>
            </w:rPr>
            <w:t xml:space="preserve">adquisición de </w:t>
          </w:r>
          <w:r w:rsidRPr="00F645BB">
            <w:rPr>
              <w:rFonts w:asciiTheme="minorHAnsi" w:hAnsiTheme="minorHAnsi" w:cstheme="minorHAnsi"/>
              <w:b/>
              <w:color w:val="000000"/>
              <w:sz w:val="28"/>
              <w:szCs w:val="28"/>
            </w:rPr>
            <w:t>los inventarios</w:t>
          </w:r>
        </w:p>
        <w:p w:rsidR="00A0585E" w:rsidRDefault="00A0585E" w:rsidP="0095108D">
          <w:pPr>
            <w:autoSpaceDE w:val="0"/>
            <w:autoSpaceDN w:val="0"/>
            <w:adjustRightInd w:val="0"/>
            <w:jc w:val="both"/>
            <w:rPr>
              <w:rFonts w:asciiTheme="minorHAnsi" w:hAnsiTheme="minorHAnsi" w:cstheme="minorHAnsi"/>
              <w:color w:val="000000"/>
              <w:sz w:val="22"/>
              <w:szCs w:val="22"/>
            </w:rPr>
          </w:pPr>
        </w:p>
        <w:p w:rsidR="00EB627C" w:rsidRPr="00F645BB" w:rsidRDefault="00A0585E" w:rsidP="005C6C92">
          <w:pPr>
            <w:pStyle w:val="Sinespaciado"/>
            <w:numPr>
              <w:ilvl w:val="0"/>
              <w:numId w:val="2"/>
            </w:numPr>
            <w:jc w:val="both"/>
          </w:pPr>
          <w:r w:rsidRPr="00F645BB">
            <w:rPr>
              <w:color w:val="000000"/>
            </w:rPr>
            <w:t>En relación con este tema, el</w:t>
          </w:r>
          <w:r w:rsidR="00BF0D58">
            <w:rPr>
              <w:color w:val="000000"/>
            </w:rPr>
            <w:t xml:space="preserve"> numeral 8.3 del </w:t>
          </w:r>
          <w:r w:rsidRPr="00F645BB">
            <w:rPr>
              <w:color w:val="000000"/>
            </w:rPr>
            <w:t xml:space="preserve">proyecto de norma de información financiera para </w:t>
          </w:r>
          <w:r w:rsidR="00755ABE">
            <w:rPr>
              <w:color w:val="000000"/>
            </w:rPr>
            <w:t xml:space="preserve">las </w:t>
          </w:r>
          <w:r w:rsidRPr="00F645BB">
            <w:rPr>
              <w:color w:val="000000"/>
            </w:rPr>
            <w:t>microempresas estable</w:t>
          </w:r>
          <w:r w:rsidR="00241371">
            <w:rPr>
              <w:color w:val="000000"/>
            </w:rPr>
            <w:t>ce</w:t>
          </w:r>
          <w:r w:rsidRPr="00F645BB">
            <w:rPr>
              <w:color w:val="000000"/>
            </w:rPr>
            <w:t xml:space="preserve">: </w:t>
          </w:r>
          <w:r w:rsidR="00EB627C" w:rsidRPr="00F645BB">
            <w:rPr>
              <w:color w:val="000000"/>
            </w:rPr>
            <w:t>“</w:t>
          </w:r>
          <w:r w:rsidRPr="00F645BB">
            <w:t>El costo de los inventarios debe incluir su costo de adquisición y los demás gastos en que se haya incurrido para que los inventarios se encuentren listos para su uso o venta.</w:t>
          </w:r>
          <w:r w:rsidR="00EB627C" w:rsidRPr="00F645BB">
            <w:t>”</w:t>
          </w:r>
          <w:r w:rsidRPr="00F645BB">
            <w:t xml:space="preserve"> Asimismo, en el párrafo 8.4 </w:t>
          </w:r>
          <w:r w:rsidR="00755ABE">
            <w:t>se señaló</w:t>
          </w:r>
          <w:r w:rsidRPr="00F645BB">
            <w:t xml:space="preserve">: </w:t>
          </w:r>
          <w:r w:rsidR="00EB627C" w:rsidRPr="00F645BB">
            <w:t>“El costo de adquisición de los inventarios comprenderá, entre otros, el precio de compra, impuestos no  recuperables, el transporte, la manipulación y otros costos directamente atribuibles a la adquisición de las mercancías, materiales o servicios. Los descuentos comerciales, las rebajas y otras partidas similares se restarán para determinar el costo de adquisición. Los descuentos posteriores a la compra, se llevarán a resultados.”</w:t>
          </w:r>
        </w:p>
        <w:p w:rsidR="00EB627C" w:rsidRDefault="00EB627C" w:rsidP="00151597">
          <w:pPr>
            <w:pStyle w:val="Sinespaciado"/>
            <w:jc w:val="both"/>
          </w:pPr>
        </w:p>
        <w:p w:rsidR="00EB627C" w:rsidRPr="00BC0292" w:rsidRDefault="00EB627C" w:rsidP="00151597">
          <w:pPr>
            <w:pStyle w:val="Sinespaciado"/>
            <w:jc w:val="both"/>
            <w:rPr>
              <w:color w:val="000000"/>
            </w:rPr>
          </w:pPr>
          <w:r w:rsidRPr="00BC0292">
            <w:rPr>
              <w:color w:val="000000"/>
            </w:rPr>
            <w:t>Sobre este asunto se recibieron los siguientes comentarios:</w:t>
          </w:r>
        </w:p>
        <w:p w:rsidR="00F645BB" w:rsidRPr="00F645BB" w:rsidRDefault="00F645BB" w:rsidP="00151597">
          <w:pPr>
            <w:pStyle w:val="Sinespaciado"/>
            <w:jc w:val="both"/>
            <w:rPr>
              <w:b/>
            </w:rPr>
          </w:pPr>
        </w:p>
        <w:p w:rsidR="00EB627C" w:rsidRPr="00F645BB" w:rsidRDefault="00F645BB" w:rsidP="005C6C92">
          <w:pPr>
            <w:pStyle w:val="Sinespaciado"/>
            <w:numPr>
              <w:ilvl w:val="0"/>
              <w:numId w:val="2"/>
            </w:numPr>
            <w:jc w:val="both"/>
            <w:rPr>
              <w:i/>
            </w:rPr>
          </w:pPr>
          <w:r>
            <w:rPr>
              <w:i/>
            </w:rPr>
            <w:t>“…</w:t>
          </w:r>
          <w:r w:rsidR="00EB627C" w:rsidRPr="00F645BB">
            <w:rPr>
              <w:i/>
            </w:rPr>
            <w:t xml:space="preserve">En el costo de los inventarios se debe dejar claro el concepto de costos de transformación o conversión adicional al costo de adquisición y los demás costos. </w:t>
          </w:r>
        </w:p>
        <w:p w:rsidR="00EB627C" w:rsidRPr="00F645BB" w:rsidRDefault="00EB627C" w:rsidP="00151597">
          <w:pPr>
            <w:pStyle w:val="Sinespaciado"/>
            <w:jc w:val="both"/>
            <w:rPr>
              <w:i/>
            </w:rPr>
          </w:pPr>
        </w:p>
        <w:p w:rsidR="00EB627C" w:rsidRPr="00F645BB" w:rsidRDefault="00EB627C" w:rsidP="00151597">
          <w:pPr>
            <w:pStyle w:val="Sinespaciado"/>
            <w:ind w:left="360"/>
            <w:jc w:val="both"/>
            <w:rPr>
              <w:i/>
            </w:rPr>
          </w:pPr>
          <w:r w:rsidRPr="00F645BB">
            <w:rPr>
              <w:i/>
            </w:rPr>
            <w:t>Igualmente, para efectos de claridad, es importante reemplazar la palabra “gastos” por la palabra “costos”</w:t>
          </w:r>
          <w:r w:rsidR="00F645BB">
            <w:rPr>
              <w:rStyle w:val="Refdenotaalpie"/>
              <w:rFonts w:cstheme="minorHAnsi"/>
              <w:i/>
            </w:rPr>
            <w:footnoteReference w:id="83"/>
          </w:r>
          <w:r w:rsidR="00F645BB">
            <w:rPr>
              <w:i/>
            </w:rPr>
            <w:t>…”</w:t>
          </w:r>
        </w:p>
        <w:p w:rsidR="00F645BB" w:rsidRPr="00F645BB" w:rsidRDefault="00F645BB" w:rsidP="00151597">
          <w:pPr>
            <w:pStyle w:val="Sinespaciado"/>
            <w:jc w:val="both"/>
            <w:rPr>
              <w:b/>
            </w:rPr>
          </w:pPr>
        </w:p>
        <w:p w:rsidR="00F645BB" w:rsidRPr="008A26D2" w:rsidRDefault="008A26D2" w:rsidP="005C6C92">
          <w:pPr>
            <w:pStyle w:val="Sinespaciado"/>
            <w:numPr>
              <w:ilvl w:val="0"/>
              <w:numId w:val="2"/>
            </w:numPr>
            <w:jc w:val="both"/>
            <w:rPr>
              <w:i/>
            </w:rPr>
          </w:pPr>
          <w:r w:rsidRPr="008A26D2">
            <w:rPr>
              <w:i/>
            </w:rPr>
            <w:t>“…</w:t>
          </w:r>
          <w:r w:rsidR="00F645BB" w:rsidRPr="008A26D2">
            <w:rPr>
              <w:i/>
            </w:rPr>
            <w:t>En este párrafo (</w:t>
          </w:r>
          <w:r w:rsidR="00F645BB" w:rsidRPr="008A26D2">
            <w:rPr>
              <w:i/>
              <w:u w:val="single"/>
            </w:rPr>
            <w:t>8.4 costo de adquisición)</w:t>
          </w:r>
          <w:r w:rsidR="00F645BB" w:rsidRPr="008A26D2">
            <w:rPr>
              <w:i/>
            </w:rPr>
            <w:t xml:space="preserve"> no se hace explícito el tratamiento que se le debe dar a los descuentos financieros, condicionados o por pronto pago; puede entenderse como si se deben descontar del costo de adquisición por ser una partida similar a los descuentos comerciales o si se deben llevar a resultados por ser un descuento posterior a la compra. Consideramos que se debe dar mayor claridad al respecto</w:t>
          </w:r>
          <w:r>
            <w:rPr>
              <w:rStyle w:val="Refdenotaalpie"/>
              <w:rFonts w:cstheme="minorHAnsi"/>
              <w:i/>
            </w:rPr>
            <w:footnoteReference w:id="84"/>
          </w:r>
          <w:r w:rsidRPr="008A26D2">
            <w:rPr>
              <w:i/>
            </w:rPr>
            <w:t xml:space="preserve">…” </w:t>
          </w:r>
          <w:r w:rsidR="00F645BB" w:rsidRPr="008A26D2">
            <w:rPr>
              <w:i/>
            </w:rPr>
            <w:t xml:space="preserve"> (Subrayado fuera de texto)</w:t>
          </w:r>
        </w:p>
        <w:p w:rsidR="00F645BB" w:rsidRPr="00F645BB" w:rsidRDefault="00F645BB" w:rsidP="00151597">
          <w:pPr>
            <w:pStyle w:val="Sinespaciado"/>
            <w:jc w:val="both"/>
            <w:rPr>
              <w:b/>
            </w:rPr>
          </w:pPr>
        </w:p>
        <w:p w:rsidR="00F645BB" w:rsidRPr="00F645BB" w:rsidRDefault="008A26D2" w:rsidP="005C6C92">
          <w:pPr>
            <w:pStyle w:val="Sinespaciado"/>
            <w:numPr>
              <w:ilvl w:val="0"/>
              <w:numId w:val="2"/>
            </w:numPr>
            <w:jc w:val="both"/>
            <w:rPr>
              <w:i/>
            </w:rPr>
          </w:pPr>
          <w:r>
            <w:rPr>
              <w:i/>
            </w:rPr>
            <w:t>“…</w:t>
          </w:r>
          <w:r w:rsidR="00F645BB" w:rsidRPr="00F645BB">
            <w:rPr>
              <w:i/>
            </w:rPr>
            <w:t>Preferiblemente utilizar el mismo criterio de NIC2 para los descuentos, es decir todos (los comerciales y los posteriores) deben registrarse como un menor valor del inventarios y no en resultados del ejercicio, esto con el objetivo de usar los mismos criterios de las IFRS y la</w:t>
          </w:r>
        </w:p>
        <w:p w:rsidR="00EB627C" w:rsidRDefault="00F645BB" w:rsidP="00151597">
          <w:pPr>
            <w:pStyle w:val="Sinespaciado"/>
            <w:ind w:firstLine="360"/>
            <w:jc w:val="both"/>
            <w:rPr>
              <w:i/>
            </w:rPr>
          </w:pPr>
          <w:r w:rsidRPr="00F645BB">
            <w:rPr>
              <w:i/>
            </w:rPr>
            <w:t>IFRS para PYMES</w:t>
          </w:r>
          <w:r w:rsidR="008A26D2">
            <w:rPr>
              <w:rStyle w:val="Refdenotaalpie"/>
              <w:rFonts w:cstheme="minorHAnsi"/>
              <w:i/>
            </w:rPr>
            <w:footnoteReference w:id="85"/>
          </w:r>
          <w:r w:rsidR="008A26D2">
            <w:rPr>
              <w:i/>
            </w:rPr>
            <w:t>…”</w:t>
          </w:r>
        </w:p>
        <w:p w:rsidR="008A26D2" w:rsidRDefault="008A26D2" w:rsidP="00151597">
          <w:pPr>
            <w:pStyle w:val="Sinespaciado"/>
            <w:jc w:val="both"/>
            <w:rPr>
              <w:i/>
            </w:rPr>
          </w:pPr>
        </w:p>
        <w:p w:rsidR="00A02A72" w:rsidRDefault="0034412F" w:rsidP="00151597">
          <w:pPr>
            <w:pStyle w:val="Sinespaciado"/>
            <w:ind w:left="360"/>
            <w:jc w:val="both"/>
          </w:pPr>
          <w:r>
            <w:lastRenderedPageBreak/>
            <w:t>El Consejo comparte la recomendación de reemplazar la palabra</w:t>
          </w:r>
          <w:r w:rsidR="00A02A72">
            <w:t xml:space="preserve"> gastos por costos, para el tema en comento.</w:t>
          </w:r>
        </w:p>
        <w:p w:rsidR="00151597" w:rsidRDefault="00A02A72" w:rsidP="00151597">
          <w:pPr>
            <w:pStyle w:val="Sinespaciado"/>
            <w:ind w:left="360"/>
            <w:jc w:val="both"/>
          </w:pPr>
          <w:r w:rsidDel="00A02A72">
            <w:t xml:space="preserve"> </w:t>
          </w:r>
        </w:p>
        <w:p w:rsidR="00777392" w:rsidRDefault="00A02A72" w:rsidP="00777392">
          <w:pPr>
            <w:pStyle w:val="Sinespaciado"/>
            <w:ind w:left="360"/>
            <w:jc w:val="both"/>
          </w:pPr>
          <w:r>
            <w:t>En cuanto ha</w:t>
          </w:r>
          <w:r w:rsidR="006A638F">
            <w:t>ce</w:t>
          </w:r>
          <w:r>
            <w:t xml:space="preserve"> referencia</w:t>
          </w:r>
          <w:r w:rsidR="006A638F">
            <w:t>,</w:t>
          </w:r>
          <w:r>
            <w:t xml:space="preserve"> a </w:t>
          </w:r>
          <w:r w:rsidR="006B355C" w:rsidRPr="00777392">
            <w:t>los descuentos financieros</w:t>
          </w:r>
          <w:r w:rsidR="00EA7B3A" w:rsidRPr="00777392">
            <w:t xml:space="preserve"> y </w:t>
          </w:r>
          <w:r w:rsidR="006A638F">
            <w:t xml:space="preserve">a </w:t>
          </w:r>
          <w:r w:rsidR="00EA7B3A" w:rsidRPr="00777392">
            <w:t>los gastos financieros por diferencia en cambio</w:t>
          </w:r>
          <w:r w:rsidR="006A638F">
            <w:t xml:space="preserve">, </w:t>
          </w:r>
          <w:r>
            <w:t xml:space="preserve">se considera procedente ajustar </w:t>
          </w:r>
          <w:r w:rsidR="006B355C" w:rsidRPr="00777392">
            <w:t>la redacción de</w:t>
          </w:r>
          <w:r w:rsidR="00EA7B3A" w:rsidRPr="00777392">
            <w:t xml:space="preserve"> </w:t>
          </w:r>
          <w:r w:rsidR="006B355C" w:rsidRPr="00777392">
            <w:t>l</w:t>
          </w:r>
          <w:r w:rsidR="00EA7B3A" w:rsidRPr="00777392">
            <w:t>os</w:t>
          </w:r>
          <w:r w:rsidR="006B355C" w:rsidRPr="00777392">
            <w:t xml:space="preserve"> párrafo</w:t>
          </w:r>
          <w:r w:rsidR="00EA7B3A" w:rsidRPr="00777392">
            <w:t>s</w:t>
          </w:r>
          <w:r w:rsidR="006B355C" w:rsidRPr="00777392">
            <w:t xml:space="preserve"> relacionado</w:t>
          </w:r>
          <w:r w:rsidR="00EA7B3A" w:rsidRPr="00777392">
            <w:t>s</w:t>
          </w:r>
          <w:r w:rsidR="006B355C" w:rsidRPr="00777392">
            <w:t xml:space="preserve"> con los costos de adquisición</w:t>
          </w:r>
          <w:r w:rsidR="006A638F">
            <w:t>,</w:t>
          </w:r>
          <w:r w:rsidR="006B355C" w:rsidRPr="00777392">
            <w:t xml:space="preserve"> l</w:t>
          </w:r>
          <w:r w:rsidR="00EA7B3A" w:rsidRPr="00777392">
            <w:t>os</w:t>
          </w:r>
          <w:r w:rsidR="006B355C" w:rsidRPr="00777392">
            <w:t xml:space="preserve"> cual</w:t>
          </w:r>
          <w:r w:rsidR="00EA7B3A" w:rsidRPr="00777392">
            <w:t>es</w:t>
          </w:r>
          <w:r w:rsidR="006B355C" w:rsidRPr="00777392">
            <w:t xml:space="preserve"> quedará</w:t>
          </w:r>
          <w:r w:rsidR="00EA7B3A" w:rsidRPr="00777392">
            <w:t>n</w:t>
          </w:r>
          <w:r w:rsidR="006B355C" w:rsidRPr="00777392">
            <w:t xml:space="preserve"> así: “</w:t>
          </w:r>
          <w:r w:rsidR="00532257">
            <w:t>8.5</w:t>
          </w:r>
          <w:r w:rsidR="00EA7B3A" w:rsidRPr="00777392">
            <w:t xml:space="preserve"> </w:t>
          </w:r>
          <w:r w:rsidR="006B355C" w:rsidRPr="00777392">
            <w:t>El costo de adquisición de los inventarios comprenderá, entre otros, el precio de compra, impuestos no  recuperables, el transporte, la manipulación y otros costos directamente atribuibles a la adquisición de las mercancías, materiales o servicios. Los descuentos comerciales, las rebajas y otras partidas similares se restarán para determinar el costo de adquisición. Los descuentos posteriores a la compra, tales como los descuentos por pronto pago, se llevarán a resultados.”</w:t>
          </w:r>
          <w:r w:rsidR="00EA7B3A" w:rsidRPr="00777392">
            <w:t xml:space="preserve"> “</w:t>
          </w:r>
          <w:r w:rsidR="00532257">
            <w:t>8.6</w:t>
          </w:r>
          <w:r w:rsidR="00777392" w:rsidRPr="00777392">
            <w:t xml:space="preserve"> Cuando una </w:t>
          </w:r>
          <w:r w:rsidR="00532257">
            <w:t>microempresa</w:t>
          </w:r>
          <w:r w:rsidR="00777392" w:rsidRPr="00777392">
            <w:t xml:space="preserve"> adquiera  inventarios a crédito, los intereses de financiación y las diferencias en cambio, si las hay,  se reconocerán como gastos en el estado de resultados.</w:t>
          </w:r>
          <w:r w:rsidR="00777392">
            <w:t>”</w:t>
          </w:r>
        </w:p>
        <w:p w:rsidR="00777392" w:rsidRDefault="00777392" w:rsidP="00777392">
          <w:pPr>
            <w:pStyle w:val="Sinespaciado"/>
            <w:jc w:val="both"/>
          </w:pPr>
        </w:p>
        <w:p w:rsidR="00777392" w:rsidRPr="00777392" w:rsidRDefault="00777392" w:rsidP="00777392">
          <w:pPr>
            <w:pStyle w:val="Sinespaciado"/>
            <w:jc w:val="both"/>
            <w:rPr>
              <w:b/>
              <w:sz w:val="28"/>
              <w:szCs w:val="28"/>
            </w:rPr>
          </w:pPr>
          <w:r w:rsidRPr="00777392">
            <w:rPr>
              <w:b/>
              <w:sz w:val="28"/>
              <w:szCs w:val="28"/>
            </w:rPr>
            <w:t>Método del cálculo del costo</w:t>
          </w:r>
        </w:p>
        <w:p w:rsidR="00777392" w:rsidRDefault="00777392" w:rsidP="00777392">
          <w:pPr>
            <w:pStyle w:val="Sinespaciado"/>
            <w:jc w:val="both"/>
          </w:pPr>
        </w:p>
        <w:p w:rsidR="00777392" w:rsidRDefault="00777392" w:rsidP="005C6C92">
          <w:pPr>
            <w:pStyle w:val="Sinespaciado"/>
            <w:numPr>
              <w:ilvl w:val="0"/>
              <w:numId w:val="2"/>
            </w:numPr>
            <w:jc w:val="both"/>
          </w:pPr>
          <w:r>
            <w:t xml:space="preserve">En el </w:t>
          </w:r>
          <w:r w:rsidR="000D6171">
            <w:t xml:space="preserve">párrafo 8.6 del </w:t>
          </w:r>
          <w:r>
            <w:t>proyecto de norma de información financiera para microempresas</w:t>
          </w:r>
          <w:r w:rsidR="000D6171">
            <w:t>, (ahora 8.7),</w:t>
          </w:r>
          <w:r>
            <w:t xml:space="preserve"> se </w:t>
          </w:r>
          <w:r w:rsidR="00855920">
            <w:t>determinó</w:t>
          </w:r>
          <w:r>
            <w:t xml:space="preserve"> que: </w:t>
          </w:r>
          <w:r w:rsidR="000D6171">
            <w:t>“</w:t>
          </w:r>
          <w:r w:rsidRPr="00303BE0">
            <w:t xml:space="preserve">Una </w:t>
          </w:r>
          <w:r>
            <w:rPr>
              <w:color w:val="000000"/>
            </w:rPr>
            <w:t>entidad</w:t>
          </w:r>
          <w:r>
            <w:t xml:space="preserve"> </w:t>
          </w:r>
          <w:r w:rsidRPr="00303BE0">
            <w:t>medirá el costo de los inventarios, utilizando los métodos de primera</w:t>
          </w:r>
          <w:r>
            <w:t>s en</w:t>
          </w:r>
          <w:r w:rsidRPr="00303BE0">
            <w:t xml:space="preserve"> entra</w:t>
          </w:r>
          <w:r>
            <w:t>r</w:t>
          </w:r>
          <w:r w:rsidRPr="00303BE0">
            <w:t xml:space="preserve"> primera</w:t>
          </w:r>
          <w:r>
            <w:t xml:space="preserve">s en </w:t>
          </w:r>
          <w:r w:rsidRPr="00303BE0">
            <w:t xml:space="preserve"> sali</w:t>
          </w:r>
          <w:r>
            <w:t>r</w:t>
          </w:r>
          <w:r w:rsidRPr="00303BE0">
            <w:t xml:space="preserve"> (</w:t>
          </w:r>
          <w:r>
            <w:t>PEPS</w:t>
          </w:r>
          <w:r w:rsidRPr="00303BE0">
            <w:t>) o costo promedio ponderado. U</w:t>
          </w:r>
          <w:r>
            <w:t xml:space="preserve">tilizará el mismo método </w:t>
          </w:r>
          <w:r w:rsidRPr="00303BE0">
            <w:t>para todos</w:t>
          </w:r>
          <w:r>
            <w:t xml:space="preserve"> sus </w:t>
          </w:r>
          <w:r w:rsidRPr="00303BE0">
            <w:t xml:space="preserve"> inventarios. El método última</w:t>
          </w:r>
          <w:r>
            <w:t>s en</w:t>
          </w:r>
          <w:r w:rsidRPr="00303BE0">
            <w:t xml:space="preserve"> entra</w:t>
          </w:r>
          <w:r>
            <w:t>r</w:t>
          </w:r>
          <w:r w:rsidRPr="00303BE0">
            <w:t xml:space="preserve"> primera</w:t>
          </w:r>
          <w:r>
            <w:t>s en</w:t>
          </w:r>
          <w:r w:rsidRPr="00303BE0">
            <w:t xml:space="preserve"> sali</w:t>
          </w:r>
          <w:r>
            <w:t xml:space="preserve">r </w:t>
          </w:r>
          <w:r w:rsidRPr="00303BE0">
            <w:t>(</w:t>
          </w:r>
          <w:r>
            <w:t>UEPS</w:t>
          </w:r>
          <w:r w:rsidRPr="00303BE0">
            <w:t>) no está permitido en esta Norma.</w:t>
          </w:r>
          <w:r w:rsidR="000D6171">
            <w:t>”</w:t>
          </w:r>
        </w:p>
        <w:p w:rsidR="00777392" w:rsidRDefault="00777392" w:rsidP="00777392">
          <w:pPr>
            <w:pStyle w:val="Sinespaciado"/>
            <w:jc w:val="both"/>
          </w:pPr>
        </w:p>
        <w:p w:rsidR="00777392" w:rsidRPr="00BC0292" w:rsidRDefault="00777392" w:rsidP="00777392">
          <w:pPr>
            <w:pStyle w:val="Sinespaciado"/>
            <w:jc w:val="both"/>
            <w:rPr>
              <w:color w:val="000000"/>
            </w:rPr>
          </w:pPr>
          <w:r w:rsidRPr="00BC0292">
            <w:rPr>
              <w:color w:val="000000"/>
            </w:rPr>
            <w:t>Sobre este asunto se recibieron los siguientes comentarios:</w:t>
          </w:r>
        </w:p>
        <w:p w:rsidR="00777392" w:rsidRPr="00777392" w:rsidRDefault="00777392" w:rsidP="00777392">
          <w:pPr>
            <w:pStyle w:val="Sinespaciado"/>
            <w:jc w:val="both"/>
          </w:pPr>
        </w:p>
        <w:p w:rsidR="00777392" w:rsidRPr="00777392" w:rsidRDefault="00777392" w:rsidP="005C6C92">
          <w:pPr>
            <w:pStyle w:val="Sinespaciado"/>
            <w:numPr>
              <w:ilvl w:val="0"/>
              <w:numId w:val="2"/>
            </w:numPr>
            <w:jc w:val="both"/>
            <w:rPr>
              <w:i/>
            </w:rPr>
          </w:pPr>
          <w:r>
            <w:rPr>
              <w:i/>
            </w:rPr>
            <w:t>“…</w:t>
          </w:r>
          <w:r w:rsidRPr="00777392">
            <w:rPr>
              <w:i/>
            </w:rPr>
            <w:t>Si la norma explícitamente hace referencia a los métodos PEPS y costo promedio ponderado, se entiende perfectamente que los demás métodos como el UEPS, identificación específica, última factura, promedio móvil, promedio simple y demás no estarían permitidos; pero a renglón seguido el párrafo 8.6 dice que el método UEPS no está permitido lo que daría para interpretar que el único método no permitido es el UEPS y los demás métodos no enunciados en el párrafo 8.6 si podrían utilizarse.</w:t>
          </w:r>
        </w:p>
        <w:p w:rsidR="00777392" w:rsidRPr="00777392" w:rsidRDefault="00777392" w:rsidP="00777392">
          <w:pPr>
            <w:pStyle w:val="Sinespaciado"/>
            <w:jc w:val="both"/>
            <w:rPr>
              <w:i/>
            </w:rPr>
          </w:pPr>
        </w:p>
        <w:p w:rsidR="00777392" w:rsidRPr="00777392" w:rsidRDefault="00777392" w:rsidP="009503F6">
          <w:pPr>
            <w:pStyle w:val="Sinespaciado"/>
            <w:ind w:left="360"/>
            <w:jc w:val="both"/>
          </w:pPr>
          <w:r w:rsidRPr="00777392">
            <w:rPr>
              <w:i/>
            </w:rPr>
            <w:t>Es decir, la prohibición explícita del UEPS es contradictorio a la posibilidad de sólo utilizar el PEPS y el promedio ponderado, dado que desconoce la existencia de oros métodos de reconocido valor técnico</w:t>
          </w:r>
          <w:r>
            <w:rPr>
              <w:rStyle w:val="Refdenotaalpie"/>
              <w:i/>
            </w:rPr>
            <w:footnoteReference w:id="86"/>
          </w:r>
          <w:r>
            <w:rPr>
              <w:i/>
            </w:rPr>
            <w:t>…”</w:t>
          </w:r>
        </w:p>
        <w:p w:rsidR="00777392" w:rsidRPr="00777392" w:rsidRDefault="00777392" w:rsidP="00777392">
          <w:pPr>
            <w:pStyle w:val="Sinespaciado"/>
            <w:jc w:val="both"/>
            <w:rPr>
              <w:bCs/>
              <w:color w:val="000000"/>
            </w:rPr>
          </w:pPr>
        </w:p>
        <w:p w:rsidR="00777392" w:rsidRPr="00777392" w:rsidRDefault="00777392" w:rsidP="005C6C92">
          <w:pPr>
            <w:pStyle w:val="Sinespaciado"/>
            <w:numPr>
              <w:ilvl w:val="0"/>
              <w:numId w:val="2"/>
            </w:numPr>
            <w:jc w:val="both"/>
            <w:rPr>
              <w:i/>
            </w:rPr>
          </w:pPr>
          <w:r>
            <w:rPr>
              <w:i/>
            </w:rPr>
            <w:t>“…</w:t>
          </w:r>
          <w:r w:rsidRPr="00777392">
            <w:rPr>
              <w:i/>
            </w:rPr>
            <w:t>En el punto 8.6 sobre valuación de inventarios, debe incluirse el método de identificación específica</w:t>
          </w:r>
          <w:r>
            <w:rPr>
              <w:rStyle w:val="Refdenotaalpie"/>
              <w:i/>
            </w:rPr>
            <w:footnoteReference w:id="87"/>
          </w:r>
          <w:r>
            <w:rPr>
              <w:i/>
            </w:rPr>
            <w:t>…”</w:t>
          </w:r>
        </w:p>
        <w:p w:rsidR="00777392" w:rsidRPr="00777392" w:rsidRDefault="00777392" w:rsidP="00777392">
          <w:pPr>
            <w:pStyle w:val="Sinespaciado"/>
            <w:jc w:val="both"/>
          </w:pPr>
        </w:p>
        <w:p w:rsidR="00777392" w:rsidRDefault="00777392" w:rsidP="005C6C92">
          <w:pPr>
            <w:pStyle w:val="Sinespaciado"/>
            <w:numPr>
              <w:ilvl w:val="0"/>
              <w:numId w:val="2"/>
            </w:numPr>
            <w:jc w:val="both"/>
            <w:rPr>
              <w:i/>
            </w:rPr>
          </w:pPr>
          <w:r>
            <w:rPr>
              <w:i/>
            </w:rPr>
            <w:t>“…</w:t>
          </w:r>
          <w:r w:rsidRPr="00777392">
            <w:rPr>
              <w:i/>
            </w:rPr>
            <w:t>Se debería permitir el inventario periódico o el método de los minoristas (retail) para este tipo de entidades, debido a que por su tamaño empresarial significaría una reducción importante en los requerimientos contables</w:t>
          </w:r>
          <w:r>
            <w:rPr>
              <w:rStyle w:val="Refdenotaalpie"/>
              <w:i/>
            </w:rPr>
            <w:footnoteReference w:id="88"/>
          </w:r>
          <w:r w:rsidRPr="00777392">
            <w:rPr>
              <w:i/>
            </w:rPr>
            <w:t>.</w:t>
          </w:r>
        </w:p>
        <w:p w:rsidR="00F12445" w:rsidRDefault="00F12445" w:rsidP="00F12445">
          <w:pPr>
            <w:pStyle w:val="Prrafodelista"/>
            <w:rPr>
              <w:i/>
            </w:rPr>
          </w:pPr>
        </w:p>
        <w:p w:rsidR="00F12445" w:rsidRDefault="00F12445" w:rsidP="005C6C92">
          <w:pPr>
            <w:pStyle w:val="Sinespaciado"/>
            <w:numPr>
              <w:ilvl w:val="0"/>
              <w:numId w:val="2"/>
            </w:numPr>
            <w:jc w:val="both"/>
            <w:rPr>
              <w:i/>
            </w:rPr>
          </w:pPr>
          <w:r>
            <w:rPr>
              <w:i/>
            </w:rPr>
            <w:t xml:space="preserve">“…Podría ser útil incorporar a este párrafo la posibilidad de utilizar otras técnicas de medición del costo, tal como el costo estándar o el retail para determinar el costo de los </w:t>
          </w:r>
          <w:r>
            <w:rPr>
              <w:i/>
            </w:rPr>
            <w:lastRenderedPageBreak/>
            <w:t>inventarios. Una pequeña empresa comercializadora podría considerar útil este procedimiento</w:t>
          </w:r>
          <w:r>
            <w:rPr>
              <w:rStyle w:val="Refdenotaalpie"/>
              <w:i/>
            </w:rPr>
            <w:footnoteReference w:id="89"/>
          </w:r>
          <w:r>
            <w:rPr>
              <w:i/>
            </w:rPr>
            <w:t>…”</w:t>
          </w:r>
        </w:p>
        <w:p w:rsidR="009503F6" w:rsidRDefault="009503F6" w:rsidP="009503F6">
          <w:pPr>
            <w:pStyle w:val="Sinespaciado"/>
            <w:ind w:left="360"/>
            <w:jc w:val="both"/>
            <w:rPr>
              <w:i/>
            </w:rPr>
          </w:pPr>
        </w:p>
        <w:p w:rsidR="006F3650" w:rsidRDefault="006E611B" w:rsidP="006F3650">
          <w:pPr>
            <w:pStyle w:val="Sinespaciado"/>
            <w:ind w:left="360"/>
            <w:jc w:val="both"/>
            <w:rPr>
              <w:rFonts w:cstheme="minorHAnsi"/>
            </w:rPr>
          </w:pPr>
          <w:r>
            <w:rPr>
              <w:rFonts w:cstheme="minorHAnsi"/>
            </w:rPr>
            <w:t xml:space="preserve">El CTCP, comparte las recomendaciones sugeridas y en tal </w:t>
          </w:r>
          <w:r w:rsidR="002026D7" w:rsidRPr="006F3650">
            <w:rPr>
              <w:rFonts w:cstheme="minorHAnsi"/>
            </w:rPr>
            <w:t>sentido, se modific</w:t>
          </w:r>
          <w:r w:rsidR="00ED0EDE">
            <w:rPr>
              <w:rFonts w:cstheme="minorHAnsi"/>
            </w:rPr>
            <w:t>ó</w:t>
          </w:r>
          <w:r w:rsidR="002026D7" w:rsidRPr="006F3650">
            <w:rPr>
              <w:rFonts w:cstheme="minorHAnsi"/>
            </w:rPr>
            <w:t xml:space="preserve"> el pá</w:t>
          </w:r>
          <w:r w:rsidR="00FF2D67">
            <w:rPr>
              <w:rFonts w:cstheme="minorHAnsi"/>
            </w:rPr>
            <w:t>rrafo 8.6, ahora 8.8</w:t>
          </w:r>
          <w:r w:rsidR="002026D7" w:rsidRPr="006F3650">
            <w:rPr>
              <w:rFonts w:cstheme="minorHAnsi"/>
            </w:rPr>
            <w:t>, y se incluyó un nuevo párra</w:t>
          </w:r>
          <w:r w:rsidR="00FF2D67">
            <w:rPr>
              <w:rFonts w:cstheme="minorHAnsi"/>
            </w:rPr>
            <w:t>fo distinguido con el número 8.7</w:t>
          </w:r>
          <w:r w:rsidR="006F3650" w:rsidRPr="006F3650">
            <w:rPr>
              <w:rFonts w:cstheme="minorHAnsi"/>
            </w:rPr>
            <w:t>, los cuales t</w:t>
          </w:r>
          <w:r w:rsidR="00C26C3D">
            <w:rPr>
              <w:rFonts w:cstheme="minorHAnsi"/>
            </w:rPr>
            <w:t>ienen</w:t>
          </w:r>
          <w:r w:rsidR="006F3650" w:rsidRPr="006F3650">
            <w:rPr>
              <w:rFonts w:cstheme="minorHAnsi"/>
            </w:rPr>
            <w:t xml:space="preserve"> la siguiente redacción: </w:t>
          </w:r>
          <w:r w:rsidR="006F3650">
            <w:rPr>
              <w:rFonts w:cstheme="minorHAnsi"/>
            </w:rPr>
            <w:t>“</w:t>
          </w:r>
          <w:r w:rsidR="00F12445">
            <w:rPr>
              <w:rFonts w:cstheme="minorHAnsi"/>
            </w:rPr>
            <w:t>8.7</w:t>
          </w:r>
          <w:r w:rsidR="006F3650" w:rsidRPr="006F3650">
            <w:rPr>
              <w:rFonts w:cstheme="minorHAnsi"/>
            </w:rPr>
            <w:t xml:space="preserve"> Una </w:t>
          </w:r>
          <w:r w:rsidR="00F12445">
            <w:rPr>
              <w:rFonts w:cstheme="minorHAnsi"/>
            </w:rPr>
            <w:t>microempresa</w:t>
          </w:r>
          <w:r w:rsidR="006F3650" w:rsidRPr="006F3650">
            <w:rPr>
              <w:rFonts w:cstheme="minorHAnsi"/>
            </w:rPr>
            <w:t xml:space="preserve"> que aplique est</w:t>
          </w:r>
          <w:r w:rsidR="00F12445">
            <w:rPr>
              <w:rFonts w:cstheme="minorHAnsi"/>
            </w:rPr>
            <w:t>a norma</w:t>
          </w:r>
          <w:r w:rsidR="006F3650" w:rsidRPr="006F3650">
            <w:rPr>
              <w:rFonts w:cstheme="minorHAnsi"/>
            </w:rPr>
            <w:t xml:space="preserve"> podrá utilizar, según sus necesidades, el sistema de inventario periódico o el sistema de inventario permanente.</w:t>
          </w:r>
          <w:r w:rsidR="006F3650">
            <w:rPr>
              <w:rFonts w:cstheme="minorHAnsi"/>
            </w:rPr>
            <w:t>” “</w:t>
          </w:r>
          <w:r w:rsidR="00FF2D67">
            <w:rPr>
              <w:rFonts w:cstheme="minorHAnsi"/>
            </w:rPr>
            <w:t>8.8</w:t>
          </w:r>
          <w:r w:rsidR="006F3650" w:rsidRPr="006F3650">
            <w:rPr>
              <w:rFonts w:cstheme="minorHAnsi"/>
            </w:rPr>
            <w:t xml:space="preserve">  Una </w:t>
          </w:r>
          <w:r w:rsidR="00FF2D67">
            <w:rPr>
              <w:rFonts w:cstheme="minorHAnsi"/>
            </w:rPr>
            <w:t>microempresa</w:t>
          </w:r>
          <w:r w:rsidR="006F3650" w:rsidRPr="006F3650">
            <w:rPr>
              <w:rFonts w:cstheme="minorHAnsi"/>
            </w:rPr>
            <w:t xml:space="preserve"> medirá el costo de los inventarios, utilizando los métodos de primeras en entrar primeras en  salir (PEPS) o costo promedio ponderado, o cualquier otro método de reconocido valor técnico. Utilizará el mismo método para todos sus  inventarios. El método últimas en entrar primeras en salir (U</w:t>
          </w:r>
          <w:r w:rsidR="00FF2D67">
            <w:rPr>
              <w:rFonts w:cstheme="minorHAnsi"/>
            </w:rPr>
            <w:t>EPS) no está permitido en esta n</w:t>
          </w:r>
          <w:r w:rsidR="006F3650" w:rsidRPr="006F3650">
            <w:rPr>
              <w:rFonts w:cstheme="minorHAnsi"/>
            </w:rPr>
            <w:t>orma.</w:t>
          </w:r>
          <w:r w:rsidR="006F3650">
            <w:rPr>
              <w:rFonts w:cstheme="minorHAnsi"/>
            </w:rPr>
            <w:t>”</w:t>
          </w:r>
        </w:p>
        <w:p w:rsidR="009E6F0F" w:rsidRDefault="009E6F0F" w:rsidP="009E6F0F">
          <w:pPr>
            <w:pStyle w:val="Sinespaciado"/>
            <w:jc w:val="both"/>
            <w:rPr>
              <w:rFonts w:cstheme="minorHAnsi"/>
            </w:rPr>
          </w:pPr>
        </w:p>
        <w:p w:rsidR="009E6F0F" w:rsidRPr="003643CB" w:rsidRDefault="009E6F0F" w:rsidP="009E6F0F">
          <w:pPr>
            <w:pStyle w:val="Sinespaciado"/>
            <w:jc w:val="both"/>
            <w:rPr>
              <w:rFonts w:cstheme="minorHAnsi"/>
              <w:b/>
              <w:sz w:val="28"/>
              <w:szCs w:val="28"/>
            </w:rPr>
          </w:pPr>
          <w:r w:rsidRPr="003643CB">
            <w:rPr>
              <w:rFonts w:cstheme="minorHAnsi"/>
              <w:b/>
              <w:sz w:val="28"/>
              <w:szCs w:val="28"/>
            </w:rPr>
            <w:t xml:space="preserve">Reconocimiento como </w:t>
          </w:r>
          <w:r w:rsidR="00532257">
            <w:rPr>
              <w:rFonts w:cstheme="minorHAnsi"/>
              <w:b/>
              <w:sz w:val="28"/>
              <w:szCs w:val="28"/>
            </w:rPr>
            <w:t>costo</w:t>
          </w:r>
          <w:r w:rsidR="003643CB">
            <w:rPr>
              <w:rFonts w:cstheme="minorHAnsi"/>
              <w:b/>
              <w:sz w:val="28"/>
              <w:szCs w:val="28"/>
            </w:rPr>
            <w:t xml:space="preserve"> de los inventarios</w:t>
          </w:r>
        </w:p>
        <w:p w:rsidR="009E6F0F" w:rsidRDefault="009E6F0F" w:rsidP="009E6F0F">
          <w:pPr>
            <w:pStyle w:val="Sinespaciado"/>
            <w:jc w:val="both"/>
            <w:rPr>
              <w:rFonts w:cstheme="minorHAnsi"/>
            </w:rPr>
          </w:pPr>
        </w:p>
        <w:p w:rsidR="003643CB" w:rsidRDefault="00C350AA" w:rsidP="005C6C92">
          <w:pPr>
            <w:pStyle w:val="Sinespaciado"/>
            <w:numPr>
              <w:ilvl w:val="0"/>
              <w:numId w:val="2"/>
            </w:numPr>
            <w:jc w:val="both"/>
          </w:pPr>
          <w:r>
            <w:rPr>
              <w:rFonts w:cstheme="minorHAnsi"/>
            </w:rPr>
            <w:t>E</w:t>
          </w:r>
          <w:r w:rsidR="003643CB" w:rsidRPr="004B716E">
            <w:rPr>
              <w:rFonts w:cstheme="minorHAnsi"/>
            </w:rPr>
            <w:t>l</w:t>
          </w:r>
          <w:r>
            <w:rPr>
              <w:rFonts w:cstheme="minorHAnsi"/>
            </w:rPr>
            <w:t xml:space="preserve"> párrafo 8.8</w:t>
          </w:r>
          <w:r w:rsidR="000E5926">
            <w:rPr>
              <w:rFonts w:cstheme="minorHAnsi"/>
            </w:rPr>
            <w:t xml:space="preserve"> </w:t>
          </w:r>
          <w:r w:rsidR="003643CB" w:rsidRPr="004B716E">
            <w:rPr>
              <w:rFonts w:cstheme="minorHAnsi"/>
            </w:rPr>
            <w:t>de</w:t>
          </w:r>
          <w:r w:rsidR="00817518">
            <w:rPr>
              <w:rFonts w:cstheme="minorHAnsi"/>
            </w:rPr>
            <w:t>l proyecto de</w:t>
          </w:r>
          <w:r w:rsidR="003643CB" w:rsidRPr="004B716E">
            <w:rPr>
              <w:rFonts w:cstheme="minorHAnsi"/>
            </w:rPr>
            <w:t xml:space="preserve"> norma </w:t>
          </w:r>
          <w:r w:rsidR="00817518">
            <w:rPr>
              <w:rFonts w:cstheme="minorHAnsi"/>
            </w:rPr>
            <w:t>bajo estudio</w:t>
          </w:r>
          <w:r w:rsidR="00532257">
            <w:rPr>
              <w:rFonts w:cstheme="minorHAnsi"/>
            </w:rPr>
            <w:t>, (ahora 8.10</w:t>
          </w:r>
          <w:r>
            <w:rPr>
              <w:rFonts w:cstheme="minorHAnsi"/>
            </w:rPr>
            <w:t xml:space="preserve">), </w:t>
          </w:r>
          <w:r w:rsidR="003643CB" w:rsidRPr="004B716E">
            <w:rPr>
              <w:rFonts w:cstheme="minorHAnsi"/>
            </w:rPr>
            <w:t>se</w:t>
          </w:r>
          <w:r w:rsidR="00817518">
            <w:rPr>
              <w:rFonts w:cstheme="minorHAnsi"/>
            </w:rPr>
            <w:t>ñala</w:t>
          </w:r>
          <w:r w:rsidR="003643CB" w:rsidRPr="004B716E">
            <w:rPr>
              <w:rFonts w:cstheme="minorHAnsi"/>
            </w:rPr>
            <w:t xml:space="preserve"> que:</w:t>
          </w:r>
          <w:r w:rsidR="003643CB">
            <w:rPr>
              <w:rFonts w:cstheme="minorHAnsi"/>
            </w:rPr>
            <w:t xml:space="preserve"> </w:t>
          </w:r>
          <w:r w:rsidR="00580072">
            <w:rPr>
              <w:rFonts w:cstheme="minorHAnsi"/>
            </w:rPr>
            <w:t>“</w:t>
          </w:r>
          <w:r w:rsidR="003643CB" w:rsidRPr="00E10BA9">
            <w:t xml:space="preserve">Cuando los inventarios se vendan, la </w:t>
          </w:r>
          <w:r w:rsidR="003643CB">
            <w:t xml:space="preserve">microempresa </w:t>
          </w:r>
          <w:r w:rsidR="003643CB" w:rsidRPr="00E10BA9">
            <w:t>reconocerá el impor</w:t>
          </w:r>
          <w:r w:rsidR="003643CB">
            <w:t>te en libros de éstos como un ga</w:t>
          </w:r>
          <w:r w:rsidR="003643CB" w:rsidRPr="00E10BA9">
            <w:t>sto en el periodo en el que se reconozcan los correspondientes ingresos</w:t>
          </w:r>
          <w:r w:rsidR="003643CB">
            <w:t>, a través de una cuenta de costo de ventas</w:t>
          </w:r>
          <w:r w:rsidR="003643CB" w:rsidRPr="00E10BA9">
            <w:t>.</w:t>
          </w:r>
          <w:r w:rsidR="00580072">
            <w:t>”</w:t>
          </w:r>
        </w:p>
        <w:p w:rsidR="003643CB" w:rsidRDefault="003643CB" w:rsidP="003643CB">
          <w:pPr>
            <w:pStyle w:val="Sinespaciado"/>
            <w:jc w:val="both"/>
          </w:pPr>
        </w:p>
        <w:p w:rsidR="003643CB" w:rsidRDefault="003643CB" w:rsidP="003643CB">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Sobre este asunto se recibió el siguiente comentario:</w:t>
          </w:r>
        </w:p>
        <w:p w:rsidR="003643CB" w:rsidRPr="003643CB" w:rsidRDefault="003643CB" w:rsidP="003643CB">
          <w:pPr>
            <w:pStyle w:val="Sinespaciado"/>
            <w:jc w:val="both"/>
          </w:pPr>
        </w:p>
        <w:p w:rsidR="003643CB" w:rsidRPr="003643CB" w:rsidRDefault="003643CB" w:rsidP="005C6C92">
          <w:pPr>
            <w:pStyle w:val="Sinespaciado"/>
            <w:numPr>
              <w:ilvl w:val="0"/>
              <w:numId w:val="2"/>
            </w:numPr>
            <w:jc w:val="both"/>
            <w:rPr>
              <w:rFonts w:cstheme="minorHAnsi"/>
              <w:i/>
            </w:rPr>
          </w:pPr>
          <w:r>
            <w:rPr>
              <w:rFonts w:cstheme="minorHAnsi"/>
              <w:i/>
            </w:rPr>
            <w:t>“…</w:t>
          </w:r>
          <w:r w:rsidRPr="003643CB">
            <w:rPr>
              <w:rFonts w:cstheme="minorHAnsi"/>
              <w:i/>
            </w:rPr>
            <w:t>Este párrafo sólo hace referencia al reconocimiento como gasto cuando los inventarios se venden; pero no se hace referencia explícita a otros conceptos de costos de los inventarios que también deben ser reconocidos como gastos y llevarse directamente a resultados, como por ejemplo, el costos de las pérdidas anormales de la producción, el costo de almacenamiento de los productos terminados, algunos costos indirectos de producción relacionados con temas administrativos en producción.</w:t>
          </w:r>
        </w:p>
        <w:p w:rsidR="003643CB" w:rsidRPr="003643CB" w:rsidRDefault="003643CB" w:rsidP="003643CB">
          <w:pPr>
            <w:pStyle w:val="Sinespaciado"/>
            <w:jc w:val="both"/>
            <w:rPr>
              <w:rFonts w:cstheme="minorHAnsi"/>
              <w:i/>
            </w:rPr>
          </w:pPr>
        </w:p>
        <w:p w:rsidR="003643CB" w:rsidRDefault="003643CB" w:rsidP="003643CB">
          <w:pPr>
            <w:pStyle w:val="Sinespaciado"/>
            <w:ind w:left="360"/>
            <w:jc w:val="both"/>
            <w:rPr>
              <w:rFonts w:cstheme="minorHAnsi"/>
              <w:i/>
            </w:rPr>
          </w:pPr>
          <w:r w:rsidRPr="003643CB">
            <w:rPr>
              <w:rFonts w:cstheme="minorHAnsi"/>
              <w:i/>
            </w:rPr>
            <w:t>Asimismo, deja entender el párrafo que sólo se permitiría el uso del sistema de inventario permanente, cuando en la práctica las microempresas utilizan más frecuentemente l sistema de inventario periódico o llamado juego de inventarios, que según el numeral 8.8 quedaría entonces prohibido</w:t>
          </w:r>
          <w:r>
            <w:rPr>
              <w:rStyle w:val="Refdenotaalpie"/>
              <w:rFonts w:cstheme="minorHAnsi"/>
              <w:i/>
            </w:rPr>
            <w:footnoteReference w:id="90"/>
          </w:r>
          <w:r>
            <w:rPr>
              <w:rFonts w:cstheme="minorHAnsi"/>
              <w:i/>
            </w:rPr>
            <w:t>…”</w:t>
          </w:r>
        </w:p>
        <w:p w:rsidR="00F24ECE" w:rsidRDefault="00F24ECE" w:rsidP="003643CB">
          <w:pPr>
            <w:pStyle w:val="Sinespaciado"/>
            <w:ind w:left="360"/>
            <w:jc w:val="both"/>
            <w:rPr>
              <w:rFonts w:cstheme="minorHAnsi"/>
              <w:i/>
            </w:rPr>
          </w:pPr>
        </w:p>
        <w:p w:rsidR="00BD7A93" w:rsidRPr="00BD7A93" w:rsidRDefault="00591CE0" w:rsidP="00BD7A93">
          <w:pPr>
            <w:autoSpaceDE w:val="0"/>
            <w:autoSpaceDN w:val="0"/>
            <w:adjustRightInd w:val="0"/>
            <w:ind w:left="360"/>
            <w:jc w:val="both"/>
            <w:rPr>
              <w:rFonts w:asciiTheme="minorHAnsi" w:hAnsiTheme="minorHAnsi" w:cstheme="minorHAnsi"/>
              <w:sz w:val="22"/>
              <w:szCs w:val="22"/>
            </w:rPr>
          </w:pPr>
          <w:r>
            <w:rPr>
              <w:rFonts w:asciiTheme="minorHAnsi" w:hAnsiTheme="minorHAnsi" w:cstheme="minorHAnsi"/>
              <w:sz w:val="22"/>
              <w:szCs w:val="22"/>
            </w:rPr>
            <w:t xml:space="preserve">Una vez evaluadas </w:t>
          </w:r>
          <w:r w:rsidR="00732955">
            <w:rPr>
              <w:rFonts w:asciiTheme="minorHAnsi" w:hAnsiTheme="minorHAnsi" w:cstheme="minorHAnsi"/>
              <w:sz w:val="22"/>
              <w:szCs w:val="22"/>
            </w:rPr>
            <w:t>las recomendaciones</w:t>
          </w:r>
          <w:r>
            <w:rPr>
              <w:rFonts w:asciiTheme="minorHAnsi" w:hAnsiTheme="minorHAnsi" w:cstheme="minorHAnsi"/>
              <w:sz w:val="22"/>
              <w:szCs w:val="22"/>
            </w:rPr>
            <w:t xml:space="preserve"> sugeridas, el Consejo las comparte</w:t>
          </w:r>
          <w:r w:rsidR="00732955">
            <w:rPr>
              <w:rFonts w:asciiTheme="minorHAnsi" w:hAnsiTheme="minorHAnsi" w:cstheme="minorHAnsi"/>
              <w:sz w:val="22"/>
              <w:szCs w:val="22"/>
            </w:rPr>
            <w:t>, por lo que se decidió ajustar</w:t>
          </w:r>
          <w:r w:rsidR="00AC058E">
            <w:rPr>
              <w:rFonts w:asciiTheme="minorHAnsi" w:hAnsiTheme="minorHAnsi" w:cstheme="minorHAnsi"/>
              <w:sz w:val="22"/>
              <w:szCs w:val="22"/>
            </w:rPr>
            <w:t>,</w:t>
          </w:r>
          <w:r w:rsidR="00732955">
            <w:rPr>
              <w:rFonts w:asciiTheme="minorHAnsi" w:hAnsiTheme="minorHAnsi" w:cstheme="minorHAnsi"/>
              <w:sz w:val="22"/>
              <w:szCs w:val="22"/>
            </w:rPr>
            <w:t xml:space="preserve"> </w:t>
          </w:r>
          <w:r w:rsidR="00BB6BCA" w:rsidRPr="00BD7A93">
            <w:rPr>
              <w:rFonts w:asciiTheme="minorHAnsi" w:hAnsiTheme="minorHAnsi" w:cstheme="minorHAnsi"/>
              <w:sz w:val="22"/>
              <w:szCs w:val="22"/>
            </w:rPr>
            <w:t>la redacción del párrafo</w:t>
          </w:r>
          <w:r w:rsidR="00BD7A93" w:rsidRPr="00BD7A93">
            <w:rPr>
              <w:rFonts w:asciiTheme="minorHAnsi" w:hAnsiTheme="minorHAnsi" w:cstheme="minorHAnsi"/>
              <w:sz w:val="22"/>
              <w:szCs w:val="22"/>
            </w:rPr>
            <w:t xml:space="preserve"> 8.8 (ahora 8.10</w:t>
          </w:r>
          <w:r w:rsidR="00580072" w:rsidRPr="00BD7A93">
            <w:rPr>
              <w:rFonts w:asciiTheme="minorHAnsi" w:hAnsiTheme="minorHAnsi" w:cstheme="minorHAnsi"/>
              <w:sz w:val="22"/>
              <w:szCs w:val="22"/>
            </w:rPr>
            <w:t>)</w:t>
          </w:r>
          <w:r w:rsidR="00BB6BCA" w:rsidRPr="00BD7A93">
            <w:rPr>
              <w:rFonts w:asciiTheme="minorHAnsi" w:hAnsiTheme="minorHAnsi" w:cstheme="minorHAnsi"/>
              <w:sz w:val="22"/>
              <w:szCs w:val="22"/>
            </w:rPr>
            <w:t xml:space="preserve">, el cual quedará como sigue: </w:t>
          </w:r>
          <w:r w:rsidR="00580072" w:rsidRPr="00BD7A93">
            <w:rPr>
              <w:rFonts w:asciiTheme="minorHAnsi" w:hAnsiTheme="minorHAnsi" w:cstheme="minorHAnsi"/>
              <w:sz w:val="22"/>
              <w:szCs w:val="22"/>
            </w:rPr>
            <w:t>“</w:t>
          </w:r>
          <w:r w:rsidR="00BD7A93" w:rsidRPr="00BD7A93">
            <w:rPr>
              <w:rFonts w:asciiTheme="minorHAnsi" w:hAnsiTheme="minorHAnsi" w:cstheme="minorHAnsi"/>
              <w:sz w:val="22"/>
              <w:szCs w:val="22"/>
            </w:rPr>
            <w:t xml:space="preserve">8.10 Cuando los inventarios se vendan, la </w:t>
          </w:r>
          <w:r w:rsidR="00BD7A93" w:rsidRPr="00BD7A93">
            <w:rPr>
              <w:rFonts w:asciiTheme="minorHAnsi" w:hAnsiTheme="minorHAnsi" w:cstheme="minorHAnsi"/>
              <w:color w:val="000000"/>
              <w:sz w:val="22"/>
              <w:szCs w:val="22"/>
            </w:rPr>
            <w:t>microempresa</w:t>
          </w:r>
          <w:r w:rsidR="00BD7A93" w:rsidRPr="00BD7A93">
            <w:rPr>
              <w:rFonts w:asciiTheme="minorHAnsi" w:hAnsiTheme="minorHAnsi" w:cstheme="minorHAnsi"/>
              <w:sz w:val="22"/>
              <w:szCs w:val="22"/>
            </w:rPr>
            <w:t xml:space="preserve"> reconocerá el importe en libros de éstos como costo de ventas en el periodo en el que se reconozcan los correspondientes ingresos. Si la microempresa utiliza el sistema de inventario periódico, la adquisición de materias primas y/o materiales y suministros se contabilizarán como compras del periodo y el costo de ventas se determinará por el sistema de inventario periódico, una vez realizado el respectivo conteo físico de los inventarios en existencia.</w:t>
          </w:r>
          <w:r w:rsidR="00BD7A93">
            <w:rPr>
              <w:rFonts w:asciiTheme="minorHAnsi" w:hAnsiTheme="minorHAnsi" w:cstheme="minorHAnsi"/>
              <w:sz w:val="22"/>
              <w:szCs w:val="22"/>
            </w:rPr>
            <w:t>”</w:t>
          </w:r>
        </w:p>
        <w:p w:rsidR="008D79F9" w:rsidRDefault="008D79F9" w:rsidP="007549D5">
          <w:pPr>
            <w:pStyle w:val="Sinespaciado"/>
            <w:jc w:val="both"/>
            <w:rPr>
              <w:rFonts w:cstheme="minorHAnsi"/>
              <w:b/>
              <w:sz w:val="28"/>
              <w:szCs w:val="28"/>
            </w:rPr>
          </w:pPr>
        </w:p>
        <w:p w:rsidR="008819FE" w:rsidRDefault="008819FE" w:rsidP="007549D5">
          <w:pPr>
            <w:pStyle w:val="Sinespaciado"/>
            <w:jc w:val="both"/>
            <w:rPr>
              <w:rFonts w:cstheme="minorHAnsi"/>
              <w:b/>
              <w:sz w:val="28"/>
              <w:szCs w:val="28"/>
            </w:rPr>
          </w:pPr>
        </w:p>
        <w:p w:rsidR="008819FE" w:rsidRDefault="008819FE" w:rsidP="007549D5">
          <w:pPr>
            <w:pStyle w:val="Sinespaciado"/>
            <w:jc w:val="both"/>
            <w:rPr>
              <w:rFonts w:cstheme="minorHAnsi"/>
              <w:b/>
              <w:sz w:val="28"/>
              <w:szCs w:val="28"/>
            </w:rPr>
          </w:pPr>
        </w:p>
        <w:p w:rsidR="007549D5" w:rsidRPr="00094B1E" w:rsidRDefault="00DE37AE" w:rsidP="007549D5">
          <w:pPr>
            <w:pStyle w:val="Sinespaciado"/>
            <w:jc w:val="both"/>
            <w:rPr>
              <w:rFonts w:cstheme="minorHAnsi"/>
              <w:b/>
              <w:sz w:val="28"/>
              <w:szCs w:val="28"/>
            </w:rPr>
          </w:pPr>
          <w:r w:rsidRPr="00094B1E">
            <w:rPr>
              <w:rFonts w:cstheme="minorHAnsi"/>
              <w:b/>
              <w:sz w:val="28"/>
              <w:szCs w:val="28"/>
            </w:rPr>
            <w:lastRenderedPageBreak/>
            <w:t>Componentes del costo de las propiedades, planta y equipo</w:t>
          </w:r>
        </w:p>
        <w:p w:rsidR="00DE37AE" w:rsidRDefault="00DE37AE" w:rsidP="007549D5">
          <w:pPr>
            <w:pStyle w:val="Sinespaciado"/>
            <w:jc w:val="both"/>
            <w:rPr>
              <w:rFonts w:cstheme="minorHAnsi"/>
            </w:rPr>
          </w:pPr>
        </w:p>
        <w:p w:rsidR="00DE37AE" w:rsidRDefault="00DE37AE" w:rsidP="005C6C92">
          <w:pPr>
            <w:pStyle w:val="Sinespaciado"/>
            <w:numPr>
              <w:ilvl w:val="0"/>
              <w:numId w:val="2"/>
            </w:numPr>
            <w:jc w:val="both"/>
          </w:pPr>
          <w:r>
            <w:t xml:space="preserve">En el proyecto de norma </w:t>
          </w:r>
          <w:r w:rsidR="009A39D6">
            <w:t xml:space="preserve">bajo análisis </w:t>
          </w:r>
          <w:r>
            <w:t xml:space="preserve">se estableció </w:t>
          </w:r>
          <w:r w:rsidR="00094B1E">
            <w:t xml:space="preserve">una sección dentro del capitulo 9, relacionado con </w:t>
          </w:r>
          <w:r w:rsidR="009A39D6">
            <w:t xml:space="preserve">las </w:t>
          </w:r>
          <w:r w:rsidR="00094B1E">
            <w:t xml:space="preserve">propiedades, planta y equipo, bajo el titulo de: </w:t>
          </w:r>
          <w:r w:rsidR="00760481">
            <w:t>“C</w:t>
          </w:r>
          <w:r w:rsidR="00094B1E">
            <w:t>omponentes del costo</w:t>
          </w:r>
          <w:r w:rsidR="00760481">
            <w:t>”</w:t>
          </w:r>
          <w:r w:rsidR="00094B1E">
            <w:t>.</w:t>
          </w:r>
        </w:p>
        <w:p w:rsidR="00094B1E" w:rsidRDefault="00094B1E" w:rsidP="007549D5">
          <w:pPr>
            <w:pStyle w:val="Sinespaciado"/>
            <w:jc w:val="both"/>
          </w:pPr>
        </w:p>
        <w:p w:rsidR="00094B1E" w:rsidRDefault="00094B1E" w:rsidP="00094B1E">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Sobre este asunto se recibió el siguiente comentario:</w:t>
          </w:r>
        </w:p>
        <w:p w:rsidR="00094B1E" w:rsidRPr="00094B1E" w:rsidRDefault="00094B1E" w:rsidP="00094B1E">
          <w:pPr>
            <w:pStyle w:val="Sinespaciado"/>
            <w:jc w:val="both"/>
          </w:pPr>
        </w:p>
        <w:p w:rsidR="00094B1E" w:rsidRPr="00094B1E" w:rsidRDefault="00094B1E" w:rsidP="005C6C92">
          <w:pPr>
            <w:pStyle w:val="Sinespaciado"/>
            <w:numPr>
              <w:ilvl w:val="0"/>
              <w:numId w:val="2"/>
            </w:numPr>
            <w:jc w:val="both"/>
            <w:rPr>
              <w:rFonts w:cstheme="minorHAnsi"/>
              <w:color w:val="000000"/>
            </w:rPr>
          </w:pPr>
          <w:r>
            <w:rPr>
              <w:i/>
            </w:rPr>
            <w:t>“…</w:t>
          </w:r>
          <w:r w:rsidRPr="00094B1E">
            <w:rPr>
              <w:i/>
            </w:rPr>
            <w:t>Este párrafo menciona los componentes del costo inicial; por lo tanto, el título de este párrafo “Componentes del Costo” debería ser complementado de la siguiente forma: “Componentes del costo inicial” o “Componentes del costo – medición inicial”</w:t>
          </w:r>
          <w:r>
            <w:rPr>
              <w:rStyle w:val="Refdenotaalpie"/>
              <w:i/>
            </w:rPr>
            <w:footnoteReference w:id="91"/>
          </w:r>
          <w:r>
            <w:rPr>
              <w:i/>
            </w:rPr>
            <w:t>…”</w:t>
          </w:r>
        </w:p>
        <w:p w:rsidR="00094B1E" w:rsidRDefault="00094B1E" w:rsidP="00094B1E">
          <w:pPr>
            <w:pStyle w:val="Sinespaciado"/>
            <w:ind w:left="360"/>
            <w:jc w:val="both"/>
            <w:rPr>
              <w:i/>
            </w:rPr>
          </w:pPr>
        </w:p>
        <w:p w:rsidR="00094B1E" w:rsidRDefault="005429DD" w:rsidP="00094B1E">
          <w:pPr>
            <w:pStyle w:val="Sinespaciado"/>
            <w:ind w:left="360"/>
            <w:jc w:val="both"/>
          </w:pPr>
          <w:r>
            <w:t xml:space="preserve">Es de recibo la recomendación, por lo que el </w:t>
          </w:r>
          <w:r w:rsidR="00B14D04">
            <w:t xml:space="preserve"> </w:t>
          </w:r>
          <w:r w:rsidR="00094B1E">
            <w:t>titulo quedará así: “Componentes del costo- Medición inicial”</w:t>
          </w:r>
          <w:r w:rsidR="00760481">
            <w:t>.</w:t>
          </w:r>
        </w:p>
        <w:p w:rsidR="004E36DA" w:rsidRDefault="004E36DA" w:rsidP="004E36DA">
          <w:pPr>
            <w:pStyle w:val="Sinespaciado"/>
            <w:jc w:val="both"/>
          </w:pPr>
        </w:p>
        <w:p w:rsidR="00F00BA8" w:rsidRDefault="00F00BA8" w:rsidP="00F00BA8">
          <w:pPr>
            <w:pStyle w:val="Sinespaciado"/>
            <w:jc w:val="both"/>
            <w:rPr>
              <w:b/>
              <w:sz w:val="28"/>
              <w:szCs w:val="28"/>
            </w:rPr>
          </w:pPr>
          <w:r w:rsidRPr="009847A7">
            <w:rPr>
              <w:b/>
              <w:sz w:val="28"/>
              <w:szCs w:val="28"/>
            </w:rPr>
            <w:t>Reconocimiento</w:t>
          </w:r>
          <w:r>
            <w:rPr>
              <w:b/>
              <w:sz w:val="28"/>
              <w:szCs w:val="28"/>
            </w:rPr>
            <w:t xml:space="preserve"> de las propiedades, planta y equipo</w:t>
          </w:r>
        </w:p>
        <w:p w:rsidR="000C3C48" w:rsidRDefault="000C3C48" w:rsidP="00F00BA8">
          <w:pPr>
            <w:pStyle w:val="Sinespaciado"/>
            <w:jc w:val="both"/>
            <w:rPr>
              <w:b/>
              <w:sz w:val="28"/>
              <w:szCs w:val="28"/>
            </w:rPr>
          </w:pPr>
        </w:p>
        <w:p w:rsidR="009453F4" w:rsidRPr="009453F4" w:rsidRDefault="000C3C48" w:rsidP="009453F4">
          <w:pPr>
            <w:pStyle w:val="Prrafodelista"/>
            <w:numPr>
              <w:ilvl w:val="0"/>
              <w:numId w:val="2"/>
            </w:numPr>
            <w:autoSpaceDE w:val="0"/>
            <w:autoSpaceDN w:val="0"/>
            <w:adjustRightInd w:val="0"/>
            <w:jc w:val="both"/>
            <w:rPr>
              <w:rFonts w:asciiTheme="minorHAnsi" w:hAnsiTheme="minorHAnsi" w:cstheme="minorHAnsi"/>
              <w:sz w:val="22"/>
              <w:szCs w:val="22"/>
            </w:rPr>
          </w:pPr>
          <w:r w:rsidRPr="009453F4">
            <w:rPr>
              <w:rFonts w:asciiTheme="minorHAnsi" w:hAnsiTheme="minorHAnsi" w:cstheme="minorHAnsi"/>
              <w:sz w:val="22"/>
              <w:szCs w:val="22"/>
            </w:rPr>
            <w:t xml:space="preserve">En los párrafos 9.2 y 9.3 de la norma de información financiera para </w:t>
          </w:r>
          <w:r w:rsidR="00B352C4">
            <w:rPr>
              <w:rFonts w:asciiTheme="minorHAnsi" w:hAnsiTheme="minorHAnsi" w:cstheme="minorHAnsi"/>
              <w:sz w:val="22"/>
              <w:szCs w:val="22"/>
            </w:rPr>
            <w:t xml:space="preserve">las </w:t>
          </w:r>
          <w:r w:rsidRPr="009453F4">
            <w:rPr>
              <w:rFonts w:asciiTheme="minorHAnsi" w:hAnsiTheme="minorHAnsi" w:cstheme="minorHAnsi"/>
              <w:sz w:val="22"/>
              <w:szCs w:val="22"/>
            </w:rPr>
            <w:t>microempresas, se estableció que:</w:t>
          </w:r>
          <w:r w:rsidRPr="009453F4">
            <w:rPr>
              <w:rFonts w:asciiTheme="minorHAnsi" w:hAnsiTheme="minorHAnsi" w:cstheme="minorHAnsi"/>
              <w:b/>
              <w:sz w:val="22"/>
              <w:szCs w:val="22"/>
            </w:rPr>
            <w:t xml:space="preserve"> </w:t>
          </w:r>
          <w:r w:rsidR="009453F4" w:rsidRPr="009453F4">
            <w:rPr>
              <w:rFonts w:asciiTheme="minorHAnsi" w:hAnsiTheme="minorHAnsi" w:cstheme="minorHAnsi"/>
              <w:b/>
              <w:sz w:val="22"/>
              <w:szCs w:val="22"/>
            </w:rPr>
            <w:t>“</w:t>
          </w:r>
          <w:r w:rsidR="009453F4" w:rsidRPr="009453F4">
            <w:rPr>
              <w:rFonts w:asciiTheme="minorHAnsi" w:hAnsiTheme="minorHAnsi" w:cstheme="minorHAnsi"/>
              <w:sz w:val="22"/>
              <w:szCs w:val="22"/>
            </w:rPr>
            <w:t>9.2  Las microempresas reconocerán el costo de las propiedades, planta y equipo de acuerdo con los criterios establecidos en el numeral 2.</w:t>
          </w:r>
          <w:r w:rsidR="00C26C3D">
            <w:rPr>
              <w:rFonts w:asciiTheme="minorHAnsi" w:hAnsiTheme="minorHAnsi" w:cstheme="minorHAnsi"/>
              <w:sz w:val="22"/>
              <w:szCs w:val="22"/>
            </w:rPr>
            <w:t>19</w:t>
          </w:r>
          <w:r w:rsidR="009453F4" w:rsidRPr="009453F4">
            <w:rPr>
              <w:rFonts w:asciiTheme="minorHAnsi" w:hAnsiTheme="minorHAnsi" w:cstheme="minorHAnsi"/>
              <w:sz w:val="22"/>
              <w:szCs w:val="22"/>
            </w:rPr>
            <w:t>.</w:t>
          </w:r>
        </w:p>
        <w:p w:rsidR="009453F4" w:rsidRPr="009453F4" w:rsidRDefault="009453F4" w:rsidP="009453F4">
          <w:pPr>
            <w:autoSpaceDE w:val="0"/>
            <w:autoSpaceDN w:val="0"/>
            <w:adjustRightInd w:val="0"/>
            <w:jc w:val="both"/>
            <w:rPr>
              <w:rFonts w:asciiTheme="minorHAnsi" w:hAnsiTheme="minorHAnsi" w:cstheme="minorHAnsi"/>
              <w:sz w:val="22"/>
              <w:szCs w:val="22"/>
            </w:rPr>
          </w:pPr>
        </w:p>
        <w:p w:rsidR="009453F4" w:rsidRDefault="009453F4" w:rsidP="009453F4">
          <w:pPr>
            <w:autoSpaceDE w:val="0"/>
            <w:autoSpaceDN w:val="0"/>
            <w:adjustRightInd w:val="0"/>
            <w:ind w:left="360"/>
            <w:jc w:val="both"/>
            <w:rPr>
              <w:rFonts w:asciiTheme="minorHAnsi" w:hAnsiTheme="minorHAnsi" w:cstheme="minorHAnsi"/>
              <w:sz w:val="22"/>
              <w:szCs w:val="22"/>
            </w:rPr>
          </w:pPr>
          <w:r w:rsidRPr="009453F4">
            <w:rPr>
              <w:rFonts w:asciiTheme="minorHAnsi" w:hAnsiTheme="minorHAnsi" w:cstheme="minorHAnsi"/>
              <w:sz w:val="22"/>
              <w:szCs w:val="22"/>
            </w:rPr>
            <w:t>9.3  Los terrenos y los edificios se contabilizarán por separado, incluso si hubieran sido adquiridos en forma conjunta.</w:t>
          </w:r>
          <w:r>
            <w:rPr>
              <w:rFonts w:asciiTheme="minorHAnsi" w:hAnsiTheme="minorHAnsi" w:cstheme="minorHAnsi"/>
              <w:sz w:val="22"/>
              <w:szCs w:val="22"/>
            </w:rPr>
            <w:t>”</w:t>
          </w:r>
        </w:p>
        <w:p w:rsidR="009453F4" w:rsidRDefault="009453F4" w:rsidP="009453F4">
          <w:pPr>
            <w:autoSpaceDE w:val="0"/>
            <w:autoSpaceDN w:val="0"/>
            <w:adjustRightInd w:val="0"/>
            <w:jc w:val="both"/>
            <w:rPr>
              <w:rFonts w:asciiTheme="minorHAnsi" w:hAnsiTheme="minorHAnsi" w:cstheme="minorHAnsi"/>
              <w:sz w:val="22"/>
              <w:szCs w:val="22"/>
            </w:rPr>
          </w:pPr>
        </w:p>
        <w:p w:rsidR="009453F4" w:rsidRDefault="00B352C4" w:rsidP="009453F4">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Al respecto se </w:t>
          </w:r>
          <w:r w:rsidR="008C5537">
            <w:rPr>
              <w:rFonts w:asciiTheme="minorHAnsi" w:hAnsiTheme="minorHAnsi" w:cstheme="minorHAnsi"/>
              <w:color w:val="000000"/>
              <w:sz w:val="22"/>
              <w:szCs w:val="22"/>
            </w:rPr>
            <w:t xml:space="preserve">recibieron </w:t>
          </w:r>
          <w:r>
            <w:rPr>
              <w:rFonts w:asciiTheme="minorHAnsi" w:hAnsiTheme="minorHAnsi" w:cstheme="minorHAnsi"/>
              <w:color w:val="000000"/>
              <w:sz w:val="22"/>
              <w:szCs w:val="22"/>
            </w:rPr>
            <w:t xml:space="preserve"> la</w:t>
          </w:r>
          <w:r w:rsidR="008C5537">
            <w:rPr>
              <w:rFonts w:asciiTheme="minorHAnsi" w:hAnsiTheme="minorHAnsi" w:cstheme="minorHAnsi"/>
              <w:color w:val="000000"/>
              <w:sz w:val="22"/>
              <w:szCs w:val="22"/>
            </w:rPr>
            <w:t>s</w:t>
          </w:r>
          <w:r>
            <w:rPr>
              <w:rFonts w:asciiTheme="minorHAnsi" w:hAnsiTheme="minorHAnsi" w:cstheme="minorHAnsi"/>
              <w:color w:val="000000"/>
              <w:sz w:val="22"/>
              <w:szCs w:val="22"/>
            </w:rPr>
            <w:t xml:space="preserve"> siguiente</w:t>
          </w:r>
          <w:r w:rsidR="008C5537">
            <w:rPr>
              <w:rFonts w:asciiTheme="minorHAnsi" w:hAnsiTheme="minorHAnsi" w:cstheme="minorHAnsi"/>
              <w:color w:val="000000"/>
              <w:sz w:val="22"/>
              <w:szCs w:val="22"/>
            </w:rPr>
            <w:t>s</w:t>
          </w:r>
          <w:r>
            <w:rPr>
              <w:rFonts w:asciiTheme="minorHAnsi" w:hAnsiTheme="minorHAnsi" w:cstheme="minorHAnsi"/>
              <w:color w:val="000000"/>
              <w:sz w:val="22"/>
              <w:szCs w:val="22"/>
            </w:rPr>
            <w:t xml:space="preserve"> </w:t>
          </w:r>
          <w:r w:rsidR="008C5537">
            <w:rPr>
              <w:rFonts w:asciiTheme="minorHAnsi" w:hAnsiTheme="minorHAnsi" w:cstheme="minorHAnsi"/>
              <w:color w:val="000000"/>
              <w:sz w:val="22"/>
              <w:szCs w:val="22"/>
            </w:rPr>
            <w:t>recomendaciones</w:t>
          </w:r>
          <w:r>
            <w:rPr>
              <w:rFonts w:asciiTheme="minorHAnsi" w:hAnsiTheme="minorHAnsi" w:cstheme="minorHAnsi"/>
              <w:color w:val="000000"/>
              <w:sz w:val="22"/>
              <w:szCs w:val="22"/>
            </w:rPr>
            <w:t>:</w:t>
          </w:r>
        </w:p>
        <w:p w:rsidR="009453F4" w:rsidRDefault="009453F4" w:rsidP="009453F4">
          <w:pPr>
            <w:autoSpaceDE w:val="0"/>
            <w:autoSpaceDN w:val="0"/>
            <w:adjustRightInd w:val="0"/>
            <w:jc w:val="both"/>
            <w:rPr>
              <w:rFonts w:asciiTheme="minorHAnsi" w:hAnsiTheme="minorHAnsi" w:cstheme="minorHAnsi"/>
              <w:sz w:val="22"/>
              <w:szCs w:val="22"/>
            </w:rPr>
          </w:pPr>
        </w:p>
        <w:p w:rsidR="009453F4" w:rsidRDefault="009453F4" w:rsidP="009453F4">
          <w:pPr>
            <w:pStyle w:val="Prrafodelista"/>
            <w:numPr>
              <w:ilvl w:val="0"/>
              <w:numId w:val="2"/>
            </w:numPr>
            <w:autoSpaceDE w:val="0"/>
            <w:autoSpaceDN w:val="0"/>
            <w:adjustRightInd w:val="0"/>
            <w:jc w:val="both"/>
            <w:rPr>
              <w:rFonts w:asciiTheme="minorHAnsi" w:hAnsiTheme="minorHAnsi" w:cstheme="minorHAnsi"/>
              <w:i/>
              <w:sz w:val="22"/>
              <w:szCs w:val="22"/>
            </w:rPr>
          </w:pPr>
          <w:r w:rsidRPr="009453F4">
            <w:rPr>
              <w:rFonts w:asciiTheme="minorHAnsi" w:hAnsiTheme="minorHAnsi" w:cstheme="minorHAnsi"/>
              <w:sz w:val="22"/>
              <w:szCs w:val="22"/>
            </w:rPr>
            <w:t>“…</w:t>
          </w:r>
          <w:r w:rsidRPr="00BD7A93">
            <w:rPr>
              <w:rFonts w:asciiTheme="minorHAnsi" w:hAnsiTheme="minorHAnsi" w:cstheme="minorHAnsi"/>
              <w:i/>
              <w:sz w:val="22"/>
              <w:szCs w:val="22"/>
            </w:rPr>
            <w:t>Debería hacerse explicito dentro del documento los criterios de reconocimiento de los párrafos 17.5 y 17.6 de las NIIF para PYMES, relacionados con las piezas de repuesto y los componentes de algunos elementos de propiedad planta y equipo, que puedan dar luces sobre los elementos determinantes del costo activable</w:t>
          </w:r>
          <w:r w:rsidRPr="00BD7A93">
            <w:rPr>
              <w:rStyle w:val="Refdenotaalpie"/>
              <w:rFonts w:asciiTheme="minorHAnsi" w:hAnsiTheme="minorHAnsi" w:cstheme="minorHAnsi"/>
              <w:i/>
              <w:sz w:val="22"/>
              <w:szCs w:val="22"/>
            </w:rPr>
            <w:footnoteReference w:id="92"/>
          </w:r>
          <w:r w:rsidRPr="00BD7A93">
            <w:rPr>
              <w:rFonts w:asciiTheme="minorHAnsi" w:hAnsiTheme="minorHAnsi" w:cstheme="minorHAnsi"/>
              <w:i/>
              <w:sz w:val="22"/>
              <w:szCs w:val="22"/>
            </w:rPr>
            <w:t>…”</w:t>
          </w:r>
        </w:p>
        <w:p w:rsidR="008C5537" w:rsidRDefault="008C5537" w:rsidP="008C5537">
          <w:pPr>
            <w:autoSpaceDE w:val="0"/>
            <w:autoSpaceDN w:val="0"/>
            <w:adjustRightInd w:val="0"/>
            <w:jc w:val="both"/>
            <w:rPr>
              <w:rFonts w:cstheme="minorHAnsi"/>
              <w:i/>
            </w:rPr>
          </w:pPr>
        </w:p>
        <w:p w:rsidR="00092A42" w:rsidRPr="008C5537" w:rsidRDefault="008C5537" w:rsidP="008C5537">
          <w:pPr>
            <w:pStyle w:val="Prrafodelista"/>
            <w:numPr>
              <w:ilvl w:val="0"/>
              <w:numId w:val="2"/>
            </w:numPr>
            <w:autoSpaceDE w:val="0"/>
            <w:autoSpaceDN w:val="0"/>
            <w:adjustRightInd w:val="0"/>
            <w:jc w:val="both"/>
            <w:rPr>
              <w:rFonts w:asciiTheme="minorHAnsi" w:hAnsiTheme="minorHAnsi" w:cstheme="minorHAnsi"/>
              <w:i/>
              <w:sz w:val="22"/>
              <w:szCs w:val="22"/>
            </w:rPr>
          </w:pPr>
          <w:r w:rsidRPr="008C5537">
            <w:rPr>
              <w:rFonts w:asciiTheme="minorHAnsi" w:hAnsiTheme="minorHAnsi" w:cstheme="minorHAnsi"/>
              <w:i/>
              <w:sz w:val="22"/>
              <w:szCs w:val="22"/>
            </w:rPr>
            <w:t>“…Por simplificado que resulte el proceso de contabilidad que ordena la ley, ello no es óbice para mantener el deber de hacer avalúos a la propiedad con el fin de conocer el mayor valor de las propiedades. En este sentido, es deseable considerar un proceso que resulte consistente con principios internacionales para Pymes en el sentido de que el mayor o menor valor se reconozca contra patrimonio y resultados respectivamente. El 2.24 admite el valor de realización solo para establecer si hay deterioro y afectar el resultado con ese deterioro. En cambio nada se dice de las valorizaciones</w:t>
          </w:r>
          <w:r w:rsidRPr="008C5537">
            <w:rPr>
              <w:rStyle w:val="Refdenotaalpie"/>
              <w:rFonts w:asciiTheme="minorHAnsi" w:hAnsiTheme="minorHAnsi" w:cstheme="minorHAnsi"/>
              <w:i/>
              <w:sz w:val="22"/>
              <w:szCs w:val="22"/>
            </w:rPr>
            <w:footnoteReference w:id="93"/>
          </w:r>
          <w:r w:rsidRPr="008C5537">
            <w:rPr>
              <w:rFonts w:asciiTheme="minorHAnsi" w:hAnsiTheme="minorHAnsi" w:cstheme="minorHAnsi"/>
              <w:i/>
              <w:sz w:val="22"/>
              <w:szCs w:val="22"/>
            </w:rPr>
            <w:t>…”</w:t>
          </w:r>
        </w:p>
        <w:p w:rsidR="009453F4" w:rsidRDefault="009453F4" w:rsidP="009453F4">
          <w:pPr>
            <w:autoSpaceDE w:val="0"/>
            <w:autoSpaceDN w:val="0"/>
            <w:adjustRightInd w:val="0"/>
            <w:jc w:val="both"/>
            <w:rPr>
              <w:rFonts w:asciiTheme="minorHAnsi" w:hAnsiTheme="minorHAnsi" w:cstheme="minorHAnsi"/>
              <w:sz w:val="22"/>
              <w:szCs w:val="22"/>
            </w:rPr>
          </w:pPr>
        </w:p>
        <w:p w:rsidR="009B1EFB" w:rsidRPr="009B1EFB" w:rsidRDefault="00B13A03" w:rsidP="009B1EFB">
          <w:pPr>
            <w:autoSpaceDE w:val="0"/>
            <w:autoSpaceDN w:val="0"/>
            <w:adjustRightInd w:val="0"/>
            <w:ind w:left="360"/>
            <w:jc w:val="both"/>
            <w:rPr>
              <w:rFonts w:asciiTheme="minorHAnsi" w:hAnsiTheme="minorHAnsi" w:cstheme="minorHAnsi"/>
              <w:sz w:val="22"/>
              <w:szCs w:val="22"/>
            </w:rPr>
          </w:pPr>
          <w:r>
            <w:rPr>
              <w:rFonts w:asciiTheme="minorHAnsi" w:hAnsiTheme="minorHAnsi" w:cstheme="minorHAnsi"/>
              <w:sz w:val="22"/>
              <w:szCs w:val="22"/>
            </w:rPr>
            <w:t xml:space="preserve">El </w:t>
          </w:r>
          <w:r w:rsidR="009453F4">
            <w:rPr>
              <w:rFonts w:asciiTheme="minorHAnsi" w:hAnsiTheme="minorHAnsi" w:cstheme="minorHAnsi"/>
              <w:sz w:val="22"/>
              <w:szCs w:val="22"/>
            </w:rPr>
            <w:t xml:space="preserve">CTCP </w:t>
          </w:r>
          <w:r>
            <w:rPr>
              <w:rFonts w:asciiTheme="minorHAnsi" w:hAnsiTheme="minorHAnsi" w:cstheme="minorHAnsi"/>
              <w:sz w:val="22"/>
              <w:szCs w:val="22"/>
            </w:rPr>
            <w:t xml:space="preserve">luego </w:t>
          </w:r>
          <w:r w:rsidR="009453F4">
            <w:rPr>
              <w:rFonts w:asciiTheme="minorHAnsi" w:hAnsiTheme="minorHAnsi" w:cstheme="minorHAnsi"/>
              <w:sz w:val="22"/>
              <w:szCs w:val="22"/>
            </w:rPr>
            <w:t xml:space="preserve">de analizar </w:t>
          </w:r>
          <w:r w:rsidR="008C5537">
            <w:rPr>
              <w:rFonts w:asciiTheme="minorHAnsi" w:hAnsiTheme="minorHAnsi" w:cstheme="minorHAnsi"/>
              <w:sz w:val="22"/>
              <w:szCs w:val="22"/>
            </w:rPr>
            <w:t xml:space="preserve">los </w:t>
          </w:r>
          <w:r w:rsidR="009453F4">
            <w:rPr>
              <w:rFonts w:asciiTheme="minorHAnsi" w:hAnsiTheme="minorHAnsi" w:cstheme="minorHAnsi"/>
              <w:sz w:val="22"/>
              <w:szCs w:val="22"/>
            </w:rPr>
            <w:t>comentario</w:t>
          </w:r>
          <w:r w:rsidR="008C5537">
            <w:rPr>
              <w:rFonts w:asciiTheme="minorHAnsi" w:hAnsiTheme="minorHAnsi" w:cstheme="minorHAnsi"/>
              <w:sz w:val="22"/>
              <w:szCs w:val="22"/>
            </w:rPr>
            <w:t>s</w:t>
          </w:r>
          <w:r w:rsidR="009453F4">
            <w:rPr>
              <w:rFonts w:asciiTheme="minorHAnsi" w:hAnsiTheme="minorHAnsi" w:cstheme="minorHAnsi"/>
              <w:sz w:val="22"/>
              <w:szCs w:val="22"/>
            </w:rPr>
            <w:t xml:space="preserve"> recibido</w:t>
          </w:r>
          <w:r w:rsidR="008C5537">
            <w:rPr>
              <w:rFonts w:asciiTheme="minorHAnsi" w:hAnsiTheme="minorHAnsi" w:cstheme="minorHAnsi"/>
              <w:sz w:val="22"/>
              <w:szCs w:val="22"/>
            </w:rPr>
            <w:t>s</w:t>
          </w:r>
          <w:r w:rsidR="009453F4">
            <w:rPr>
              <w:rFonts w:asciiTheme="minorHAnsi" w:hAnsiTheme="minorHAnsi" w:cstheme="minorHAnsi"/>
              <w:sz w:val="22"/>
              <w:szCs w:val="22"/>
            </w:rPr>
            <w:t xml:space="preserve">, </w:t>
          </w:r>
          <w:r>
            <w:rPr>
              <w:rFonts w:asciiTheme="minorHAnsi" w:hAnsiTheme="minorHAnsi" w:cstheme="minorHAnsi"/>
              <w:sz w:val="22"/>
              <w:szCs w:val="22"/>
            </w:rPr>
            <w:t xml:space="preserve">determinó </w:t>
          </w:r>
          <w:r w:rsidR="009453F4">
            <w:rPr>
              <w:rFonts w:asciiTheme="minorHAnsi" w:hAnsiTheme="minorHAnsi" w:cstheme="minorHAnsi"/>
              <w:sz w:val="22"/>
              <w:szCs w:val="22"/>
            </w:rPr>
            <w:t xml:space="preserve">incluir un párrafo </w:t>
          </w:r>
          <w:r>
            <w:rPr>
              <w:rFonts w:asciiTheme="minorHAnsi" w:hAnsiTheme="minorHAnsi" w:cstheme="minorHAnsi"/>
              <w:sz w:val="22"/>
              <w:szCs w:val="22"/>
            </w:rPr>
            <w:t xml:space="preserve">sobre </w:t>
          </w:r>
          <w:r w:rsidR="009453F4">
            <w:rPr>
              <w:rFonts w:asciiTheme="minorHAnsi" w:hAnsiTheme="minorHAnsi" w:cstheme="minorHAnsi"/>
              <w:sz w:val="22"/>
              <w:szCs w:val="22"/>
            </w:rPr>
            <w:t xml:space="preserve">el reconocimiento </w:t>
          </w:r>
          <w:r w:rsidR="009B1EFB">
            <w:rPr>
              <w:rFonts w:asciiTheme="minorHAnsi" w:hAnsiTheme="minorHAnsi" w:cstheme="minorHAnsi"/>
              <w:sz w:val="22"/>
              <w:szCs w:val="22"/>
            </w:rPr>
            <w:t xml:space="preserve">relacionado con las piezas de repuesto y </w:t>
          </w:r>
          <w:r w:rsidR="005801AA">
            <w:rPr>
              <w:rFonts w:asciiTheme="minorHAnsi" w:hAnsiTheme="minorHAnsi" w:cstheme="minorHAnsi"/>
              <w:sz w:val="22"/>
              <w:szCs w:val="22"/>
            </w:rPr>
            <w:t xml:space="preserve">los </w:t>
          </w:r>
          <w:r w:rsidR="009B1EFB">
            <w:rPr>
              <w:rFonts w:asciiTheme="minorHAnsi" w:hAnsiTheme="minorHAnsi" w:cstheme="minorHAnsi"/>
              <w:sz w:val="22"/>
              <w:szCs w:val="22"/>
            </w:rPr>
            <w:t xml:space="preserve">elementos de propiedad, planta y equipo, por tal razón se </w:t>
          </w:r>
          <w:r w:rsidR="005801AA">
            <w:rPr>
              <w:rFonts w:asciiTheme="minorHAnsi" w:hAnsiTheme="minorHAnsi" w:cstheme="minorHAnsi"/>
              <w:sz w:val="22"/>
              <w:szCs w:val="22"/>
            </w:rPr>
            <w:t xml:space="preserve">adicionaron </w:t>
          </w:r>
          <w:r w:rsidR="009B1EFB">
            <w:rPr>
              <w:rFonts w:asciiTheme="minorHAnsi" w:hAnsiTheme="minorHAnsi" w:cstheme="minorHAnsi"/>
              <w:sz w:val="22"/>
              <w:szCs w:val="22"/>
            </w:rPr>
            <w:t>los párrafos 9.4 y 9.5</w:t>
          </w:r>
          <w:r w:rsidR="005801AA">
            <w:rPr>
              <w:rFonts w:asciiTheme="minorHAnsi" w:hAnsiTheme="minorHAnsi" w:cstheme="minorHAnsi"/>
              <w:sz w:val="22"/>
              <w:szCs w:val="22"/>
            </w:rPr>
            <w:t>, los cuales quedarán, así</w:t>
          </w:r>
          <w:r w:rsidR="009B1EFB">
            <w:rPr>
              <w:rFonts w:asciiTheme="minorHAnsi" w:hAnsiTheme="minorHAnsi" w:cstheme="minorHAnsi"/>
              <w:sz w:val="22"/>
              <w:szCs w:val="22"/>
            </w:rPr>
            <w:t xml:space="preserve">: </w:t>
          </w:r>
          <w:r w:rsidR="009B1EFB" w:rsidRPr="009B1EFB">
            <w:rPr>
              <w:rFonts w:asciiTheme="minorHAnsi" w:hAnsiTheme="minorHAnsi" w:cstheme="minorHAnsi"/>
              <w:sz w:val="22"/>
              <w:szCs w:val="22"/>
            </w:rPr>
            <w:t xml:space="preserve">“9.4 Las piezas de repuesto y el equipo auxiliar se registran habitualmente como inventarios, y se reconocen en el resultado del periodo cuando se consumen. Sin embargo, las piezas de </w:t>
          </w:r>
          <w:r w:rsidR="009B1EFB" w:rsidRPr="009B1EFB">
            <w:rPr>
              <w:rFonts w:asciiTheme="minorHAnsi" w:hAnsiTheme="minorHAnsi" w:cstheme="minorHAnsi"/>
              <w:sz w:val="22"/>
              <w:szCs w:val="22"/>
            </w:rPr>
            <w:lastRenderedPageBreak/>
            <w:t>repuesto importantes y el equipo de mantenimiento permanente son propiedades, planta y equipo cuando la entidad espera utilizarlas durante más de un periodo. De forma similar, si las piezas de repuesto y el equipo auxiliar solo pueden ser utilizados con relación a un elemento de propiedades, planta y equipo, se considerarán también propiedades, planta y equipo.</w:t>
          </w:r>
        </w:p>
        <w:p w:rsidR="009B1EFB" w:rsidRPr="009B1EFB" w:rsidRDefault="009B1EFB" w:rsidP="009B1EFB">
          <w:pPr>
            <w:autoSpaceDE w:val="0"/>
            <w:autoSpaceDN w:val="0"/>
            <w:adjustRightInd w:val="0"/>
            <w:jc w:val="both"/>
            <w:rPr>
              <w:rFonts w:asciiTheme="minorHAnsi" w:hAnsiTheme="minorHAnsi" w:cstheme="minorHAnsi"/>
              <w:sz w:val="22"/>
              <w:szCs w:val="22"/>
            </w:rPr>
          </w:pPr>
        </w:p>
        <w:p w:rsidR="00F00BA8" w:rsidRDefault="009B1EFB" w:rsidP="009B1EFB">
          <w:pPr>
            <w:autoSpaceDE w:val="0"/>
            <w:autoSpaceDN w:val="0"/>
            <w:adjustRightInd w:val="0"/>
            <w:ind w:left="360"/>
            <w:jc w:val="both"/>
            <w:rPr>
              <w:rFonts w:asciiTheme="minorHAnsi" w:hAnsiTheme="minorHAnsi" w:cstheme="minorHAnsi"/>
              <w:sz w:val="22"/>
              <w:szCs w:val="22"/>
            </w:rPr>
          </w:pPr>
          <w:r w:rsidRPr="009B1EFB">
            <w:rPr>
              <w:rFonts w:asciiTheme="minorHAnsi" w:hAnsiTheme="minorHAnsi" w:cstheme="minorHAnsi"/>
              <w:sz w:val="22"/>
              <w:szCs w:val="22"/>
            </w:rPr>
            <w:t xml:space="preserve">9.5  Ciertos componentes de algunos elementos de propiedades, planta y equipo pueden requerir su reemplazo a intervalos regulares (por ejemplo, el techo de un edificio). Una entidad añadirá el costo de reemplazar componentes de tales elementos al </w:t>
          </w:r>
          <w:r w:rsidRPr="009B1EFB">
            <w:rPr>
              <w:rFonts w:asciiTheme="minorHAnsi" w:hAnsiTheme="minorHAnsi" w:cstheme="minorHAnsi"/>
              <w:bCs/>
              <w:sz w:val="22"/>
              <w:szCs w:val="22"/>
            </w:rPr>
            <w:t>importe en libros</w:t>
          </w:r>
          <w:r w:rsidRPr="009B1EFB">
            <w:rPr>
              <w:rFonts w:asciiTheme="minorHAnsi" w:hAnsiTheme="minorHAnsi" w:cstheme="minorHAnsi"/>
              <w:b/>
              <w:bCs/>
              <w:sz w:val="22"/>
              <w:szCs w:val="22"/>
            </w:rPr>
            <w:t xml:space="preserve"> </w:t>
          </w:r>
          <w:r w:rsidRPr="009B1EFB">
            <w:rPr>
              <w:rFonts w:asciiTheme="minorHAnsi" w:hAnsiTheme="minorHAnsi" w:cstheme="minorHAnsi"/>
              <w:sz w:val="22"/>
              <w:szCs w:val="22"/>
            </w:rPr>
            <w:t xml:space="preserve">de un elemento de propiedades, planta y equipo cuando se incurra en ese costo, si se espera que el componente reemplazado vaya a suministrar beneficios futuros adicionales a la entidad. El importe en libros de estos componentes sustituidos se </w:t>
          </w:r>
          <w:r w:rsidRPr="009B1EFB">
            <w:rPr>
              <w:rFonts w:asciiTheme="minorHAnsi" w:hAnsiTheme="minorHAnsi" w:cstheme="minorHAnsi"/>
              <w:bCs/>
              <w:sz w:val="22"/>
              <w:szCs w:val="22"/>
            </w:rPr>
            <w:t>dará de baja en cuentas</w:t>
          </w:r>
          <w:r w:rsidRPr="009B1EFB">
            <w:rPr>
              <w:rFonts w:asciiTheme="minorHAnsi" w:hAnsiTheme="minorHAnsi" w:cstheme="minorHAnsi"/>
              <w:b/>
              <w:bCs/>
              <w:sz w:val="22"/>
              <w:szCs w:val="22"/>
            </w:rPr>
            <w:t xml:space="preserve"> </w:t>
          </w:r>
          <w:r w:rsidRPr="009B1EFB">
            <w:rPr>
              <w:rFonts w:asciiTheme="minorHAnsi" w:hAnsiTheme="minorHAnsi" w:cstheme="minorHAnsi"/>
              <w:sz w:val="22"/>
              <w:szCs w:val="22"/>
            </w:rPr>
            <w:t>de acuerdo con los párrafos 9.13 a 9.15.”</w:t>
          </w:r>
        </w:p>
        <w:p w:rsidR="008D79F9" w:rsidRDefault="008D79F9" w:rsidP="009B1EFB">
          <w:pPr>
            <w:autoSpaceDE w:val="0"/>
            <w:autoSpaceDN w:val="0"/>
            <w:adjustRightInd w:val="0"/>
            <w:ind w:left="360"/>
            <w:jc w:val="both"/>
            <w:rPr>
              <w:rFonts w:asciiTheme="minorHAnsi" w:hAnsiTheme="minorHAnsi" w:cstheme="minorHAnsi"/>
              <w:sz w:val="22"/>
              <w:szCs w:val="22"/>
            </w:rPr>
          </w:pPr>
        </w:p>
        <w:p w:rsidR="00F948CA" w:rsidRDefault="008D79F9" w:rsidP="00F948CA">
          <w:pPr>
            <w:autoSpaceDE w:val="0"/>
            <w:autoSpaceDN w:val="0"/>
            <w:adjustRightInd w:val="0"/>
            <w:ind w:left="360"/>
            <w:jc w:val="both"/>
            <w:rPr>
              <w:rFonts w:asciiTheme="minorHAnsi" w:hAnsiTheme="minorHAnsi" w:cstheme="minorHAnsi"/>
              <w:sz w:val="22"/>
              <w:szCs w:val="22"/>
            </w:rPr>
          </w:pPr>
          <w:r>
            <w:rPr>
              <w:rFonts w:asciiTheme="minorHAnsi" w:hAnsiTheme="minorHAnsi" w:cstheme="minorHAnsi"/>
              <w:sz w:val="22"/>
              <w:szCs w:val="22"/>
            </w:rPr>
            <w:t xml:space="preserve">En razón a que la inclusión de los párrafos anteriores dan cabida al concepto relacionado con la “baja en cuentas”, </w:t>
          </w:r>
          <w:r w:rsidR="00694498">
            <w:rPr>
              <w:rFonts w:asciiTheme="minorHAnsi" w:hAnsiTheme="minorHAnsi" w:cstheme="minorHAnsi"/>
              <w:sz w:val="22"/>
              <w:szCs w:val="22"/>
            </w:rPr>
            <w:t xml:space="preserve">se </w:t>
          </w:r>
          <w:r>
            <w:rPr>
              <w:rFonts w:asciiTheme="minorHAnsi" w:hAnsiTheme="minorHAnsi" w:cstheme="minorHAnsi"/>
              <w:sz w:val="22"/>
              <w:szCs w:val="22"/>
            </w:rPr>
            <w:t>decidi</w:t>
          </w:r>
          <w:r w:rsidR="00694498">
            <w:rPr>
              <w:rFonts w:asciiTheme="minorHAnsi" w:hAnsiTheme="minorHAnsi" w:cstheme="minorHAnsi"/>
              <w:sz w:val="22"/>
              <w:szCs w:val="22"/>
            </w:rPr>
            <w:t>ó</w:t>
          </w:r>
          <w:r>
            <w:rPr>
              <w:rFonts w:asciiTheme="minorHAnsi" w:hAnsiTheme="minorHAnsi" w:cstheme="minorHAnsi"/>
              <w:sz w:val="22"/>
              <w:szCs w:val="22"/>
            </w:rPr>
            <w:t xml:space="preserve"> incluir los siguientes párrafos</w:t>
          </w:r>
          <w:r w:rsidR="00B65B56">
            <w:rPr>
              <w:rFonts w:asciiTheme="minorHAnsi" w:hAnsiTheme="minorHAnsi" w:cstheme="minorHAnsi"/>
              <w:sz w:val="22"/>
              <w:szCs w:val="22"/>
            </w:rPr>
            <w:t>, con el fin hacer claridad al respecto</w:t>
          </w:r>
          <w:r>
            <w:rPr>
              <w:rFonts w:asciiTheme="minorHAnsi" w:hAnsiTheme="minorHAnsi" w:cstheme="minorHAnsi"/>
              <w:sz w:val="22"/>
              <w:szCs w:val="22"/>
            </w:rPr>
            <w:t xml:space="preserve">: </w:t>
          </w:r>
        </w:p>
        <w:p w:rsidR="00694498" w:rsidRDefault="00694498" w:rsidP="00F948CA">
          <w:pPr>
            <w:autoSpaceDE w:val="0"/>
            <w:autoSpaceDN w:val="0"/>
            <w:adjustRightInd w:val="0"/>
            <w:ind w:left="360"/>
            <w:jc w:val="both"/>
            <w:rPr>
              <w:rFonts w:asciiTheme="minorHAnsi" w:hAnsiTheme="minorHAnsi" w:cstheme="minorHAnsi"/>
              <w:sz w:val="22"/>
              <w:szCs w:val="22"/>
            </w:rPr>
          </w:pPr>
        </w:p>
        <w:p w:rsidR="008D79F9" w:rsidRPr="008D79F9" w:rsidRDefault="008D79F9" w:rsidP="00F948CA">
          <w:pPr>
            <w:autoSpaceDE w:val="0"/>
            <w:autoSpaceDN w:val="0"/>
            <w:adjustRightInd w:val="0"/>
            <w:ind w:left="360"/>
            <w:jc w:val="both"/>
            <w:rPr>
              <w:rFonts w:asciiTheme="minorHAnsi" w:hAnsiTheme="minorHAnsi" w:cstheme="minorHAnsi"/>
              <w:sz w:val="22"/>
              <w:szCs w:val="22"/>
            </w:rPr>
          </w:pPr>
          <w:r>
            <w:rPr>
              <w:rFonts w:asciiTheme="minorHAnsi" w:hAnsiTheme="minorHAnsi" w:cstheme="minorHAnsi"/>
              <w:sz w:val="22"/>
              <w:szCs w:val="22"/>
            </w:rPr>
            <w:t>“</w:t>
          </w:r>
          <w:r w:rsidRPr="008D79F9">
            <w:rPr>
              <w:rFonts w:asciiTheme="minorHAnsi" w:hAnsiTheme="minorHAnsi" w:cstheme="minorHAnsi"/>
              <w:sz w:val="22"/>
              <w:szCs w:val="22"/>
            </w:rPr>
            <w:t>9.13 Una microempresa dará de baja en cuentas un elemento de propiedades, planta y equipo:</w:t>
          </w:r>
        </w:p>
        <w:p w:rsidR="008D79F9" w:rsidRPr="008D79F9" w:rsidRDefault="008D79F9" w:rsidP="008D79F9">
          <w:pPr>
            <w:autoSpaceDE w:val="0"/>
            <w:autoSpaceDN w:val="0"/>
            <w:adjustRightInd w:val="0"/>
            <w:jc w:val="both"/>
            <w:rPr>
              <w:rFonts w:asciiTheme="minorHAnsi" w:hAnsiTheme="minorHAnsi" w:cstheme="minorHAnsi"/>
              <w:sz w:val="22"/>
              <w:szCs w:val="22"/>
            </w:rPr>
          </w:pPr>
        </w:p>
        <w:p w:rsidR="008D79F9" w:rsidRPr="008D79F9" w:rsidRDefault="008D79F9" w:rsidP="008D79F9">
          <w:pPr>
            <w:pStyle w:val="Prrafodelista"/>
            <w:numPr>
              <w:ilvl w:val="0"/>
              <w:numId w:val="23"/>
            </w:numPr>
            <w:autoSpaceDE w:val="0"/>
            <w:autoSpaceDN w:val="0"/>
            <w:adjustRightInd w:val="0"/>
            <w:jc w:val="both"/>
            <w:rPr>
              <w:rFonts w:asciiTheme="minorHAnsi" w:hAnsiTheme="minorHAnsi" w:cstheme="minorHAnsi"/>
              <w:sz w:val="22"/>
              <w:szCs w:val="22"/>
            </w:rPr>
          </w:pPr>
          <w:r w:rsidRPr="008D79F9">
            <w:rPr>
              <w:rFonts w:asciiTheme="minorHAnsi" w:hAnsiTheme="minorHAnsi" w:cstheme="minorHAnsi"/>
              <w:sz w:val="22"/>
              <w:szCs w:val="22"/>
            </w:rPr>
            <w:t>cuando disponga de él; o</w:t>
          </w:r>
        </w:p>
        <w:p w:rsidR="008D79F9" w:rsidRPr="008D79F9" w:rsidRDefault="008D79F9" w:rsidP="008D79F9">
          <w:pPr>
            <w:autoSpaceDE w:val="0"/>
            <w:autoSpaceDN w:val="0"/>
            <w:adjustRightInd w:val="0"/>
            <w:ind w:left="360"/>
            <w:jc w:val="both"/>
            <w:rPr>
              <w:rFonts w:asciiTheme="minorHAnsi" w:hAnsiTheme="minorHAnsi" w:cstheme="minorHAnsi"/>
              <w:sz w:val="22"/>
              <w:szCs w:val="22"/>
            </w:rPr>
          </w:pPr>
        </w:p>
        <w:p w:rsidR="008D79F9" w:rsidRPr="008D79F9" w:rsidRDefault="008D79F9" w:rsidP="008D79F9">
          <w:pPr>
            <w:pStyle w:val="Prrafodelista"/>
            <w:numPr>
              <w:ilvl w:val="0"/>
              <w:numId w:val="23"/>
            </w:numPr>
            <w:autoSpaceDE w:val="0"/>
            <w:autoSpaceDN w:val="0"/>
            <w:adjustRightInd w:val="0"/>
            <w:jc w:val="both"/>
            <w:rPr>
              <w:rFonts w:asciiTheme="minorHAnsi" w:hAnsiTheme="minorHAnsi" w:cstheme="minorHAnsi"/>
              <w:sz w:val="22"/>
              <w:szCs w:val="22"/>
            </w:rPr>
          </w:pPr>
          <w:r w:rsidRPr="008D79F9">
            <w:rPr>
              <w:rFonts w:asciiTheme="minorHAnsi" w:hAnsiTheme="minorHAnsi" w:cstheme="minorHAnsi"/>
              <w:sz w:val="22"/>
              <w:szCs w:val="22"/>
            </w:rPr>
            <w:t>cuando no se espera obtener beneficios económicos futuros por su uso o disposición.</w:t>
          </w:r>
        </w:p>
        <w:p w:rsidR="008D79F9" w:rsidRPr="008D79F9" w:rsidRDefault="008D79F9" w:rsidP="008D79F9">
          <w:pPr>
            <w:autoSpaceDE w:val="0"/>
            <w:autoSpaceDN w:val="0"/>
            <w:adjustRightInd w:val="0"/>
            <w:jc w:val="both"/>
            <w:rPr>
              <w:rFonts w:asciiTheme="minorHAnsi" w:hAnsiTheme="minorHAnsi" w:cstheme="minorHAnsi"/>
              <w:sz w:val="22"/>
              <w:szCs w:val="22"/>
            </w:rPr>
          </w:pPr>
        </w:p>
        <w:p w:rsidR="008D79F9" w:rsidRPr="008D79F9" w:rsidRDefault="008D79F9" w:rsidP="00F948CA">
          <w:pPr>
            <w:autoSpaceDE w:val="0"/>
            <w:autoSpaceDN w:val="0"/>
            <w:adjustRightInd w:val="0"/>
            <w:ind w:left="360"/>
            <w:jc w:val="both"/>
            <w:rPr>
              <w:rFonts w:asciiTheme="minorHAnsi" w:hAnsiTheme="minorHAnsi" w:cstheme="minorHAnsi"/>
              <w:sz w:val="22"/>
              <w:szCs w:val="22"/>
            </w:rPr>
          </w:pPr>
          <w:r w:rsidRPr="008D79F9">
            <w:rPr>
              <w:rFonts w:asciiTheme="minorHAnsi" w:hAnsiTheme="minorHAnsi" w:cstheme="minorHAnsi"/>
              <w:sz w:val="22"/>
              <w:szCs w:val="22"/>
            </w:rPr>
            <w:t>9.14 Una microempresa reconocerá la ganancia o pérdida por la baja en cuentas de un elemento de propiedades, planta y equipo en el resultado del periodo en que el elemento sea dado de baja en cuentas.</w:t>
          </w:r>
        </w:p>
        <w:p w:rsidR="008D79F9" w:rsidRPr="008D79F9" w:rsidRDefault="008D79F9" w:rsidP="008D79F9">
          <w:pPr>
            <w:autoSpaceDE w:val="0"/>
            <w:autoSpaceDN w:val="0"/>
            <w:adjustRightInd w:val="0"/>
            <w:jc w:val="both"/>
            <w:rPr>
              <w:rFonts w:asciiTheme="minorHAnsi" w:hAnsiTheme="minorHAnsi" w:cstheme="minorHAnsi"/>
              <w:sz w:val="22"/>
              <w:szCs w:val="22"/>
            </w:rPr>
          </w:pPr>
        </w:p>
        <w:p w:rsidR="008D79F9" w:rsidRDefault="008D79F9" w:rsidP="00F948CA">
          <w:pPr>
            <w:autoSpaceDE w:val="0"/>
            <w:autoSpaceDN w:val="0"/>
            <w:adjustRightInd w:val="0"/>
            <w:ind w:left="360"/>
            <w:jc w:val="both"/>
            <w:rPr>
              <w:rFonts w:asciiTheme="minorHAnsi" w:hAnsiTheme="minorHAnsi" w:cstheme="minorHAnsi"/>
              <w:sz w:val="22"/>
              <w:szCs w:val="22"/>
            </w:rPr>
          </w:pPr>
          <w:r w:rsidRPr="008D79F9">
            <w:rPr>
              <w:rFonts w:asciiTheme="minorHAnsi" w:hAnsiTheme="minorHAnsi" w:cstheme="minorHAnsi"/>
              <w:sz w:val="22"/>
              <w:szCs w:val="22"/>
            </w:rPr>
            <w:t>9.15 Una microempresa determinará la ganancia o pérdida procedente de la baja en cuentas de un elemento de propiedades, planta y equipo, como la diferencia entre el producto neto de la disposición, si lo hubiera, y el importe en libros del elemento.</w:t>
          </w:r>
          <w:r>
            <w:rPr>
              <w:rFonts w:asciiTheme="minorHAnsi" w:hAnsiTheme="minorHAnsi" w:cstheme="minorHAnsi"/>
              <w:sz w:val="22"/>
              <w:szCs w:val="22"/>
            </w:rPr>
            <w:t>”</w:t>
          </w:r>
        </w:p>
        <w:p w:rsidR="008D79F9" w:rsidRDefault="008D79F9" w:rsidP="008D79F9">
          <w:pPr>
            <w:autoSpaceDE w:val="0"/>
            <w:autoSpaceDN w:val="0"/>
            <w:adjustRightInd w:val="0"/>
            <w:jc w:val="both"/>
            <w:rPr>
              <w:rFonts w:asciiTheme="minorHAnsi" w:hAnsiTheme="minorHAnsi" w:cstheme="minorHAnsi"/>
              <w:sz w:val="22"/>
              <w:szCs w:val="22"/>
            </w:rPr>
          </w:pPr>
        </w:p>
        <w:p w:rsidR="00F948CA" w:rsidRPr="00F948CA" w:rsidRDefault="00F948CA" w:rsidP="00F948CA">
          <w:pPr>
            <w:autoSpaceDE w:val="0"/>
            <w:autoSpaceDN w:val="0"/>
            <w:adjustRightInd w:val="0"/>
            <w:ind w:left="360"/>
            <w:jc w:val="both"/>
            <w:rPr>
              <w:rFonts w:asciiTheme="minorHAnsi" w:hAnsiTheme="minorHAnsi" w:cstheme="minorHAnsi"/>
              <w:color w:val="000000"/>
              <w:sz w:val="22"/>
              <w:szCs w:val="22"/>
            </w:rPr>
          </w:pPr>
          <w:r w:rsidRPr="00F948CA">
            <w:rPr>
              <w:rFonts w:asciiTheme="minorHAnsi" w:hAnsiTheme="minorHAnsi" w:cstheme="minorHAnsi"/>
              <w:color w:val="000000"/>
              <w:sz w:val="22"/>
              <w:szCs w:val="22"/>
            </w:rPr>
            <w:t>10.5 Una entidad dará de baja en cuentas un elemento de obligaciones financieras y cuentas por pagar:</w:t>
          </w:r>
        </w:p>
        <w:p w:rsidR="00F948CA" w:rsidRPr="00F948CA" w:rsidRDefault="00F948CA" w:rsidP="00F948CA">
          <w:pPr>
            <w:autoSpaceDE w:val="0"/>
            <w:autoSpaceDN w:val="0"/>
            <w:adjustRightInd w:val="0"/>
            <w:jc w:val="both"/>
            <w:rPr>
              <w:rFonts w:asciiTheme="minorHAnsi" w:hAnsiTheme="minorHAnsi" w:cstheme="minorHAnsi"/>
              <w:color w:val="000000"/>
              <w:sz w:val="22"/>
              <w:szCs w:val="22"/>
            </w:rPr>
          </w:pPr>
        </w:p>
        <w:p w:rsidR="00F948CA" w:rsidRPr="00F948CA" w:rsidRDefault="00F948CA" w:rsidP="00F948CA">
          <w:pPr>
            <w:pStyle w:val="Prrafodelista"/>
            <w:numPr>
              <w:ilvl w:val="0"/>
              <w:numId w:val="24"/>
            </w:numPr>
            <w:autoSpaceDE w:val="0"/>
            <w:autoSpaceDN w:val="0"/>
            <w:adjustRightInd w:val="0"/>
            <w:jc w:val="both"/>
            <w:rPr>
              <w:rFonts w:asciiTheme="minorHAnsi" w:hAnsiTheme="minorHAnsi" w:cstheme="minorHAnsi"/>
              <w:color w:val="000000"/>
              <w:sz w:val="22"/>
              <w:szCs w:val="22"/>
            </w:rPr>
          </w:pPr>
          <w:r w:rsidRPr="00F948CA">
            <w:rPr>
              <w:rFonts w:asciiTheme="minorHAnsi" w:hAnsiTheme="minorHAnsi" w:cstheme="minorHAnsi"/>
              <w:color w:val="000000"/>
              <w:sz w:val="22"/>
              <w:szCs w:val="22"/>
            </w:rPr>
            <w:t>Cuando haya sido pagada o cancelada en su totalidad, o bien haya expirado.</w:t>
          </w:r>
        </w:p>
        <w:p w:rsidR="00F948CA" w:rsidRPr="00F948CA" w:rsidRDefault="00F948CA" w:rsidP="00F948CA">
          <w:pPr>
            <w:pStyle w:val="Prrafodelista"/>
            <w:autoSpaceDE w:val="0"/>
            <w:autoSpaceDN w:val="0"/>
            <w:adjustRightInd w:val="0"/>
            <w:jc w:val="both"/>
            <w:rPr>
              <w:rFonts w:asciiTheme="minorHAnsi" w:hAnsiTheme="minorHAnsi" w:cstheme="minorHAnsi"/>
              <w:color w:val="000000"/>
              <w:sz w:val="22"/>
              <w:szCs w:val="22"/>
            </w:rPr>
          </w:pPr>
        </w:p>
        <w:p w:rsidR="00F948CA" w:rsidRPr="00F948CA" w:rsidRDefault="00F948CA" w:rsidP="00F948CA">
          <w:pPr>
            <w:pStyle w:val="Prrafodelista"/>
            <w:numPr>
              <w:ilvl w:val="0"/>
              <w:numId w:val="24"/>
            </w:numPr>
            <w:autoSpaceDE w:val="0"/>
            <w:autoSpaceDN w:val="0"/>
            <w:adjustRightInd w:val="0"/>
            <w:jc w:val="both"/>
            <w:rPr>
              <w:rFonts w:asciiTheme="minorHAnsi" w:hAnsiTheme="minorHAnsi" w:cstheme="minorHAnsi"/>
              <w:color w:val="000000"/>
              <w:sz w:val="22"/>
              <w:szCs w:val="22"/>
            </w:rPr>
          </w:pPr>
          <w:r w:rsidRPr="00F948CA">
            <w:rPr>
              <w:rFonts w:asciiTheme="minorHAnsi" w:hAnsiTheme="minorHAnsi" w:cstheme="minorHAnsi"/>
              <w:color w:val="000000"/>
              <w:sz w:val="22"/>
              <w:szCs w:val="22"/>
            </w:rPr>
            <w:t>Cuando se realice una permuta entre un prestamista y un prestatario.</w:t>
          </w:r>
        </w:p>
        <w:p w:rsidR="00F948CA" w:rsidRPr="00F948CA" w:rsidRDefault="00F948CA" w:rsidP="00F948CA">
          <w:pPr>
            <w:autoSpaceDE w:val="0"/>
            <w:autoSpaceDN w:val="0"/>
            <w:adjustRightInd w:val="0"/>
            <w:jc w:val="both"/>
            <w:rPr>
              <w:rFonts w:asciiTheme="minorHAnsi" w:hAnsiTheme="minorHAnsi" w:cstheme="minorHAnsi"/>
              <w:color w:val="000000"/>
              <w:sz w:val="22"/>
              <w:szCs w:val="22"/>
            </w:rPr>
          </w:pPr>
        </w:p>
        <w:p w:rsidR="00F948CA" w:rsidRPr="00F948CA" w:rsidRDefault="00F948CA" w:rsidP="00F948CA">
          <w:pPr>
            <w:pStyle w:val="Prrafodelista"/>
            <w:numPr>
              <w:ilvl w:val="0"/>
              <w:numId w:val="24"/>
            </w:numPr>
            <w:autoSpaceDE w:val="0"/>
            <w:autoSpaceDN w:val="0"/>
            <w:adjustRightInd w:val="0"/>
            <w:jc w:val="both"/>
            <w:rPr>
              <w:rFonts w:asciiTheme="minorHAnsi" w:hAnsiTheme="minorHAnsi" w:cstheme="minorHAnsi"/>
              <w:color w:val="000000"/>
              <w:sz w:val="22"/>
              <w:szCs w:val="22"/>
            </w:rPr>
          </w:pPr>
          <w:r w:rsidRPr="00F948CA">
            <w:rPr>
              <w:rFonts w:asciiTheme="minorHAnsi" w:hAnsiTheme="minorHAnsi" w:cstheme="minorHAnsi"/>
              <w:color w:val="000000"/>
              <w:sz w:val="22"/>
              <w:szCs w:val="22"/>
            </w:rPr>
            <w:t xml:space="preserve">Cuando se condone la obligación o cuenta por pagar; o </w:t>
          </w:r>
        </w:p>
        <w:p w:rsidR="00F948CA" w:rsidRPr="00F948CA" w:rsidRDefault="00F948CA" w:rsidP="00F948CA">
          <w:pPr>
            <w:autoSpaceDE w:val="0"/>
            <w:autoSpaceDN w:val="0"/>
            <w:adjustRightInd w:val="0"/>
            <w:jc w:val="both"/>
            <w:rPr>
              <w:rFonts w:asciiTheme="minorHAnsi" w:hAnsiTheme="minorHAnsi" w:cstheme="minorHAnsi"/>
              <w:color w:val="000000"/>
              <w:sz w:val="22"/>
              <w:szCs w:val="22"/>
            </w:rPr>
          </w:pPr>
        </w:p>
        <w:p w:rsidR="008D79F9" w:rsidRDefault="00F948CA" w:rsidP="00F948CA">
          <w:pPr>
            <w:pStyle w:val="Prrafodelista"/>
            <w:numPr>
              <w:ilvl w:val="0"/>
              <w:numId w:val="24"/>
            </w:numPr>
            <w:autoSpaceDE w:val="0"/>
            <w:autoSpaceDN w:val="0"/>
            <w:adjustRightInd w:val="0"/>
            <w:jc w:val="both"/>
            <w:rPr>
              <w:rFonts w:asciiTheme="minorHAnsi" w:hAnsiTheme="minorHAnsi" w:cstheme="minorHAnsi"/>
              <w:color w:val="000000"/>
              <w:sz w:val="22"/>
              <w:szCs w:val="22"/>
            </w:rPr>
          </w:pPr>
          <w:r w:rsidRPr="00F948CA">
            <w:rPr>
              <w:rFonts w:asciiTheme="minorHAnsi" w:hAnsiTheme="minorHAnsi" w:cstheme="minorHAnsi"/>
              <w:color w:val="000000"/>
              <w:sz w:val="22"/>
              <w:szCs w:val="22"/>
            </w:rPr>
            <w:t>Cuando se realice su castigo</w:t>
          </w:r>
          <w:r w:rsidR="0073226F">
            <w:rPr>
              <w:rFonts w:asciiTheme="minorHAnsi" w:hAnsiTheme="minorHAnsi" w:cstheme="minorHAnsi"/>
              <w:color w:val="000000"/>
              <w:sz w:val="22"/>
              <w:szCs w:val="22"/>
            </w:rPr>
            <w:t>”</w:t>
          </w:r>
        </w:p>
        <w:p w:rsidR="008C5537" w:rsidRPr="008C5537" w:rsidRDefault="008C5537" w:rsidP="008C5537">
          <w:pPr>
            <w:pStyle w:val="Prrafodelista"/>
            <w:rPr>
              <w:rFonts w:asciiTheme="minorHAnsi" w:hAnsiTheme="minorHAnsi" w:cstheme="minorHAnsi"/>
              <w:color w:val="000000"/>
              <w:sz w:val="22"/>
              <w:szCs w:val="22"/>
            </w:rPr>
          </w:pPr>
        </w:p>
        <w:p w:rsidR="00F00BA8" w:rsidRDefault="008C5537" w:rsidP="00B320E6">
          <w:pPr>
            <w:autoSpaceDE w:val="0"/>
            <w:autoSpaceDN w:val="0"/>
            <w:adjustRightInd w:val="0"/>
            <w:ind w:left="360"/>
            <w:jc w:val="both"/>
          </w:pPr>
          <w:r>
            <w:rPr>
              <w:rFonts w:asciiTheme="minorHAnsi" w:hAnsiTheme="minorHAnsi" w:cstheme="minorHAnsi"/>
              <w:color w:val="000000"/>
              <w:sz w:val="22"/>
              <w:szCs w:val="22"/>
            </w:rPr>
            <w:t xml:space="preserve">De otra parte, para simplificar la aplicación de la norma, el CTCP no exige el que necesariamente se hagan </w:t>
          </w:r>
          <w:r w:rsidR="0024440D">
            <w:rPr>
              <w:rFonts w:asciiTheme="minorHAnsi" w:hAnsiTheme="minorHAnsi" w:cstheme="minorHAnsi"/>
              <w:color w:val="000000"/>
              <w:sz w:val="22"/>
              <w:szCs w:val="22"/>
            </w:rPr>
            <w:t>avalúos</w:t>
          </w:r>
          <w:r>
            <w:rPr>
              <w:rFonts w:asciiTheme="minorHAnsi" w:hAnsiTheme="minorHAnsi" w:cstheme="minorHAnsi"/>
              <w:color w:val="000000"/>
              <w:sz w:val="22"/>
              <w:szCs w:val="22"/>
            </w:rPr>
            <w:t xml:space="preserve"> sobre las propiedades, planta y equipo, como ha sido costumbre. Sin embargo, </w:t>
          </w:r>
          <w:r w:rsidR="0024440D">
            <w:rPr>
              <w:rFonts w:asciiTheme="minorHAnsi" w:hAnsiTheme="minorHAnsi" w:cstheme="minorHAnsi"/>
              <w:color w:val="000000"/>
              <w:sz w:val="22"/>
              <w:szCs w:val="22"/>
            </w:rPr>
            <w:t>como se menciona en los párrafos 2.34 y 2.35 de la norma de información financiera para las microempresas, una microempresa puede utilizar cualquier información disponible y razonable para calcular si uno de los activos se ha deteriorado.</w:t>
          </w:r>
        </w:p>
        <w:p w:rsidR="00F508DC" w:rsidRDefault="00F508DC" w:rsidP="004E36DA">
          <w:pPr>
            <w:pStyle w:val="Sinespaciado"/>
            <w:jc w:val="both"/>
            <w:rPr>
              <w:b/>
              <w:sz w:val="28"/>
              <w:szCs w:val="28"/>
            </w:rPr>
          </w:pPr>
          <w:r>
            <w:rPr>
              <w:b/>
              <w:sz w:val="28"/>
              <w:szCs w:val="28"/>
            </w:rPr>
            <w:lastRenderedPageBreak/>
            <w:t xml:space="preserve">Ingresos – alcance de este capítulo </w:t>
          </w:r>
        </w:p>
        <w:p w:rsidR="00F508DC" w:rsidRDefault="00F508DC" w:rsidP="004E36DA">
          <w:pPr>
            <w:pStyle w:val="Sinespaciado"/>
            <w:jc w:val="both"/>
            <w:rPr>
              <w:b/>
              <w:sz w:val="28"/>
              <w:szCs w:val="28"/>
            </w:rPr>
          </w:pPr>
        </w:p>
        <w:p w:rsidR="000F2D97" w:rsidRPr="00F948CA" w:rsidRDefault="00F508DC" w:rsidP="00F948CA">
          <w:pPr>
            <w:pStyle w:val="Prrafodelista"/>
            <w:numPr>
              <w:ilvl w:val="0"/>
              <w:numId w:val="2"/>
            </w:numPr>
            <w:autoSpaceDE w:val="0"/>
            <w:autoSpaceDN w:val="0"/>
            <w:adjustRightInd w:val="0"/>
            <w:jc w:val="both"/>
            <w:rPr>
              <w:rFonts w:asciiTheme="minorHAnsi" w:hAnsiTheme="minorHAnsi" w:cstheme="minorHAnsi"/>
              <w:b/>
              <w:bCs/>
              <w:sz w:val="22"/>
              <w:szCs w:val="22"/>
            </w:rPr>
          </w:pPr>
          <w:r w:rsidRPr="00F948CA">
            <w:rPr>
              <w:rFonts w:asciiTheme="minorHAnsi" w:hAnsiTheme="minorHAnsi" w:cstheme="minorHAnsi"/>
              <w:sz w:val="22"/>
              <w:szCs w:val="22"/>
            </w:rPr>
            <w:t>En el párrafo 12.1 del documento de norma de información financiera para microempresas, se estableció que: “</w:t>
          </w:r>
          <w:r w:rsidR="000F2D97" w:rsidRPr="00F948CA">
            <w:rPr>
              <w:rFonts w:asciiTheme="minorHAnsi" w:hAnsiTheme="minorHAnsi" w:cstheme="minorHAnsi"/>
              <w:sz w:val="22"/>
              <w:szCs w:val="22"/>
            </w:rPr>
            <w:t xml:space="preserve">Este capítulo se aplicará al contabilizar </w:t>
          </w:r>
          <w:r w:rsidR="000F2D97" w:rsidRPr="00F948CA">
            <w:rPr>
              <w:rFonts w:asciiTheme="minorHAnsi" w:hAnsiTheme="minorHAnsi" w:cstheme="minorHAnsi"/>
              <w:bCs/>
              <w:sz w:val="22"/>
              <w:szCs w:val="22"/>
            </w:rPr>
            <w:t xml:space="preserve">ingresos </w:t>
          </w:r>
          <w:r w:rsidR="000F2D97" w:rsidRPr="00F948CA">
            <w:rPr>
              <w:rFonts w:asciiTheme="minorHAnsi" w:hAnsiTheme="minorHAnsi" w:cstheme="minorHAnsi"/>
              <w:sz w:val="22"/>
              <w:szCs w:val="22"/>
            </w:rPr>
            <w:t>procedentes de las siguientes transacciones</w:t>
          </w:r>
          <w:r w:rsidR="000F2D97" w:rsidRPr="00F948CA">
            <w:rPr>
              <w:rFonts w:asciiTheme="minorHAnsi" w:hAnsiTheme="minorHAnsi" w:cstheme="minorHAnsi"/>
              <w:i/>
              <w:iCs/>
              <w:sz w:val="22"/>
              <w:szCs w:val="22"/>
            </w:rPr>
            <w:t>:</w:t>
          </w:r>
        </w:p>
        <w:p w:rsidR="000F2D97" w:rsidRPr="000F2D97" w:rsidRDefault="000F2D97" w:rsidP="000F2D97">
          <w:pPr>
            <w:autoSpaceDE w:val="0"/>
            <w:autoSpaceDN w:val="0"/>
            <w:adjustRightInd w:val="0"/>
            <w:jc w:val="both"/>
            <w:rPr>
              <w:rFonts w:asciiTheme="minorHAnsi" w:hAnsiTheme="minorHAnsi" w:cstheme="minorHAnsi"/>
              <w:sz w:val="22"/>
              <w:szCs w:val="22"/>
            </w:rPr>
          </w:pPr>
        </w:p>
        <w:p w:rsidR="000F2D97" w:rsidRPr="000F2D97" w:rsidRDefault="000F2D97" w:rsidP="000F2D97">
          <w:pPr>
            <w:pStyle w:val="Prrafodelista"/>
            <w:numPr>
              <w:ilvl w:val="0"/>
              <w:numId w:val="21"/>
            </w:numPr>
            <w:autoSpaceDE w:val="0"/>
            <w:autoSpaceDN w:val="0"/>
            <w:adjustRightInd w:val="0"/>
            <w:jc w:val="both"/>
            <w:rPr>
              <w:rFonts w:asciiTheme="minorHAnsi" w:hAnsiTheme="minorHAnsi" w:cstheme="minorHAnsi"/>
              <w:sz w:val="22"/>
              <w:szCs w:val="22"/>
            </w:rPr>
          </w:pPr>
          <w:r w:rsidRPr="000F2D97">
            <w:rPr>
              <w:rFonts w:asciiTheme="minorHAnsi" w:hAnsiTheme="minorHAnsi" w:cstheme="minorHAnsi"/>
              <w:sz w:val="22"/>
              <w:szCs w:val="22"/>
            </w:rPr>
            <w:t>La venta de bienes</w:t>
          </w:r>
        </w:p>
        <w:p w:rsidR="000F2D97" w:rsidRPr="000F2D97" w:rsidRDefault="000F2D97" w:rsidP="000F2D97">
          <w:pPr>
            <w:autoSpaceDE w:val="0"/>
            <w:autoSpaceDN w:val="0"/>
            <w:adjustRightInd w:val="0"/>
            <w:jc w:val="both"/>
            <w:rPr>
              <w:rFonts w:asciiTheme="minorHAnsi" w:hAnsiTheme="minorHAnsi" w:cstheme="minorHAnsi"/>
              <w:sz w:val="22"/>
              <w:szCs w:val="22"/>
            </w:rPr>
          </w:pPr>
        </w:p>
        <w:p w:rsidR="000F2D97" w:rsidRDefault="000F2D97" w:rsidP="000F2D97">
          <w:pPr>
            <w:pStyle w:val="Prrafodelista"/>
            <w:numPr>
              <w:ilvl w:val="0"/>
              <w:numId w:val="21"/>
            </w:numPr>
            <w:autoSpaceDE w:val="0"/>
            <w:autoSpaceDN w:val="0"/>
            <w:adjustRightInd w:val="0"/>
            <w:jc w:val="both"/>
            <w:rPr>
              <w:rFonts w:asciiTheme="minorHAnsi" w:hAnsiTheme="minorHAnsi" w:cstheme="minorHAnsi"/>
              <w:sz w:val="22"/>
              <w:szCs w:val="22"/>
            </w:rPr>
          </w:pPr>
          <w:r w:rsidRPr="000F2D97">
            <w:rPr>
              <w:rFonts w:asciiTheme="minorHAnsi" w:hAnsiTheme="minorHAnsi" w:cstheme="minorHAnsi"/>
              <w:sz w:val="22"/>
              <w:szCs w:val="22"/>
            </w:rPr>
            <w:t>La prestación de servicios.</w:t>
          </w:r>
          <w:r>
            <w:rPr>
              <w:rFonts w:asciiTheme="minorHAnsi" w:hAnsiTheme="minorHAnsi" w:cstheme="minorHAnsi"/>
              <w:sz w:val="22"/>
              <w:szCs w:val="22"/>
            </w:rPr>
            <w:t>”</w:t>
          </w:r>
        </w:p>
        <w:p w:rsidR="000F2D97" w:rsidRPr="000F2D97" w:rsidRDefault="000F2D97" w:rsidP="000F2D97">
          <w:pPr>
            <w:pStyle w:val="Prrafodelista"/>
            <w:rPr>
              <w:rFonts w:asciiTheme="minorHAnsi" w:hAnsiTheme="minorHAnsi" w:cstheme="minorHAnsi"/>
              <w:sz w:val="22"/>
              <w:szCs w:val="22"/>
            </w:rPr>
          </w:pPr>
        </w:p>
        <w:p w:rsidR="000F2D97" w:rsidRDefault="000F2D97" w:rsidP="000F2D97">
          <w:pPr>
            <w:pStyle w:val="Sinespaciado"/>
            <w:jc w:val="both"/>
            <w:rPr>
              <w:color w:val="000000"/>
            </w:rPr>
          </w:pPr>
          <w:r w:rsidRPr="00BC0292">
            <w:rPr>
              <w:color w:val="000000"/>
            </w:rPr>
            <w:t xml:space="preserve">Sobre este </w:t>
          </w:r>
          <w:r w:rsidR="00DD70D7">
            <w:rPr>
              <w:color w:val="000000"/>
            </w:rPr>
            <w:t>párrafo</w:t>
          </w:r>
          <w:r w:rsidRPr="00BC0292">
            <w:rPr>
              <w:color w:val="000000"/>
            </w:rPr>
            <w:t xml:space="preserve"> se recibieron l</w:t>
          </w:r>
          <w:r w:rsidR="0058191A">
            <w:rPr>
              <w:color w:val="000000"/>
            </w:rPr>
            <w:t>a</w:t>
          </w:r>
          <w:r w:rsidRPr="00BC0292">
            <w:rPr>
              <w:color w:val="000000"/>
            </w:rPr>
            <w:t xml:space="preserve">s siguientes </w:t>
          </w:r>
          <w:r w:rsidR="0058191A">
            <w:rPr>
              <w:color w:val="000000"/>
            </w:rPr>
            <w:t>recomendaciones</w:t>
          </w:r>
          <w:r w:rsidRPr="00BC0292">
            <w:rPr>
              <w:color w:val="000000"/>
            </w:rPr>
            <w:t>:</w:t>
          </w:r>
        </w:p>
        <w:p w:rsidR="000F2D97" w:rsidRDefault="000F2D97" w:rsidP="000F2D97">
          <w:pPr>
            <w:autoSpaceDE w:val="0"/>
            <w:autoSpaceDN w:val="0"/>
            <w:adjustRightInd w:val="0"/>
            <w:jc w:val="both"/>
            <w:rPr>
              <w:rFonts w:asciiTheme="minorHAnsi" w:hAnsiTheme="minorHAnsi" w:cstheme="minorHAnsi"/>
              <w:sz w:val="22"/>
              <w:szCs w:val="22"/>
              <w:lang w:val="es-ES"/>
            </w:rPr>
          </w:pPr>
        </w:p>
        <w:p w:rsidR="00AB4EA7" w:rsidRDefault="00AB4EA7" w:rsidP="00AB4EA7">
          <w:pPr>
            <w:pStyle w:val="Sinespaciado"/>
            <w:numPr>
              <w:ilvl w:val="0"/>
              <w:numId w:val="2"/>
            </w:numPr>
            <w:jc w:val="both"/>
            <w:rPr>
              <w:i/>
            </w:rPr>
          </w:pPr>
          <w:r>
            <w:rPr>
              <w:i/>
            </w:rPr>
            <w:t>“…</w:t>
          </w:r>
          <w:r w:rsidRPr="006D6F58">
            <w:rPr>
              <w:i/>
            </w:rPr>
            <w:t>En el tema de ingresos debería tratar el tema de los ingresos por intereses, arrendamientos y, dividendos o participaciones. Además se debería mencionar que los ingresos no se clasifican en operacionales y no operacionales</w:t>
          </w:r>
          <w:r>
            <w:rPr>
              <w:rStyle w:val="Refdenotaalpie"/>
              <w:i/>
            </w:rPr>
            <w:footnoteReference w:id="94"/>
          </w:r>
          <w:r>
            <w:rPr>
              <w:i/>
            </w:rPr>
            <w:t>…”</w:t>
          </w:r>
        </w:p>
        <w:p w:rsidR="00AB4EA7" w:rsidRDefault="00AB4EA7" w:rsidP="00AB4EA7">
          <w:pPr>
            <w:pStyle w:val="Sinespaciado"/>
            <w:jc w:val="both"/>
            <w:rPr>
              <w:i/>
            </w:rPr>
          </w:pPr>
        </w:p>
        <w:p w:rsidR="00F508DC" w:rsidRDefault="00AB4EA7" w:rsidP="004E36DA">
          <w:pPr>
            <w:pStyle w:val="Sinespaciado"/>
            <w:numPr>
              <w:ilvl w:val="0"/>
              <w:numId w:val="2"/>
            </w:numPr>
            <w:jc w:val="both"/>
          </w:pPr>
          <w:r>
            <w:t>“…</w:t>
          </w:r>
          <w:r w:rsidRPr="00BD7A93">
            <w:rPr>
              <w:i/>
            </w:rPr>
            <w:t>No es recomendable que se excluyan otro tipo de ingresos tales como: intereses dividendos y regalías. El criterio de reconocimiento de los ingresos también se aparta de lo establecido en las NIIF. Recomendamos que para no utilizar el concepto de valor razonable se utilice el concepto precio de la transacción, como un elemento relacionado con precios de entrada y no con precios de salida. Resulta ambiguo la expresión valores brutos de los beneficios por recibir</w:t>
          </w:r>
          <w:r w:rsidRPr="00BD7A93">
            <w:rPr>
              <w:rStyle w:val="Refdenotaalpie"/>
              <w:i/>
            </w:rPr>
            <w:footnoteReference w:id="95"/>
          </w:r>
          <w:r w:rsidRPr="00BD7A93">
            <w:rPr>
              <w:i/>
            </w:rPr>
            <w:t>…”</w:t>
          </w:r>
        </w:p>
        <w:p w:rsidR="001166D0" w:rsidRDefault="001166D0" w:rsidP="001166D0">
          <w:pPr>
            <w:pStyle w:val="Prrafodelista"/>
          </w:pPr>
        </w:p>
        <w:p w:rsidR="001166D0" w:rsidRPr="001166D0" w:rsidRDefault="00B45830" w:rsidP="001166D0">
          <w:pPr>
            <w:autoSpaceDE w:val="0"/>
            <w:autoSpaceDN w:val="0"/>
            <w:adjustRightInd w:val="0"/>
            <w:ind w:left="360"/>
            <w:jc w:val="both"/>
            <w:rPr>
              <w:rFonts w:asciiTheme="minorHAnsi" w:hAnsiTheme="minorHAnsi" w:cstheme="minorHAnsi"/>
              <w:b/>
              <w:bCs/>
              <w:sz w:val="22"/>
              <w:szCs w:val="22"/>
            </w:rPr>
          </w:pPr>
          <w:r>
            <w:rPr>
              <w:rFonts w:asciiTheme="minorHAnsi" w:hAnsiTheme="minorHAnsi" w:cstheme="minorHAnsi"/>
              <w:sz w:val="22"/>
              <w:szCs w:val="22"/>
            </w:rPr>
            <w:t xml:space="preserve">Luego del análisis a los comentarios anteriores, se decidió </w:t>
          </w:r>
          <w:r w:rsidR="001166D0" w:rsidRPr="001166D0">
            <w:rPr>
              <w:rFonts w:asciiTheme="minorHAnsi" w:hAnsiTheme="minorHAnsi" w:cstheme="minorHAnsi"/>
              <w:sz w:val="22"/>
              <w:szCs w:val="22"/>
            </w:rPr>
            <w:t>modificar el párrafo 12.1, teniendo</w:t>
          </w:r>
          <w:r w:rsidR="0054668A">
            <w:rPr>
              <w:rFonts w:asciiTheme="minorHAnsi" w:hAnsiTheme="minorHAnsi" w:cstheme="minorHAnsi"/>
              <w:sz w:val="22"/>
              <w:szCs w:val="22"/>
            </w:rPr>
            <w:t xml:space="preserve"> siempre </w:t>
          </w:r>
          <w:r w:rsidR="001166D0" w:rsidRPr="001166D0">
            <w:rPr>
              <w:rFonts w:asciiTheme="minorHAnsi" w:hAnsiTheme="minorHAnsi" w:cstheme="minorHAnsi"/>
              <w:sz w:val="22"/>
              <w:szCs w:val="22"/>
            </w:rPr>
            <w:t xml:space="preserve"> en cuenta las</w:t>
          </w:r>
          <w:r w:rsidR="00BD7A93">
            <w:rPr>
              <w:rFonts w:asciiTheme="minorHAnsi" w:hAnsiTheme="minorHAnsi" w:cstheme="minorHAnsi"/>
              <w:sz w:val="22"/>
              <w:szCs w:val="22"/>
            </w:rPr>
            <w:t xml:space="preserve"> limitaciones existentes para la</w:t>
          </w:r>
          <w:r w:rsidR="001166D0" w:rsidRPr="001166D0">
            <w:rPr>
              <w:rFonts w:asciiTheme="minorHAnsi" w:hAnsiTheme="minorHAnsi" w:cstheme="minorHAnsi"/>
              <w:sz w:val="22"/>
              <w:szCs w:val="22"/>
            </w:rPr>
            <w:t xml:space="preserve">s </w:t>
          </w:r>
          <w:r w:rsidR="00BD7A93">
            <w:rPr>
              <w:rFonts w:asciiTheme="minorHAnsi" w:hAnsiTheme="minorHAnsi" w:cstheme="minorHAnsi"/>
              <w:sz w:val="22"/>
              <w:szCs w:val="22"/>
            </w:rPr>
            <w:t xml:space="preserve">personas </w:t>
          </w:r>
          <w:r w:rsidR="001166D0" w:rsidRPr="001166D0">
            <w:rPr>
              <w:rFonts w:asciiTheme="minorHAnsi" w:hAnsiTheme="minorHAnsi" w:cstheme="minorHAnsi"/>
              <w:sz w:val="22"/>
              <w:szCs w:val="22"/>
            </w:rPr>
            <w:t xml:space="preserve">que pertenecen al régimen simplificado. El párrafo 12.1 quedará así: “Este capítulo se aplicará al contabilizar los </w:t>
          </w:r>
          <w:r w:rsidR="001166D0" w:rsidRPr="001166D0">
            <w:rPr>
              <w:rFonts w:asciiTheme="minorHAnsi" w:hAnsiTheme="minorHAnsi" w:cstheme="minorHAnsi"/>
              <w:bCs/>
              <w:sz w:val="22"/>
              <w:szCs w:val="22"/>
            </w:rPr>
            <w:t xml:space="preserve">ingresos </w:t>
          </w:r>
          <w:r w:rsidR="001166D0" w:rsidRPr="001166D0">
            <w:rPr>
              <w:rFonts w:asciiTheme="minorHAnsi" w:hAnsiTheme="minorHAnsi" w:cstheme="minorHAnsi"/>
              <w:sz w:val="22"/>
              <w:szCs w:val="22"/>
            </w:rPr>
            <w:t>procedentes de las siguientes transacciones</w:t>
          </w:r>
          <w:r w:rsidR="001166D0" w:rsidRPr="001166D0">
            <w:rPr>
              <w:rFonts w:asciiTheme="minorHAnsi" w:hAnsiTheme="minorHAnsi" w:cstheme="minorHAnsi"/>
              <w:i/>
              <w:iCs/>
              <w:sz w:val="22"/>
              <w:szCs w:val="22"/>
            </w:rPr>
            <w:t>:</w:t>
          </w:r>
        </w:p>
        <w:p w:rsidR="001166D0" w:rsidRPr="001166D0" w:rsidRDefault="001166D0" w:rsidP="001166D0">
          <w:pPr>
            <w:autoSpaceDE w:val="0"/>
            <w:autoSpaceDN w:val="0"/>
            <w:adjustRightInd w:val="0"/>
            <w:jc w:val="both"/>
            <w:rPr>
              <w:rFonts w:asciiTheme="minorHAnsi" w:hAnsiTheme="minorHAnsi" w:cstheme="minorHAnsi"/>
              <w:sz w:val="22"/>
              <w:szCs w:val="22"/>
            </w:rPr>
          </w:pPr>
        </w:p>
        <w:p w:rsidR="001166D0" w:rsidRPr="001166D0" w:rsidRDefault="001166D0" w:rsidP="001166D0">
          <w:pPr>
            <w:pStyle w:val="Prrafodelista"/>
            <w:numPr>
              <w:ilvl w:val="0"/>
              <w:numId w:val="22"/>
            </w:numPr>
            <w:autoSpaceDE w:val="0"/>
            <w:autoSpaceDN w:val="0"/>
            <w:adjustRightInd w:val="0"/>
            <w:jc w:val="both"/>
            <w:rPr>
              <w:rFonts w:asciiTheme="minorHAnsi" w:hAnsiTheme="minorHAnsi" w:cstheme="minorHAnsi"/>
              <w:sz w:val="22"/>
              <w:szCs w:val="22"/>
            </w:rPr>
          </w:pPr>
          <w:r w:rsidRPr="001166D0">
            <w:rPr>
              <w:rFonts w:asciiTheme="minorHAnsi" w:hAnsiTheme="minorHAnsi" w:cstheme="minorHAnsi"/>
              <w:sz w:val="22"/>
              <w:szCs w:val="22"/>
            </w:rPr>
            <w:t>La venta de bienes,</w:t>
          </w:r>
        </w:p>
        <w:p w:rsidR="001166D0" w:rsidRPr="001166D0" w:rsidRDefault="001166D0" w:rsidP="001166D0">
          <w:pPr>
            <w:pStyle w:val="Prrafodelista"/>
            <w:numPr>
              <w:ilvl w:val="0"/>
              <w:numId w:val="22"/>
            </w:numPr>
            <w:autoSpaceDE w:val="0"/>
            <w:autoSpaceDN w:val="0"/>
            <w:adjustRightInd w:val="0"/>
            <w:jc w:val="both"/>
            <w:rPr>
              <w:rFonts w:asciiTheme="minorHAnsi" w:hAnsiTheme="minorHAnsi" w:cstheme="minorHAnsi"/>
              <w:sz w:val="22"/>
              <w:szCs w:val="22"/>
            </w:rPr>
          </w:pPr>
          <w:r w:rsidRPr="001166D0">
            <w:rPr>
              <w:rFonts w:asciiTheme="minorHAnsi" w:hAnsiTheme="minorHAnsi" w:cstheme="minorHAnsi"/>
              <w:sz w:val="22"/>
              <w:szCs w:val="22"/>
            </w:rPr>
            <w:t>La prestación de servicios.</w:t>
          </w:r>
        </w:p>
        <w:p w:rsidR="001166D0" w:rsidRDefault="001166D0" w:rsidP="001166D0">
          <w:pPr>
            <w:pStyle w:val="Prrafodelista"/>
            <w:numPr>
              <w:ilvl w:val="0"/>
              <w:numId w:val="22"/>
            </w:numPr>
            <w:autoSpaceDE w:val="0"/>
            <w:autoSpaceDN w:val="0"/>
            <w:adjustRightInd w:val="0"/>
            <w:jc w:val="both"/>
            <w:rPr>
              <w:rFonts w:asciiTheme="minorHAnsi" w:hAnsiTheme="minorHAnsi" w:cstheme="minorHAnsi"/>
              <w:sz w:val="22"/>
              <w:szCs w:val="22"/>
            </w:rPr>
          </w:pPr>
          <w:r w:rsidRPr="001166D0">
            <w:rPr>
              <w:rFonts w:asciiTheme="minorHAnsi" w:hAnsiTheme="minorHAnsi" w:cstheme="minorHAnsi"/>
              <w:sz w:val="22"/>
              <w:szCs w:val="22"/>
            </w:rPr>
            <w:t>O</w:t>
          </w:r>
          <w:r>
            <w:rPr>
              <w:rFonts w:asciiTheme="minorHAnsi" w:hAnsiTheme="minorHAnsi" w:cstheme="minorHAnsi"/>
              <w:sz w:val="22"/>
              <w:szCs w:val="22"/>
            </w:rPr>
            <w:t>tros ingresos.”</w:t>
          </w:r>
        </w:p>
        <w:p w:rsidR="001166D0" w:rsidRDefault="001166D0" w:rsidP="001166D0">
          <w:pPr>
            <w:autoSpaceDE w:val="0"/>
            <w:autoSpaceDN w:val="0"/>
            <w:adjustRightInd w:val="0"/>
            <w:jc w:val="both"/>
            <w:rPr>
              <w:rFonts w:asciiTheme="minorHAnsi" w:hAnsiTheme="minorHAnsi" w:cstheme="minorHAnsi"/>
              <w:sz w:val="22"/>
              <w:szCs w:val="22"/>
            </w:rPr>
          </w:pPr>
        </w:p>
        <w:p w:rsidR="00524097" w:rsidRDefault="0054668A" w:rsidP="001166D0">
          <w:pPr>
            <w:autoSpaceDE w:val="0"/>
            <w:autoSpaceDN w:val="0"/>
            <w:adjustRightInd w:val="0"/>
            <w:ind w:left="360"/>
            <w:jc w:val="both"/>
            <w:rPr>
              <w:rFonts w:asciiTheme="minorHAnsi" w:hAnsiTheme="minorHAnsi" w:cstheme="minorHAnsi"/>
              <w:sz w:val="22"/>
              <w:szCs w:val="22"/>
            </w:rPr>
          </w:pPr>
          <w:r>
            <w:rPr>
              <w:rFonts w:asciiTheme="minorHAnsi" w:hAnsiTheme="minorHAnsi" w:cstheme="minorHAnsi"/>
              <w:sz w:val="22"/>
              <w:szCs w:val="22"/>
            </w:rPr>
            <w:t xml:space="preserve">De otra parte, los miembros del CTCP </w:t>
          </w:r>
          <w:r w:rsidR="008D5000">
            <w:rPr>
              <w:rFonts w:asciiTheme="minorHAnsi" w:hAnsiTheme="minorHAnsi" w:cstheme="minorHAnsi"/>
              <w:sz w:val="22"/>
              <w:szCs w:val="22"/>
            </w:rPr>
            <w:t xml:space="preserve">no comparten </w:t>
          </w:r>
          <w:r>
            <w:rPr>
              <w:rFonts w:asciiTheme="minorHAnsi" w:hAnsiTheme="minorHAnsi" w:cstheme="minorHAnsi"/>
              <w:sz w:val="22"/>
              <w:szCs w:val="22"/>
            </w:rPr>
            <w:t xml:space="preserve">la ultima frase del comentario recibido de la Superintendencia de Servicios Públicos Domiciliarios </w:t>
          </w:r>
          <w:r w:rsidR="0073226F">
            <w:rPr>
              <w:rFonts w:asciiTheme="minorHAnsi" w:hAnsiTheme="minorHAnsi" w:cstheme="minorHAnsi"/>
              <w:sz w:val="22"/>
              <w:szCs w:val="22"/>
            </w:rPr>
            <w:t>que dice</w:t>
          </w:r>
          <w:r>
            <w:rPr>
              <w:rFonts w:asciiTheme="minorHAnsi" w:hAnsiTheme="minorHAnsi" w:cstheme="minorHAnsi"/>
              <w:sz w:val="22"/>
              <w:szCs w:val="22"/>
            </w:rPr>
            <w:t>: “</w:t>
          </w:r>
          <w:r w:rsidRPr="0054668A">
            <w:rPr>
              <w:rFonts w:asciiTheme="minorHAnsi" w:hAnsiTheme="minorHAnsi" w:cstheme="minorHAnsi"/>
              <w:i/>
              <w:sz w:val="22"/>
              <w:szCs w:val="22"/>
            </w:rPr>
            <w:t>Resulta ambiguo la expresión valores brutos de los beneficios por recibir</w:t>
          </w:r>
          <w:r>
            <w:rPr>
              <w:rFonts w:asciiTheme="minorHAnsi" w:hAnsiTheme="minorHAnsi" w:cstheme="minorHAnsi"/>
              <w:sz w:val="22"/>
              <w:szCs w:val="22"/>
            </w:rPr>
            <w:t>” por cuanto desconoce lo establecido en el párrafo 23.4 de las NIIF para PYMES</w:t>
          </w:r>
          <w:r w:rsidR="00524097">
            <w:rPr>
              <w:rFonts w:asciiTheme="minorHAnsi" w:hAnsiTheme="minorHAnsi" w:cstheme="minorHAnsi"/>
              <w:sz w:val="22"/>
              <w:szCs w:val="22"/>
            </w:rPr>
            <w:t>, el cual se tomó como referente al redactar el párrafo 12.2 de</w:t>
          </w:r>
          <w:r w:rsidR="008D5000">
            <w:rPr>
              <w:rFonts w:asciiTheme="minorHAnsi" w:hAnsiTheme="minorHAnsi" w:cstheme="minorHAnsi"/>
              <w:sz w:val="22"/>
              <w:szCs w:val="22"/>
            </w:rPr>
            <w:t>l proyecto de</w:t>
          </w:r>
          <w:r w:rsidR="00524097">
            <w:rPr>
              <w:rFonts w:asciiTheme="minorHAnsi" w:hAnsiTheme="minorHAnsi" w:cstheme="minorHAnsi"/>
              <w:sz w:val="22"/>
              <w:szCs w:val="22"/>
            </w:rPr>
            <w:t xml:space="preserve">  norma para </w:t>
          </w:r>
          <w:r w:rsidR="008D5000">
            <w:rPr>
              <w:rFonts w:asciiTheme="minorHAnsi" w:hAnsiTheme="minorHAnsi" w:cstheme="minorHAnsi"/>
              <w:sz w:val="22"/>
              <w:szCs w:val="22"/>
            </w:rPr>
            <w:t xml:space="preserve">las </w:t>
          </w:r>
          <w:r w:rsidR="00524097">
            <w:rPr>
              <w:rFonts w:asciiTheme="minorHAnsi" w:hAnsiTheme="minorHAnsi" w:cstheme="minorHAnsi"/>
              <w:sz w:val="22"/>
              <w:szCs w:val="22"/>
            </w:rPr>
            <w:t xml:space="preserve">microempresas. </w:t>
          </w:r>
        </w:p>
        <w:p w:rsidR="00524097" w:rsidRDefault="00524097" w:rsidP="001166D0">
          <w:pPr>
            <w:autoSpaceDE w:val="0"/>
            <w:autoSpaceDN w:val="0"/>
            <w:adjustRightInd w:val="0"/>
            <w:ind w:left="360"/>
            <w:jc w:val="both"/>
            <w:rPr>
              <w:rFonts w:asciiTheme="minorHAnsi" w:hAnsiTheme="minorHAnsi" w:cstheme="minorHAnsi"/>
              <w:sz w:val="22"/>
              <w:szCs w:val="22"/>
            </w:rPr>
          </w:pPr>
        </w:p>
        <w:p w:rsidR="001166D0" w:rsidRPr="00524097" w:rsidRDefault="00524097" w:rsidP="00524097">
          <w:pPr>
            <w:autoSpaceDE w:val="0"/>
            <w:autoSpaceDN w:val="0"/>
            <w:adjustRightInd w:val="0"/>
            <w:ind w:left="360"/>
            <w:jc w:val="both"/>
            <w:rPr>
              <w:rFonts w:asciiTheme="minorHAnsi" w:hAnsiTheme="minorHAnsi" w:cstheme="minorHAnsi"/>
              <w:sz w:val="22"/>
              <w:szCs w:val="22"/>
            </w:rPr>
          </w:pPr>
          <w:r>
            <w:rPr>
              <w:rFonts w:asciiTheme="minorHAnsi" w:hAnsiTheme="minorHAnsi" w:cstheme="minorHAnsi"/>
              <w:sz w:val="22"/>
              <w:szCs w:val="22"/>
            </w:rPr>
            <w:t xml:space="preserve">Finalmente, </w:t>
          </w:r>
          <w:r w:rsidR="00AC2880">
            <w:rPr>
              <w:rFonts w:asciiTheme="minorHAnsi" w:hAnsiTheme="minorHAnsi" w:cstheme="minorHAnsi"/>
              <w:sz w:val="22"/>
              <w:szCs w:val="22"/>
            </w:rPr>
            <w:t xml:space="preserve">se acordó ajustar el anexo 2, </w:t>
          </w:r>
          <w:r w:rsidR="0073226F">
            <w:rPr>
              <w:rFonts w:asciiTheme="minorHAnsi" w:hAnsiTheme="minorHAnsi" w:cstheme="minorHAnsi"/>
              <w:sz w:val="22"/>
              <w:szCs w:val="22"/>
            </w:rPr>
            <w:t>d</w:t>
          </w:r>
          <w:r w:rsidR="00AC2880">
            <w:rPr>
              <w:rFonts w:asciiTheme="minorHAnsi" w:hAnsiTheme="minorHAnsi" w:cstheme="minorHAnsi"/>
              <w:sz w:val="22"/>
              <w:szCs w:val="22"/>
            </w:rPr>
            <w:t xml:space="preserve">el modelo del Estado de Resultados, con el fin de adecuarlo a las modificaciones efectuadas en algunos </w:t>
          </w:r>
          <w:r w:rsidR="00DD70D7">
            <w:rPr>
              <w:rFonts w:asciiTheme="minorHAnsi" w:hAnsiTheme="minorHAnsi" w:cstheme="minorHAnsi"/>
              <w:sz w:val="22"/>
              <w:szCs w:val="22"/>
            </w:rPr>
            <w:t>párrafos</w:t>
          </w:r>
          <w:r w:rsidR="00AC2880">
            <w:rPr>
              <w:rFonts w:asciiTheme="minorHAnsi" w:hAnsiTheme="minorHAnsi" w:cstheme="minorHAnsi"/>
              <w:sz w:val="22"/>
              <w:szCs w:val="22"/>
            </w:rPr>
            <w:t xml:space="preserve"> de la norma bajo análisis. </w:t>
          </w:r>
        </w:p>
        <w:p w:rsidR="00F508DC" w:rsidRDefault="00F508DC" w:rsidP="004E36DA">
          <w:pPr>
            <w:pStyle w:val="Sinespaciado"/>
            <w:jc w:val="both"/>
            <w:rPr>
              <w:b/>
              <w:sz w:val="28"/>
              <w:szCs w:val="28"/>
            </w:rPr>
          </w:pPr>
        </w:p>
        <w:p w:rsidR="00B320E6" w:rsidRDefault="00B320E6" w:rsidP="004E36DA">
          <w:pPr>
            <w:pStyle w:val="Sinespaciado"/>
            <w:jc w:val="both"/>
            <w:rPr>
              <w:b/>
              <w:sz w:val="28"/>
              <w:szCs w:val="28"/>
            </w:rPr>
          </w:pPr>
        </w:p>
        <w:p w:rsidR="00B320E6" w:rsidRDefault="00B320E6" w:rsidP="004E36DA">
          <w:pPr>
            <w:pStyle w:val="Sinespaciado"/>
            <w:jc w:val="both"/>
            <w:rPr>
              <w:b/>
              <w:sz w:val="28"/>
              <w:szCs w:val="28"/>
            </w:rPr>
          </w:pPr>
        </w:p>
        <w:p w:rsidR="00B320E6" w:rsidRDefault="00B320E6" w:rsidP="004E36DA">
          <w:pPr>
            <w:pStyle w:val="Sinespaciado"/>
            <w:jc w:val="both"/>
            <w:rPr>
              <w:b/>
              <w:sz w:val="28"/>
              <w:szCs w:val="28"/>
            </w:rPr>
          </w:pPr>
        </w:p>
        <w:p w:rsidR="004E36DA" w:rsidRPr="009847A7" w:rsidRDefault="004E36DA" w:rsidP="004E36DA">
          <w:pPr>
            <w:pStyle w:val="Sinespaciado"/>
            <w:jc w:val="both"/>
            <w:rPr>
              <w:b/>
              <w:sz w:val="28"/>
              <w:szCs w:val="28"/>
            </w:rPr>
          </w:pPr>
          <w:r w:rsidRPr="009847A7">
            <w:rPr>
              <w:b/>
              <w:sz w:val="28"/>
              <w:szCs w:val="28"/>
            </w:rPr>
            <w:lastRenderedPageBreak/>
            <w:t>Reconocimiento inicial de</w:t>
          </w:r>
          <w:r w:rsidR="00760481">
            <w:rPr>
              <w:b/>
              <w:sz w:val="28"/>
              <w:szCs w:val="28"/>
            </w:rPr>
            <w:t xml:space="preserve"> </w:t>
          </w:r>
          <w:r w:rsidRPr="009847A7">
            <w:rPr>
              <w:b/>
              <w:sz w:val="28"/>
              <w:szCs w:val="28"/>
            </w:rPr>
            <w:t>los arrendamientos</w:t>
          </w:r>
        </w:p>
        <w:p w:rsidR="004E36DA" w:rsidRDefault="004E36DA" w:rsidP="004E36DA">
          <w:pPr>
            <w:pStyle w:val="Sinespaciado"/>
            <w:jc w:val="both"/>
          </w:pPr>
        </w:p>
        <w:p w:rsidR="00B81342" w:rsidRDefault="00B81342" w:rsidP="005C6C92">
          <w:pPr>
            <w:pStyle w:val="Sinespaciado"/>
            <w:numPr>
              <w:ilvl w:val="0"/>
              <w:numId w:val="2"/>
            </w:numPr>
            <w:jc w:val="both"/>
          </w:pPr>
          <w:r>
            <w:t xml:space="preserve">En el </w:t>
          </w:r>
          <w:r w:rsidR="00760481">
            <w:t xml:space="preserve">párrafo 13.2 del </w:t>
          </w:r>
          <w:r>
            <w:t>proyecto de norma de información financiera para microempresas se estableció que: “</w:t>
          </w:r>
          <w:r w:rsidRPr="00E10BA9">
            <w:t>Los pagos por concepto de arrendamiento, ya sea que se trate de arrendamientos operativos o financieros, así como los pagos en virtud de contratos de arrendamiento con opción de compr</w:t>
          </w:r>
          <w:r>
            <w:t>a deben reconocerse como gasto.”</w:t>
          </w:r>
        </w:p>
        <w:p w:rsidR="00B81342" w:rsidRDefault="00B81342" w:rsidP="00B81342">
          <w:pPr>
            <w:pStyle w:val="Sinespaciado"/>
            <w:jc w:val="both"/>
          </w:pPr>
        </w:p>
        <w:p w:rsidR="00B81342" w:rsidRDefault="00B47DC0" w:rsidP="00B81342">
          <w:pPr>
            <w:pStyle w:val="Sinespaciado"/>
            <w:jc w:val="both"/>
            <w:rPr>
              <w:color w:val="000000"/>
            </w:rPr>
          </w:pPr>
          <w:r>
            <w:rPr>
              <w:color w:val="000000"/>
            </w:rPr>
            <w:t>S</w:t>
          </w:r>
          <w:r w:rsidR="00B81342" w:rsidRPr="00BC0292">
            <w:rPr>
              <w:color w:val="000000"/>
            </w:rPr>
            <w:t>e recibieron los siguientes comentarios</w:t>
          </w:r>
          <w:r>
            <w:rPr>
              <w:color w:val="000000"/>
            </w:rPr>
            <w:t xml:space="preserve"> a esté </w:t>
          </w:r>
          <w:r w:rsidR="00DD70D7">
            <w:rPr>
              <w:color w:val="000000"/>
            </w:rPr>
            <w:t>párrafo</w:t>
          </w:r>
          <w:r w:rsidR="00B81342" w:rsidRPr="00BC0292">
            <w:rPr>
              <w:color w:val="000000"/>
            </w:rPr>
            <w:t>:</w:t>
          </w:r>
        </w:p>
        <w:p w:rsidR="00B81342" w:rsidRPr="00B81342" w:rsidRDefault="00B81342" w:rsidP="00B81342">
          <w:pPr>
            <w:pStyle w:val="Sinespaciado"/>
            <w:jc w:val="both"/>
          </w:pPr>
        </w:p>
        <w:p w:rsidR="00B81342" w:rsidRPr="00B81342" w:rsidRDefault="009847A7" w:rsidP="005C6C92">
          <w:pPr>
            <w:pStyle w:val="Sinespaciado"/>
            <w:numPr>
              <w:ilvl w:val="0"/>
              <w:numId w:val="2"/>
            </w:numPr>
            <w:jc w:val="both"/>
            <w:rPr>
              <w:i/>
            </w:rPr>
          </w:pPr>
          <w:r>
            <w:rPr>
              <w:i/>
            </w:rPr>
            <w:t>“…</w:t>
          </w:r>
          <w:r w:rsidR="00B81342" w:rsidRPr="00B81342">
            <w:rPr>
              <w:i/>
            </w:rPr>
            <w:t>Se debe hacer la aclaración sobre cómo debe ser el tratamiento de la transferencia del derecho del activo en el caso del arrendamiento financiero y del arrendamiento operativo, es decir, se supone que las microempresas actúan como arrendatarias, si el arrendamiento es financiero, no es claro si deben contabilizarlo como activo y, por lo tanto, asumir su depreciación.</w:t>
          </w:r>
        </w:p>
        <w:p w:rsidR="00B81342" w:rsidRPr="00B81342" w:rsidRDefault="00B81342" w:rsidP="00B81342">
          <w:pPr>
            <w:pStyle w:val="Sinespaciado"/>
            <w:jc w:val="both"/>
          </w:pPr>
        </w:p>
        <w:p w:rsidR="00B81342" w:rsidRPr="003729A4" w:rsidRDefault="00B81342" w:rsidP="009847A7">
          <w:pPr>
            <w:pStyle w:val="Sinespaciado"/>
            <w:ind w:left="360"/>
            <w:jc w:val="both"/>
            <w:rPr>
              <w:i/>
            </w:rPr>
          </w:pPr>
          <w:r w:rsidRPr="003729A4">
            <w:rPr>
              <w:i/>
            </w:rPr>
            <w:t>De acuerdo a lo planteado en el documento, se presenta un conflicto respecto al registro del activo en el caso de arrendamiento financiero, dado que las compañías de leasing no registran el activo y según este párrafo la microempresa en calidad de arrendatario, tampoco, sólo registra un gasto. Entonces, ¿quién registraría el activo?</w:t>
          </w:r>
          <w:r w:rsidR="009847A7" w:rsidRPr="003729A4">
            <w:rPr>
              <w:rStyle w:val="Refdenotaalpie"/>
              <w:i/>
            </w:rPr>
            <w:footnoteReference w:id="96"/>
          </w:r>
          <w:r w:rsidR="009847A7" w:rsidRPr="003729A4">
            <w:rPr>
              <w:i/>
            </w:rPr>
            <w:t>…”</w:t>
          </w:r>
        </w:p>
        <w:p w:rsidR="00B81342" w:rsidRPr="00B81342" w:rsidRDefault="00B81342" w:rsidP="00B81342">
          <w:pPr>
            <w:pStyle w:val="Sinespaciado"/>
            <w:jc w:val="both"/>
          </w:pPr>
        </w:p>
        <w:p w:rsidR="00B81342" w:rsidRPr="009847A7" w:rsidRDefault="009847A7" w:rsidP="005C6C92">
          <w:pPr>
            <w:pStyle w:val="Sinespaciado"/>
            <w:numPr>
              <w:ilvl w:val="0"/>
              <w:numId w:val="2"/>
            </w:numPr>
            <w:jc w:val="both"/>
          </w:pPr>
          <w:r>
            <w:rPr>
              <w:i/>
            </w:rPr>
            <w:t>“…</w:t>
          </w:r>
          <w:r w:rsidR="00B81342" w:rsidRPr="00B81342">
            <w:rPr>
              <w:i/>
            </w:rPr>
            <w:t>En el tema de arrendamientos se debería especificar que los contratos de arrendamiento financiero (leasing) suscritos con entidades financieras vigiladas por la Superintendencia financiera se deben registrar como un activo contra un correspondiente pasivo con entidades financieras. El objetivo de realizar este registro se debe a que una Microempresa debe presentar de forma adecuada sus pasivos con el objetivo de poder establecer las obligaciones futuras que debe asumir esta entidad, y al tratarse el leasing financiero como operativo (gasto) afectaría este análisis en una microempresa</w:t>
          </w:r>
          <w:r>
            <w:rPr>
              <w:rStyle w:val="Refdenotaalpie"/>
              <w:i/>
            </w:rPr>
            <w:footnoteReference w:id="97"/>
          </w:r>
          <w:r w:rsidR="00B81342" w:rsidRPr="00B81342">
            <w:rPr>
              <w:i/>
            </w:rPr>
            <w:t>.</w:t>
          </w:r>
        </w:p>
        <w:p w:rsidR="009847A7" w:rsidRDefault="009847A7" w:rsidP="009847A7">
          <w:pPr>
            <w:pStyle w:val="Sinespaciado"/>
            <w:ind w:left="360"/>
            <w:jc w:val="both"/>
            <w:rPr>
              <w:i/>
            </w:rPr>
          </w:pPr>
        </w:p>
        <w:p w:rsidR="009847A7" w:rsidRDefault="00667F75" w:rsidP="009847A7">
          <w:pPr>
            <w:pStyle w:val="Sinespaciado"/>
            <w:ind w:left="360"/>
            <w:jc w:val="both"/>
          </w:pPr>
          <w:r>
            <w:t xml:space="preserve">Al respecto, </w:t>
          </w:r>
          <w:r w:rsidR="00426B09">
            <w:t>una vez analizados</w:t>
          </w:r>
          <w:r w:rsidR="00760481">
            <w:t xml:space="preserve"> </w:t>
          </w:r>
          <w:r>
            <w:t xml:space="preserve">los comentarios </w:t>
          </w:r>
          <w:r w:rsidR="0073226F">
            <w:t>recibidos, se</w:t>
          </w:r>
          <w:r w:rsidR="00426B09">
            <w:t xml:space="preserve"> decidió</w:t>
          </w:r>
          <w:r>
            <w:t xml:space="preserve"> que para efectos contables, </w:t>
          </w:r>
          <w:r w:rsidR="007E510E">
            <w:t xml:space="preserve">todos los </w:t>
          </w:r>
          <w:r>
            <w:t>contratos de arrendamiento suscritos por las entidades a quienes cobija esta norma, se considerarán operativos</w:t>
          </w:r>
          <w:r w:rsidR="00760481">
            <w:t>,</w:t>
          </w:r>
          <w:r>
            <w:t xml:space="preserve"> independiente de la modalidad contractual que éste tenga.</w:t>
          </w:r>
        </w:p>
        <w:p w:rsidR="00667F75" w:rsidRDefault="00667F75" w:rsidP="009847A7">
          <w:pPr>
            <w:pStyle w:val="Sinespaciado"/>
            <w:ind w:left="360"/>
            <w:jc w:val="both"/>
          </w:pPr>
        </w:p>
        <w:p w:rsidR="0073226F" w:rsidRDefault="00667F75" w:rsidP="00EC199E">
          <w:pPr>
            <w:pStyle w:val="Sinespaciado"/>
            <w:ind w:left="360"/>
            <w:jc w:val="both"/>
          </w:pPr>
          <w:r>
            <w:t xml:space="preserve">Igualmente, </w:t>
          </w:r>
          <w:r w:rsidR="007E510E">
            <w:t>se consider</w:t>
          </w:r>
          <w:r w:rsidR="0073226F">
            <w:t>ó</w:t>
          </w:r>
          <w:r>
            <w:t xml:space="preserve"> pertinente </w:t>
          </w:r>
          <w:r w:rsidR="007E510E">
            <w:t xml:space="preserve">hacer </w:t>
          </w:r>
          <w:r>
            <w:t xml:space="preserve">claridad sobre </w:t>
          </w:r>
          <w:r w:rsidR="007E510E">
            <w:t xml:space="preserve">el </w:t>
          </w:r>
          <w:r>
            <w:t>reconocimiento inicial de los arrendamientos y en razón</w:t>
          </w:r>
          <w:r w:rsidR="00EC4755">
            <w:t xml:space="preserve"> </w:t>
          </w:r>
          <w:r w:rsidR="007E510E">
            <w:t xml:space="preserve">a </w:t>
          </w:r>
          <w:r w:rsidR="00EC4755">
            <w:t xml:space="preserve">ello </w:t>
          </w:r>
          <w:r w:rsidR="0073226F">
            <w:t xml:space="preserve">se </w:t>
          </w:r>
          <w:r w:rsidR="00EC4755">
            <w:t>decidió adicionar dos párrafos con la siguiente redacción:</w:t>
          </w:r>
        </w:p>
        <w:p w:rsidR="00EC4755" w:rsidRDefault="00EC4755" w:rsidP="00EC199E">
          <w:pPr>
            <w:pStyle w:val="Sinespaciado"/>
            <w:ind w:left="360"/>
            <w:jc w:val="both"/>
            <w:rPr>
              <w:rFonts w:cstheme="minorHAnsi"/>
            </w:rPr>
          </w:pPr>
          <w:r>
            <w:t xml:space="preserve"> “</w:t>
          </w:r>
          <w:r w:rsidRPr="00EC199E">
            <w:rPr>
              <w:rFonts w:cstheme="minorHAnsi"/>
            </w:rPr>
            <w:t>13.2</w:t>
          </w:r>
          <w:r w:rsidR="00EC199E" w:rsidRPr="00EC199E">
            <w:rPr>
              <w:rFonts w:cstheme="minorHAnsi"/>
            </w:rPr>
            <w:t xml:space="preserve"> Los pagos por concepto de arrendamiento, ya sea que se trate de arrendamiento operativo o financiero, así como los pagos en virtud de contratos de arrendamiento con opción de compr</w:t>
          </w:r>
          <w:r w:rsidR="00EC199E">
            <w:rPr>
              <w:rFonts w:cstheme="minorHAnsi"/>
            </w:rPr>
            <w:t>a deben reconocerse como gasto.</w:t>
          </w:r>
        </w:p>
        <w:p w:rsidR="0073226F" w:rsidRPr="00EC199E" w:rsidRDefault="0073226F" w:rsidP="00EC199E">
          <w:pPr>
            <w:pStyle w:val="Sinespaciado"/>
            <w:ind w:left="360"/>
            <w:jc w:val="both"/>
            <w:rPr>
              <w:rFonts w:cstheme="minorHAnsi"/>
            </w:rPr>
          </w:pPr>
        </w:p>
        <w:p w:rsidR="00EC199E" w:rsidRPr="00EC199E" w:rsidRDefault="00760481" w:rsidP="00EC199E">
          <w:pPr>
            <w:pStyle w:val="Sinespaciado"/>
            <w:ind w:left="360"/>
            <w:jc w:val="both"/>
            <w:rPr>
              <w:rFonts w:cstheme="minorHAnsi"/>
            </w:rPr>
          </w:pPr>
          <w:r w:rsidRPr="00EC199E">
            <w:rPr>
              <w:rFonts w:cstheme="minorHAnsi"/>
            </w:rPr>
            <w:t>“</w:t>
          </w:r>
          <w:r w:rsidR="00EC4755" w:rsidRPr="00EC199E">
            <w:rPr>
              <w:rFonts w:cstheme="minorHAnsi"/>
            </w:rPr>
            <w:t xml:space="preserve">13.3 </w:t>
          </w:r>
          <w:r w:rsidR="00EC199E" w:rsidRPr="00EC199E">
            <w:rPr>
              <w:rFonts w:cstheme="minorHAnsi"/>
            </w:rPr>
            <w:t>Para efectos de esta norma, cualquier contrato de arrendamiento que afecte a una microempresa se tratará como arrendamiento operativo. No habrá lugar a ningún registro contable al inicio de un contrato de arrendamiento.</w:t>
          </w:r>
        </w:p>
        <w:p w:rsidR="00EC199E" w:rsidRPr="00EC199E" w:rsidRDefault="00EC199E" w:rsidP="00EC199E">
          <w:pPr>
            <w:pStyle w:val="Sinespaciado"/>
            <w:jc w:val="both"/>
            <w:rPr>
              <w:rFonts w:cstheme="minorHAnsi"/>
            </w:rPr>
          </w:pPr>
        </w:p>
        <w:p w:rsidR="00EC199E" w:rsidRPr="00EC199E" w:rsidRDefault="00EC199E" w:rsidP="00EC199E">
          <w:pPr>
            <w:pStyle w:val="Sinespaciado"/>
            <w:ind w:firstLine="360"/>
            <w:jc w:val="both"/>
            <w:rPr>
              <w:rFonts w:cstheme="minorHAnsi"/>
            </w:rPr>
          </w:pPr>
          <w:r w:rsidRPr="00EC199E">
            <w:rPr>
              <w:rFonts w:cstheme="minorHAnsi"/>
            </w:rPr>
            <w:t>13.4 En lo sucesivo, los pagos que se deriven del contrato se llevarán a resultados.</w:t>
          </w:r>
        </w:p>
        <w:p w:rsidR="00EC199E" w:rsidRPr="00EC199E" w:rsidRDefault="00EC199E" w:rsidP="00EC199E">
          <w:pPr>
            <w:pStyle w:val="Sinespaciado"/>
            <w:jc w:val="both"/>
            <w:rPr>
              <w:rFonts w:cstheme="minorHAnsi"/>
            </w:rPr>
          </w:pPr>
        </w:p>
        <w:p w:rsidR="00EC4755" w:rsidRPr="00EC199E" w:rsidRDefault="00EC199E" w:rsidP="00EC199E">
          <w:pPr>
            <w:pStyle w:val="Sinespaciado"/>
            <w:ind w:left="360"/>
            <w:jc w:val="both"/>
            <w:rPr>
              <w:rFonts w:cstheme="minorHAnsi"/>
            </w:rPr>
          </w:pPr>
          <w:r w:rsidRPr="00EC199E">
            <w:rPr>
              <w:rFonts w:cstheme="minorHAnsi"/>
            </w:rPr>
            <w:lastRenderedPageBreak/>
            <w:t>13.5 Si el contrato incluye una cláusula de opción de compra y ésta se ejerce, el valor de la opción se registrará como activo de acuerdo con su naturaleza.</w:t>
          </w:r>
          <w:r w:rsidR="00EC4755" w:rsidRPr="00EC199E">
            <w:rPr>
              <w:rFonts w:cstheme="minorHAnsi"/>
            </w:rPr>
            <w:t>”</w:t>
          </w:r>
        </w:p>
        <w:p w:rsidR="008418A0" w:rsidRDefault="008418A0" w:rsidP="008418A0">
          <w:pPr>
            <w:pStyle w:val="Sinespaciado"/>
            <w:jc w:val="both"/>
            <w:rPr>
              <w:rFonts w:cstheme="minorHAnsi"/>
            </w:rPr>
          </w:pPr>
        </w:p>
        <w:p w:rsidR="008418A0" w:rsidRPr="008418A0" w:rsidRDefault="008418A0" w:rsidP="008418A0">
          <w:pPr>
            <w:pStyle w:val="Sinespaciado"/>
            <w:jc w:val="both"/>
            <w:rPr>
              <w:rFonts w:cstheme="minorHAnsi"/>
              <w:b/>
              <w:sz w:val="28"/>
              <w:szCs w:val="28"/>
            </w:rPr>
          </w:pPr>
          <w:r w:rsidRPr="008418A0">
            <w:rPr>
              <w:rFonts w:cstheme="minorHAnsi"/>
              <w:b/>
              <w:sz w:val="28"/>
              <w:szCs w:val="28"/>
            </w:rPr>
            <w:t>Entes económicos en etapa de formalización – Balance de apertura</w:t>
          </w:r>
        </w:p>
        <w:p w:rsidR="008418A0" w:rsidRDefault="008418A0" w:rsidP="008418A0">
          <w:pPr>
            <w:pStyle w:val="Sinespaciado"/>
            <w:jc w:val="both"/>
            <w:rPr>
              <w:rFonts w:cstheme="minorHAnsi"/>
            </w:rPr>
          </w:pPr>
        </w:p>
        <w:p w:rsidR="008418A0" w:rsidRDefault="008418A0" w:rsidP="005C6C92">
          <w:pPr>
            <w:pStyle w:val="Sinespaciado"/>
            <w:numPr>
              <w:ilvl w:val="0"/>
              <w:numId w:val="2"/>
            </w:numPr>
            <w:jc w:val="both"/>
          </w:pPr>
          <w:r>
            <w:t xml:space="preserve">En el </w:t>
          </w:r>
          <w:r w:rsidR="00760481">
            <w:t xml:space="preserve">numeral 14.2 </w:t>
          </w:r>
          <w:r w:rsidR="0073226F">
            <w:t xml:space="preserve">se </w:t>
          </w:r>
          <w:r w:rsidR="003C1552">
            <w:t>señala</w:t>
          </w:r>
          <w:r>
            <w:t xml:space="preserve"> que: “</w:t>
          </w:r>
          <w:r w:rsidRPr="00531341">
            <w:t>Al formalizarse, toda entidad debe elaborar un balance general que permita conocer de manera clara y completa su situación financiera. Éste estado financiero deberá elaborarse de acuerdo con los criterios establecidos en el párrafo 15.7 de esta norma.</w:t>
          </w:r>
          <w:r>
            <w:t>”</w:t>
          </w:r>
        </w:p>
        <w:p w:rsidR="008418A0" w:rsidRDefault="008418A0" w:rsidP="008418A0">
          <w:pPr>
            <w:pStyle w:val="Sinespaciado"/>
            <w:jc w:val="both"/>
          </w:pPr>
        </w:p>
        <w:p w:rsidR="008418A0" w:rsidRDefault="008418A0" w:rsidP="008418A0">
          <w:pPr>
            <w:autoSpaceDE w:val="0"/>
            <w:autoSpaceDN w:val="0"/>
            <w:adjustRightInd w:val="0"/>
            <w:jc w:val="both"/>
            <w:rPr>
              <w:rFonts w:asciiTheme="minorHAnsi" w:hAnsiTheme="minorHAnsi" w:cstheme="minorHAnsi"/>
              <w:color w:val="000000"/>
              <w:sz w:val="22"/>
              <w:szCs w:val="22"/>
            </w:rPr>
          </w:pPr>
          <w:r>
            <w:rPr>
              <w:rFonts w:asciiTheme="minorHAnsi" w:hAnsiTheme="minorHAnsi" w:cstheme="minorHAnsi"/>
              <w:color w:val="000000"/>
              <w:sz w:val="22"/>
              <w:szCs w:val="22"/>
            </w:rPr>
            <w:t>Sobre este asunto se recibió el siguiente comentario:</w:t>
          </w:r>
        </w:p>
        <w:p w:rsidR="008418A0" w:rsidRPr="008418A0" w:rsidRDefault="008418A0" w:rsidP="008418A0">
          <w:pPr>
            <w:pStyle w:val="Sinespaciado"/>
            <w:rPr>
              <w:rFonts w:cstheme="minorHAnsi"/>
            </w:rPr>
          </w:pPr>
        </w:p>
        <w:p w:rsidR="008418A0" w:rsidRPr="003729A4" w:rsidRDefault="008418A0" w:rsidP="005C6C92">
          <w:pPr>
            <w:pStyle w:val="Sinespaciado"/>
            <w:numPr>
              <w:ilvl w:val="0"/>
              <w:numId w:val="2"/>
            </w:numPr>
            <w:jc w:val="both"/>
            <w:rPr>
              <w:i/>
            </w:rPr>
          </w:pPr>
          <w:r w:rsidRPr="003729A4">
            <w:rPr>
              <w:i/>
            </w:rPr>
            <w:t>“…Balance de apertura del capítulo 14: debería definirse si en el caso de empresas que sean personas naturales, el balance debe incluir todo su patrimonio (personal y de la empresa) o solamente el correspondiente a la empresa. El CTCP dijo en algún concepto que era solo el patrimonio del negocio, y que los bienes personales se debían reflejar en cuentas de orden. Esta situación es relevante para poder calificar los 500 salarios mínimos del sujeto para concursar como microempresa</w:t>
          </w:r>
          <w:r w:rsidRPr="003729A4">
            <w:rPr>
              <w:rStyle w:val="Refdenotaalpie"/>
              <w:i/>
            </w:rPr>
            <w:footnoteReference w:id="98"/>
          </w:r>
          <w:r w:rsidRPr="003729A4">
            <w:rPr>
              <w:i/>
            </w:rPr>
            <w:t>…”</w:t>
          </w:r>
        </w:p>
        <w:p w:rsidR="00760481" w:rsidRDefault="00760481" w:rsidP="007418E3">
          <w:pPr>
            <w:pStyle w:val="Sinespaciado"/>
            <w:ind w:left="360"/>
            <w:jc w:val="both"/>
          </w:pPr>
        </w:p>
        <w:p w:rsidR="008418A0" w:rsidRDefault="00DE382E" w:rsidP="007418E3">
          <w:pPr>
            <w:pStyle w:val="Sinespaciado"/>
            <w:ind w:left="360"/>
            <w:jc w:val="both"/>
            <w:rPr>
              <w:rFonts w:cstheme="minorHAnsi"/>
            </w:rPr>
          </w:pPr>
          <w:r>
            <w:t xml:space="preserve">El </w:t>
          </w:r>
          <w:r w:rsidR="008418A0">
            <w:t xml:space="preserve">CTCP </w:t>
          </w:r>
          <w:r w:rsidR="00972D15">
            <w:t>analiz</w:t>
          </w:r>
          <w:r w:rsidR="0088758F">
            <w:t>ó</w:t>
          </w:r>
          <w:r w:rsidR="007418E3">
            <w:t xml:space="preserve"> </w:t>
          </w:r>
          <w:r w:rsidR="008F7839">
            <w:t xml:space="preserve">el </w:t>
          </w:r>
          <w:r w:rsidR="00972D15">
            <w:t xml:space="preserve">planteamiento </w:t>
          </w:r>
          <w:r w:rsidR="008F7839">
            <w:t>recibi</w:t>
          </w:r>
          <w:r w:rsidR="00972D15">
            <w:t xml:space="preserve">do en relación con el </w:t>
          </w:r>
          <w:r w:rsidR="00787E29">
            <w:t>patrimonio de la</w:t>
          </w:r>
          <w:r w:rsidR="008279CA">
            <w:t>s</w:t>
          </w:r>
          <w:r w:rsidR="00787E29">
            <w:t xml:space="preserve"> microempresa</w:t>
          </w:r>
          <w:r w:rsidR="008279CA">
            <w:t>s y para el efecto, se acoge a lo indicado</w:t>
          </w:r>
          <w:r w:rsidR="007418E3" w:rsidRPr="007418E3">
            <w:rPr>
              <w:rFonts w:cstheme="minorHAnsi"/>
            </w:rPr>
            <w:t xml:space="preserve"> en el concepto 00040255 del 25 de julio del 2000 de la Superintendencia de Industria y Comercio, </w:t>
          </w:r>
          <w:r w:rsidR="008279CA">
            <w:rPr>
              <w:rFonts w:cstheme="minorHAnsi"/>
            </w:rPr>
            <w:t xml:space="preserve">el cual señala que, </w:t>
          </w:r>
          <w:r w:rsidR="007418E3" w:rsidRPr="007418E3">
            <w:rPr>
              <w:rFonts w:cstheme="minorHAnsi"/>
            </w:rPr>
            <w:t>los comerciantes que sean personas naturales deberán, al momento de efectuar o renovar su matricula, declarar únicamente los activos que posea</w:t>
          </w:r>
          <w:r w:rsidR="008279CA">
            <w:rPr>
              <w:rFonts w:cstheme="minorHAnsi"/>
            </w:rPr>
            <w:t>n</w:t>
          </w:r>
          <w:r w:rsidR="007418E3" w:rsidRPr="007418E3">
            <w:rPr>
              <w:rFonts w:cstheme="minorHAnsi"/>
            </w:rPr>
            <w:t xml:space="preserve"> relacionados con la actividad mercantil que desarrolla</w:t>
          </w:r>
          <w:r w:rsidR="008279CA">
            <w:rPr>
              <w:rFonts w:cstheme="minorHAnsi"/>
            </w:rPr>
            <w:t>n</w:t>
          </w:r>
          <w:r w:rsidR="007418E3" w:rsidRPr="007418E3">
            <w:rPr>
              <w:rFonts w:cstheme="minorHAnsi"/>
            </w:rPr>
            <w:t>. Lo anterior no afecta la prenda general de los acreedores del comerciante, quien como persona natural responde por sus acreencias con todo su patrimonio.</w:t>
          </w:r>
        </w:p>
        <w:p w:rsidR="007418E3" w:rsidRDefault="007418E3" w:rsidP="008418A0">
          <w:pPr>
            <w:pStyle w:val="Sinespaciado"/>
            <w:jc w:val="both"/>
            <w:rPr>
              <w:rFonts w:cstheme="minorHAnsi"/>
            </w:rPr>
          </w:pPr>
        </w:p>
        <w:p w:rsidR="004569B9" w:rsidRDefault="007418E3" w:rsidP="003636CD">
          <w:pPr>
            <w:pStyle w:val="Sinespaciado"/>
            <w:ind w:left="360"/>
            <w:jc w:val="both"/>
            <w:rPr>
              <w:rFonts w:cstheme="minorHAnsi"/>
            </w:rPr>
          </w:pPr>
          <w:r>
            <w:rPr>
              <w:rFonts w:cstheme="minorHAnsi"/>
            </w:rPr>
            <w:t xml:space="preserve">Con base en lo anterior, </w:t>
          </w:r>
          <w:r w:rsidR="000D43B9">
            <w:rPr>
              <w:rFonts w:cstheme="minorHAnsi"/>
            </w:rPr>
            <w:t xml:space="preserve">en </w:t>
          </w:r>
          <w:r>
            <w:rPr>
              <w:rFonts w:cstheme="minorHAnsi"/>
            </w:rPr>
            <w:t xml:space="preserve">el balance de apertura </w:t>
          </w:r>
          <w:r w:rsidR="000D43B9">
            <w:rPr>
              <w:rFonts w:cstheme="minorHAnsi"/>
            </w:rPr>
            <w:t xml:space="preserve">se </w:t>
          </w:r>
          <w:r>
            <w:rPr>
              <w:rFonts w:cstheme="minorHAnsi"/>
            </w:rPr>
            <w:t>deberá</w:t>
          </w:r>
          <w:r w:rsidR="000D43B9">
            <w:rPr>
              <w:rFonts w:cstheme="minorHAnsi"/>
            </w:rPr>
            <w:t>n</w:t>
          </w:r>
          <w:r>
            <w:rPr>
              <w:rFonts w:cstheme="minorHAnsi"/>
            </w:rPr>
            <w:t xml:space="preserve"> incluir </w:t>
          </w:r>
          <w:r w:rsidR="000D43B9">
            <w:rPr>
              <w:rFonts w:cstheme="minorHAnsi"/>
            </w:rPr>
            <w:t xml:space="preserve">únicamente </w:t>
          </w:r>
          <w:r>
            <w:rPr>
              <w:rFonts w:cstheme="minorHAnsi"/>
            </w:rPr>
            <w:t>los activos relacionados con la actividad que desarrolla</w:t>
          </w:r>
          <w:r w:rsidR="00760481">
            <w:rPr>
              <w:rFonts w:cstheme="minorHAnsi"/>
            </w:rPr>
            <w:t xml:space="preserve"> la </w:t>
          </w:r>
          <w:r w:rsidR="000D43B9">
            <w:rPr>
              <w:rFonts w:cstheme="minorHAnsi"/>
            </w:rPr>
            <w:t xml:space="preserve">microempresa </w:t>
          </w:r>
          <w:r>
            <w:rPr>
              <w:rFonts w:cstheme="minorHAnsi"/>
            </w:rPr>
            <w:t>y no los bienes personales del empresario.</w:t>
          </w:r>
        </w:p>
        <w:p w:rsidR="00E77EE4" w:rsidRDefault="00E77EE4" w:rsidP="004569B9">
          <w:pPr>
            <w:pStyle w:val="Sinespaciado"/>
            <w:jc w:val="both"/>
            <w:rPr>
              <w:rFonts w:cstheme="minorHAnsi"/>
              <w:b/>
              <w:sz w:val="28"/>
              <w:szCs w:val="28"/>
            </w:rPr>
          </w:pPr>
        </w:p>
        <w:p w:rsidR="004569B9" w:rsidRPr="00634972" w:rsidRDefault="004569B9" w:rsidP="004569B9">
          <w:pPr>
            <w:pStyle w:val="Sinespaciado"/>
            <w:jc w:val="both"/>
            <w:rPr>
              <w:rFonts w:cstheme="minorHAnsi"/>
              <w:b/>
              <w:sz w:val="28"/>
              <w:szCs w:val="28"/>
            </w:rPr>
          </w:pPr>
          <w:r w:rsidRPr="00634972">
            <w:rPr>
              <w:rFonts w:cstheme="minorHAnsi"/>
              <w:b/>
              <w:sz w:val="28"/>
              <w:szCs w:val="28"/>
            </w:rPr>
            <w:t>Modelo</w:t>
          </w:r>
          <w:r w:rsidR="00F672C1">
            <w:rPr>
              <w:rFonts w:cstheme="minorHAnsi"/>
              <w:b/>
              <w:sz w:val="28"/>
              <w:szCs w:val="28"/>
            </w:rPr>
            <w:t xml:space="preserve"> de Estado de Situación Financiera</w:t>
          </w:r>
        </w:p>
        <w:p w:rsidR="004569B9" w:rsidRPr="007418E3" w:rsidRDefault="004569B9" w:rsidP="004569B9">
          <w:pPr>
            <w:pStyle w:val="Sinespaciado"/>
            <w:jc w:val="both"/>
            <w:rPr>
              <w:rFonts w:cstheme="minorHAnsi"/>
            </w:rPr>
          </w:pPr>
        </w:p>
        <w:p w:rsidR="008418A0" w:rsidRDefault="006B34A5" w:rsidP="005C6C92">
          <w:pPr>
            <w:pStyle w:val="Sinespaciado"/>
            <w:numPr>
              <w:ilvl w:val="0"/>
              <w:numId w:val="2"/>
            </w:numPr>
            <w:jc w:val="both"/>
          </w:pPr>
          <w:r>
            <w:t>Frente al modelo de Estado de Situación Financiera propuesto en el proyecto</w:t>
          </w:r>
          <w:r w:rsidR="004569B9">
            <w:t xml:space="preserve"> se recibió </w:t>
          </w:r>
          <w:r w:rsidR="009A33BD">
            <w:t>la</w:t>
          </w:r>
          <w:r w:rsidR="004569B9">
            <w:t xml:space="preserve"> siguiente </w:t>
          </w:r>
          <w:r w:rsidR="009A33BD">
            <w:t>sugerencia</w:t>
          </w:r>
          <w:r w:rsidR="004569B9">
            <w:t>:</w:t>
          </w:r>
        </w:p>
        <w:p w:rsidR="009A4AB0" w:rsidRPr="009A4AB0" w:rsidRDefault="009A4AB0" w:rsidP="009A4AB0">
          <w:pPr>
            <w:pStyle w:val="Sinespaciado"/>
            <w:jc w:val="both"/>
            <w:rPr>
              <w:i/>
            </w:rPr>
          </w:pPr>
        </w:p>
        <w:p w:rsidR="009A4AB0" w:rsidRPr="00634972" w:rsidRDefault="00634972" w:rsidP="005C6C92">
          <w:pPr>
            <w:pStyle w:val="Sinespaciado"/>
            <w:numPr>
              <w:ilvl w:val="0"/>
              <w:numId w:val="2"/>
            </w:numPr>
            <w:jc w:val="both"/>
            <w:rPr>
              <w:rFonts w:ascii="TimesNewRoman" w:hAnsi="TimesNewRoman" w:cs="TimesNewRoman"/>
              <w:i/>
              <w:color w:val="000000"/>
              <w:sz w:val="19"/>
              <w:szCs w:val="19"/>
            </w:rPr>
          </w:pPr>
          <w:r>
            <w:rPr>
              <w:i/>
            </w:rPr>
            <w:t>“…</w:t>
          </w:r>
          <w:r w:rsidR="009A4AB0" w:rsidRPr="009A4AB0">
            <w:rPr>
              <w:i/>
            </w:rPr>
            <w:t>Al observar la estructura del Balance General, se encuentra una cuenta correctora denominada provisión para las inversiones, las cuentas por cobrar y los inventarios, ya que en los párrafos donde se establece la medición de estos activos se hace referencia a los párrafos 2.24 a2.26 que tratan el “Deterioro y valor recuperable”; sin embargo, no se observan cuentas para el valor recuperable, o si es que éste se lleva como un mayor valor del activo, dado que a lo largo de la norma, no se menciona nada al respecto</w:t>
          </w:r>
          <w:r w:rsidR="009A4AB0">
            <w:rPr>
              <w:rStyle w:val="Refdenotaalpie"/>
              <w:i/>
            </w:rPr>
            <w:footnoteReference w:id="99"/>
          </w:r>
          <w:r>
            <w:rPr>
              <w:i/>
            </w:rPr>
            <w:t>….”</w:t>
          </w:r>
        </w:p>
        <w:p w:rsidR="00634972" w:rsidRDefault="00634972" w:rsidP="00634972">
          <w:pPr>
            <w:pStyle w:val="Prrafodelista"/>
            <w:rPr>
              <w:rFonts w:ascii="TimesNewRoman" w:hAnsi="TimesNewRoman" w:cs="TimesNewRoman"/>
              <w:i/>
              <w:color w:val="000000"/>
              <w:sz w:val="19"/>
              <w:szCs w:val="19"/>
            </w:rPr>
          </w:pPr>
        </w:p>
        <w:p w:rsidR="00634972" w:rsidRDefault="00634972" w:rsidP="00634972">
          <w:pPr>
            <w:pStyle w:val="Sinespaciado"/>
            <w:ind w:left="360"/>
            <w:jc w:val="both"/>
            <w:rPr>
              <w:rFonts w:cstheme="minorHAnsi"/>
              <w:color w:val="000000"/>
            </w:rPr>
          </w:pPr>
          <w:r w:rsidRPr="00634972">
            <w:rPr>
              <w:rFonts w:cstheme="minorHAnsi"/>
              <w:color w:val="000000"/>
            </w:rPr>
            <w:t xml:space="preserve">Los miembros del CTCP coincidieron en modificar </w:t>
          </w:r>
          <w:r w:rsidR="00A0466C">
            <w:rPr>
              <w:rFonts w:cstheme="minorHAnsi"/>
              <w:color w:val="000000"/>
            </w:rPr>
            <w:t xml:space="preserve">los </w:t>
          </w:r>
          <w:r w:rsidRPr="00634972">
            <w:rPr>
              <w:rFonts w:cstheme="minorHAnsi"/>
              <w:color w:val="000000"/>
            </w:rPr>
            <w:t>nombre</w:t>
          </w:r>
          <w:r w:rsidR="00A0466C">
            <w:rPr>
              <w:rFonts w:cstheme="minorHAnsi"/>
              <w:color w:val="000000"/>
            </w:rPr>
            <w:t>s</w:t>
          </w:r>
          <w:r w:rsidRPr="00634972">
            <w:rPr>
              <w:rFonts w:cstheme="minorHAnsi"/>
              <w:color w:val="000000"/>
            </w:rPr>
            <w:t xml:space="preserve"> de algunos </w:t>
          </w:r>
          <w:r w:rsidR="00A0466C">
            <w:rPr>
              <w:rFonts w:cstheme="minorHAnsi"/>
              <w:color w:val="000000"/>
            </w:rPr>
            <w:t xml:space="preserve">de los </w:t>
          </w:r>
          <w:r w:rsidRPr="00634972">
            <w:rPr>
              <w:rFonts w:cstheme="minorHAnsi"/>
              <w:color w:val="000000"/>
            </w:rPr>
            <w:t>rubros del estado de situación financi</w:t>
          </w:r>
          <w:r>
            <w:rPr>
              <w:rFonts w:cstheme="minorHAnsi"/>
              <w:color w:val="000000"/>
            </w:rPr>
            <w:t>e</w:t>
          </w:r>
          <w:r w:rsidRPr="00634972">
            <w:rPr>
              <w:rFonts w:cstheme="minorHAnsi"/>
              <w:color w:val="000000"/>
            </w:rPr>
            <w:t>ra</w:t>
          </w:r>
          <w:r w:rsidR="004E3602">
            <w:rPr>
              <w:rFonts w:cstheme="minorHAnsi"/>
              <w:color w:val="000000"/>
            </w:rPr>
            <w:t xml:space="preserve"> y a la vez decidieron utilizar el nombre propuesto por el IASB </w:t>
          </w:r>
          <w:r w:rsidR="004E3602">
            <w:rPr>
              <w:rFonts w:cstheme="minorHAnsi"/>
              <w:color w:val="000000"/>
            </w:rPr>
            <w:lastRenderedPageBreak/>
            <w:t>para este estado financiero. En el anexo 1 se presenta el nuevo modelo del estado de situación financiera.</w:t>
          </w:r>
        </w:p>
        <w:p w:rsidR="00E0538D" w:rsidRDefault="00E0538D" w:rsidP="00E0538D">
          <w:pPr>
            <w:pStyle w:val="Sinespaciado"/>
            <w:jc w:val="both"/>
            <w:rPr>
              <w:rFonts w:cstheme="minorHAnsi"/>
              <w:b/>
              <w:sz w:val="28"/>
              <w:szCs w:val="28"/>
            </w:rPr>
          </w:pPr>
        </w:p>
        <w:p w:rsidR="0029374A" w:rsidRDefault="0029374A" w:rsidP="00E0538D">
          <w:pPr>
            <w:pStyle w:val="Sinespaciado"/>
            <w:jc w:val="both"/>
            <w:rPr>
              <w:rFonts w:cstheme="minorHAnsi"/>
              <w:b/>
              <w:sz w:val="28"/>
              <w:szCs w:val="28"/>
            </w:rPr>
          </w:pPr>
          <w:r>
            <w:rPr>
              <w:rFonts w:cstheme="minorHAnsi"/>
              <w:b/>
              <w:sz w:val="28"/>
              <w:szCs w:val="28"/>
            </w:rPr>
            <w:t>Aplicación por primera vez de las normas para las microempresas</w:t>
          </w:r>
        </w:p>
        <w:p w:rsidR="0029374A" w:rsidRDefault="0029374A" w:rsidP="00E0538D">
          <w:pPr>
            <w:pStyle w:val="Sinespaciado"/>
            <w:jc w:val="both"/>
            <w:rPr>
              <w:rFonts w:cstheme="minorHAnsi"/>
              <w:b/>
              <w:sz w:val="28"/>
              <w:szCs w:val="28"/>
            </w:rPr>
          </w:pPr>
        </w:p>
        <w:p w:rsidR="0029374A" w:rsidRPr="00745CF5" w:rsidRDefault="0029374A" w:rsidP="00745CF5">
          <w:pPr>
            <w:pStyle w:val="Prrafodelista"/>
            <w:numPr>
              <w:ilvl w:val="0"/>
              <w:numId w:val="2"/>
            </w:numPr>
            <w:autoSpaceDE w:val="0"/>
            <w:autoSpaceDN w:val="0"/>
            <w:adjustRightInd w:val="0"/>
            <w:jc w:val="both"/>
            <w:rPr>
              <w:rFonts w:asciiTheme="minorHAnsi" w:hAnsiTheme="minorHAnsi" w:cstheme="minorHAnsi"/>
              <w:sz w:val="22"/>
              <w:szCs w:val="22"/>
            </w:rPr>
          </w:pPr>
          <w:r w:rsidRPr="00745CF5">
            <w:rPr>
              <w:rFonts w:asciiTheme="minorHAnsi" w:hAnsiTheme="minorHAnsi" w:cstheme="minorHAnsi"/>
              <w:sz w:val="22"/>
              <w:szCs w:val="22"/>
            </w:rPr>
            <w:t>En el numeral 15.9 del proyecto de norma se estableció:</w:t>
          </w:r>
          <w:r w:rsidRPr="00745CF5">
            <w:rPr>
              <w:rFonts w:asciiTheme="minorHAnsi" w:hAnsiTheme="minorHAnsi" w:cstheme="minorHAnsi"/>
              <w:b/>
              <w:sz w:val="22"/>
              <w:szCs w:val="22"/>
            </w:rPr>
            <w:t xml:space="preserve"> “</w:t>
          </w:r>
          <w:r w:rsidRPr="00745CF5">
            <w:rPr>
              <w:rFonts w:asciiTheme="minorHAnsi" w:hAnsiTheme="minorHAnsi" w:cstheme="minorHAnsi"/>
              <w:sz w:val="22"/>
              <w:szCs w:val="22"/>
            </w:rPr>
            <w:t xml:space="preserve">Una </w:t>
          </w:r>
          <w:r w:rsidR="003611D4">
            <w:rPr>
              <w:rFonts w:asciiTheme="minorHAnsi" w:hAnsiTheme="minorHAnsi" w:cstheme="minorHAnsi"/>
              <w:sz w:val="22"/>
              <w:szCs w:val="22"/>
            </w:rPr>
            <w:t xml:space="preserve">microempresa </w:t>
          </w:r>
          <w:r w:rsidRPr="00745CF5">
            <w:rPr>
              <w:rFonts w:asciiTheme="minorHAnsi" w:hAnsiTheme="minorHAnsi" w:cstheme="minorHAnsi"/>
              <w:sz w:val="22"/>
              <w:szCs w:val="22"/>
            </w:rPr>
            <w:t>que aplica por primera vez esta norma puede optar por utilizar una revaluación según los principios de contabilidad generalmente aceptados anteriores, de una partida de propiedades, planta y equipo, o un activo intangible en la fecha de transición a estas normas o en una fecha anterior, como el costo atribuido en la fecha de revaluación.”</w:t>
          </w:r>
        </w:p>
        <w:p w:rsidR="0029374A" w:rsidRDefault="0029374A" w:rsidP="0029374A">
          <w:pPr>
            <w:autoSpaceDE w:val="0"/>
            <w:autoSpaceDN w:val="0"/>
            <w:adjustRightInd w:val="0"/>
            <w:jc w:val="both"/>
            <w:rPr>
              <w:rFonts w:asciiTheme="minorHAnsi" w:hAnsiTheme="minorHAnsi" w:cstheme="minorHAnsi"/>
              <w:sz w:val="22"/>
              <w:szCs w:val="22"/>
            </w:rPr>
          </w:pPr>
        </w:p>
        <w:p w:rsidR="0029374A" w:rsidRDefault="0029374A" w:rsidP="0029374A">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Al respecto se recibió el siguiente comentario:</w:t>
          </w:r>
        </w:p>
        <w:p w:rsidR="0029374A" w:rsidRDefault="0029374A" w:rsidP="0029374A">
          <w:pPr>
            <w:autoSpaceDE w:val="0"/>
            <w:autoSpaceDN w:val="0"/>
            <w:adjustRightInd w:val="0"/>
            <w:jc w:val="both"/>
            <w:rPr>
              <w:rFonts w:asciiTheme="minorHAnsi" w:hAnsiTheme="minorHAnsi" w:cstheme="minorHAnsi"/>
              <w:sz w:val="22"/>
              <w:szCs w:val="22"/>
            </w:rPr>
          </w:pPr>
        </w:p>
        <w:p w:rsidR="0029374A" w:rsidRPr="00EC199E" w:rsidRDefault="00745CF5" w:rsidP="00745CF5">
          <w:pPr>
            <w:pStyle w:val="Prrafodelista"/>
            <w:numPr>
              <w:ilvl w:val="0"/>
              <w:numId w:val="2"/>
            </w:numPr>
            <w:autoSpaceDE w:val="0"/>
            <w:autoSpaceDN w:val="0"/>
            <w:adjustRightInd w:val="0"/>
            <w:jc w:val="both"/>
            <w:rPr>
              <w:rFonts w:asciiTheme="minorHAnsi" w:hAnsiTheme="minorHAnsi" w:cstheme="minorHAnsi"/>
              <w:i/>
              <w:sz w:val="22"/>
              <w:szCs w:val="22"/>
            </w:rPr>
          </w:pPr>
          <w:r>
            <w:rPr>
              <w:rFonts w:asciiTheme="minorHAnsi" w:hAnsiTheme="minorHAnsi" w:cstheme="minorHAnsi"/>
              <w:sz w:val="22"/>
              <w:szCs w:val="22"/>
            </w:rPr>
            <w:t>“…</w:t>
          </w:r>
          <w:r w:rsidR="00275E64" w:rsidRPr="00EC199E">
            <w:rPr>
              <w:rFonts w:asciiTheme="minorHAnsi" w:hAnsiTheme="minorHAnsi" w:cstheme="minorHAnsi"/>
              <w:i/>
              <w:sz w:val="22"/>
              <w:szCs w:val="22"/>
            </w:rPr>
            <w:t>Si el criterio de medición es el costo para el reconocimiento inicial y la medición posterior, no parece tener sentido que se permita el valor razonable como costo atribuido en la fecha de transición. Debería evaluarse la opción de que las microempresas puedan utilizar sus cifras bajo los Colgaap, como punto de partida para la contabilización sobre la nueva base. Así, si el criterio de medición es el costo, el importe en libros en la fecha de transición podría estar representado por el costo de tales partidas (costo atribuido)</w:t>
          </w:r>
          <w:r w:rsidR="00275E64" w:rsidRPr="00EC199E">
            <w:rPr>
              <w:rStyle w:val="Refdenotaalpie"/>
              <w:rFonts w:asciiTheme="minorHAnsi" w:hAnsiTheme="minorHAnsi" w:cstheme="minorHAnsi"/>
              <w:i/>
              <w:sz w:val="22"/>
              <w:szCs w:val="22"/>
            </w:rPr>
            <w:footnoteReference w:id="100"/>
          </w:r>
          <w:r w:rsidRPr="00EC199E">
            <w:rPr>
              <w:rFonts w:asciiTheme="minorHAnsi" w:hAnsiTheme="minorHAnsi" w:cstheme="minorHAnsi"/>
              <w:i/>
              <w:sz w:val="22"/>
              <w:szCs w:val="22"/>
            </w:rPr>
            <w:t>…”</w:t>
          </w:r>
        </w:p>
        <w:p w:rsidR="00275E64" w:rsidRDefault="00275E64" w:rsidP="0029374A">
          <w:pPr>
            <w:autoSpaceDE w:val="0"/>
            <w:autoSpaceDN w:val="0"/>
            <w:adjustRightInd w:val="0"/>
            <w:jc w:val="both"/>
            <w:rPr>
              <w:rFonts w:asciiTheme="minorHAnsi" w:hAnsiTheme="minorHAnsi" w:cstheme="minorHAnsi"/>
              <w:sz w:val="22"/>
              <w:szCs w:val="22"/>
            </w:rPr>
          </w:pPr>
        </w:p>
        <w:p w:rsidR="00275E64" w:rsidRPr="00275E64" w:rsidRDefault="00275E64" w:rsidP="00745CF5">
          <w:pPr>
            <w:autoSpaceDE w:val="0"/>
            <w:autoSpaceDN w:val="0"/>
            <w:adjustRightInd w:val="0"/>
            <w:ind w:left="360"/>
            <w:jc w:val="both"/>
            <w:rPr>
              <w:rFonts w:asciiTheme="minorHAnsi" w:hAnsiTheme="minorHAnsi" w:cstheme="minorHAnsi"/>
              <w:sz w:val="22"/>
              <w:szCs w:val="22"/>
            </w:rPr>
          </w:pPr>
          <w:r>
            <w:rPr>
              <w:rFonts w:asciiTheme="minorHAnsi" w:hAnsiTheme="minorHAnsi" w:cstheme="minorHAnsi"/>
              <w:sz w:val="22"/>
              <w:szCs w:val="22"/>
            </w:rPr>
            <w:t xml:space="preserve">Al respecto, </w:t>
          </w:r>
          <w:r w:rsidR="00ED18F6">
            <w:rPr>
              <w:rFonts w:asciiTheme="minorHAnsi" w:hAnsiTheme="minorHAnsi" w:cstheme="minorHAnsi"/>
              <w:sz w:val="22"/>
              <w:szCs w:val="22"/>
            </w:rPr>
            <w:t>e</w:t>
          </w:r>
          <w:r w:rsidR="00A65605">
            <w:rPr>
              <w:rFonts w:asciiTheme="minorHAnsi" w:hAnsiTheme="minorHAnsi" w:cstheme="minorHAnsi"/>
              <w:sz w:val="22"/>
              <w:szCs w:val="22"/>
            </w:rPr>
            <w:t>l</w:t>
          </w:r>
          <w:r>
            <w:rPr>
              <w:rFonts w:asciiTheme="minorHAnsi" w:hAnsiTheme="minorHAnsi" w:cstheme="minorHAnsi"/>
              <w:sz w:val="22"/>
              <w:szCs w:val="22"/>
            </w:rPr>
            <w:t xml:space="preserve"> CTCP </w:t>
          </w:r>
          <w:r w:rsidR="009B5946">
            <w:rPr>
              <w:rFonts w:asciiTheme="minorHAnsi" w:hAnsiTheme="minorHAnsi" w:cstheme="minorHAnsi"/>
              <w:sz w:val="22"/>
              <w:szCs w:val="22"/>
            </w:rPr>
            <w:t xml:space="preserve">comparte la recomendación sugerida y considera pertinente ajustar la </w:t>
          </w:r>
          <w:r>
            <w:rPr>
              <w:rFonts w:asciiTheme="minorHAnsi" w:hAnsiTheme="minorHAnsi" w:cstheme="minorHAnsi"/>
              <w:sz w:val="22"/>
              <w:szCs w:val="22"/>
            </w:rPr>
            <w:t xml:space="preserve">redacción del párrafo 15.9, el cual quedará así: </w:t>
          </w:r>
          <w:r w:rsidRPr="00275E64">
            <w:rPr>
              <w:rFonts w:asciiTheme="minorHAnsi" w:hAnsiTheme="minorHAnsi" w:cstheme="minorHAnsi"/>
              <w:sz w:val="22"/>
              <w:szCs w:val="22"/>
            </w:rPr>
            <w:t>“Una microempresa que aplica por primera vez esta norma, podrá utilizar como costo de las propiedades, planta y equipo en el estado situación financiera de apertura, cualquiera de los siguientes criterios:</w:t>
          </w:r>
        </w:p>
        <w:p w:rsidR="00275E64" w:rsidRPr="00275E64" w:rsidRDefault="00275E64" w:rsidP="00275E64">
          <w:pPr>
            <w:autoSpaceDE w:val="0"/>
            <w:autoSpaceDN w:val="0"/>
            <w:adjustRightInd w:val="0"/>
            <w:jc w:val="both"/>
            <w:rPr>
              <w:rFonts w:asciiTheme="minorHAnsi" w:hAnsiTheme="minorHAnsi" w:cstheme="minorHAnsi"/>
              <w:sz w:val="22"/>
              <w:szCs w:val="22"/>
            </w:rPr>
          </w:pPr>
        </w:p>
        <w:p w:rsidR="00275E64" w:rsidRPr="00275E64" w:rsidRDefault="00275E64" w:rsidP="00745CF5">
          <w:pPr>
            <w:autoSpaceDE w:val="0"/>
            <w:autoSpaceDN w:val="0"/>
            <w:adjustRightInd w:val="0"/>
            <w:ind w:left="360"/>
            <w:jc w:val="both"/>
            <w:rPr>
              <w:rFonts w:asciiTheme="minorHAnsi" w:hAnsiTheme="minorHAnsi" w:cstheme="minorHAnsi"/>
              <w:sz w:val="22"/>
              <w:szCs w:val="22"/>
            </w:rPr>
          </w:pPr>
          <w:r w:rsidRPr="00275E64">
            <w:rPr>
              <w:rFonts w:asciiTheme="minorHAnsi" w:hAnsiTheme="minorHAnsi" w:cstheme="minorHAnsi"/>
              <w:sz w:val="22"/>
              <w:szCs w:val="22"/>
            </w:rPr>
            <w:t xml:space="preserve">a) un avalúo técnico efectuado en la fecha de transición por un avaluador de reconocida idoneidad. </w:t>
          </w:r>
        </w:p>
        <w:p w:rsidR="00275E64" w:rsidRPr="00275E64" w:rsidRDefault="00275E64" w:rsidP="00275E64">
          <w:pPr>
            <w:autoSpaceDE w:val="0"/>
            <w:autoSpaceDN w:val="0"/>
            <w:adjustRightInd w:val="0"/>
            <w:jc w:val="both"/>
            <w:rPr>
              <w:rFonts w:asciiTheme="minorHAnsi" w:hAnsiTheme="minorHAnsi" w:cstheme="minorHAnsi"/>
              <w:sz w:val="22"/>
              <w:szCs w:val="22"/>
            </w:rPr>
          </w:pPr>
        </w:p>
        <w:p w:rsidR="00275E64" w:rsidRPr="00275E64" w:rsidRDefault="00275E64" w:rsidP="00745CF5">
          <w:pPr>
            <w:autoSpaceDE w:val="0"/>
            <w:autoSpaceDN w:val="0"/>
            <w:adjustRightInd w:val="0"/>
            <w:ind w:left="360"/>
            <w:jc w:val="both"/>
            <w:rPr>
              <w:rFonts w:asciiTheme="minorHAnsi" w:hAnsiTheme="minorHAnsi" w:cstheme="minorHAnsi"/>
              <w:sz w:val="22"/>
              <w:szCs w:val="22"/>
            </w:rPr>
          </w:pPr>
          <w:r w:rsidRPr="00275E64">
            <w:rPr>
              <w:rFonts w:asciiTheme="minorHAnsi" w:hAnsiTheme="minorHAnsi" w:cstheme="minorHAnsi"/>
              <w:sz w:val="22"/>
              <w:szCs w:val="22"/>
            </w:rPr>
            <w:t xml:space="preserve">b) el saldo que se trae en los registros contables anteriores, siempre y cuando cumplan con los criterios de reconocimiento de esta norma. </w:t>
          </w:r>
        </w:p>
        <w:p w:rsidR="00275E64" w:rsidRPr="00275E64" w:rsidRDefault="00275E64" w:rsidP="00275E64">
          <w:pPr>
            <w:autoSpaceDE w:val="0"/>
            <w:autoSpaceDN w:val="0"/>
            <w:adjustRightInd w:val="0"/>
            <w:jc w:val="both"/>
            <w:rPr>
              <w:rFonts w:asciiTheme="minorHAnsi" w:hAnsiTheme="minorHAnsi" w:cstheme="minorHAnsi"/>
              <w:sz w:val="22"/>
              <w:szCs w:val="22"/>
            </w:rPr>
          </w:pPr>
        </w:p>
        <w:p w:rsidR="0029374A" w:rsidRPr="00745CF5" w:rsidRDefault="00275E64" w:rsidP="00745CF5">
          <w:pPr>
            <w:autoSpaceDE w:val="0"/>
            <w:autoSpaceDN w:val="0"/>
            <w:adjustRightInd w:val="0"/>
            <w:ind w:left="360"/>
            <w:jc w:val="both"/>
            <w:rPr>
              <w:rFonts w:asciiTheme="minorHAnsi" w:hAnsiTheme="minorHAnsi" w:cstheme="minorHAnsi"/>
              <w:sz w:val="22"/>
              <w:szCs w:val="22"/>
            </w:rPr>
          </w:pPr>
          <w:r w:rsidRPr="00275E64">
            <w:rPr>
              <w:rFonts w:asciiTheme="minorHAnsi" w:hAnsiTheme="minorHAnsi" w:cstheme="minorHAnsi"/>
              <w:sz w:val="22"/>
              <w:szCs w:val="22"/>
            </w:rPr>
            <w:t>En lo sucesivo, este valor será la base para aplicar las disposiciones contenidas en la presente norma.</w:t>
          </w:r>
          <w:r>
            <w:rPr>
              <w:rFonts w:asciiTheme="minorHAnsi" w:hAnsiTheme="minorHAnsi" w:cstheme="minorHAnsi"/>
              <w:sz w:val="22"/>
              <w:szCs w:val="22"/>
            </w:rPr>
            <w:t>”</w:t>
          </w:r>
        </w:p>
        <w:p w:rsidR="0029374A" w:rsidRDefault="0029374A" w:rsidP="00E0538D">
          <w:pPr>
            <w:pStyle w:val="Sinespaciado"/>
            <w:jc w:val="both"/>
            <w:rPr>
              <w:rFonts w:cstheme="minorHAnsi"/>
              <w:b/>
              <w:sz w:val="28"/>
              <w:szCs w:val="28"/>
            </w:rPr>
          </w:pPr>
        </w:p>
        <w:p w:rsidR="00086B62" w:rsidRDefault="009524DC" w:rsidP="00E0538D">
          <w:pPr>
            <w:pStyle w:val="Sinespaciado"/>
            <w:jc w:val="both"/>
            <w:rPr>
              <w:rFonts w:cstheme="minorHAnsi"/>
              <w:b/>
              <w:sz w:val="28"/>
              <w:szCs w:val="28"/>
            </w:rPr>
          </w:pPr>
          <w:r w:rsidRPr="005C6C92">
            <w:rPr>
              <w:rFonts w:cstheme="minorHAnsi"/>
              <w:b/>
              <w:sz w:val="28"/>
              <w:szCs w:val="28"/>
            </w:rPr>
            <w:t xml:space="preserve">Comentarios </w:t>
          </w:r>
          <w:r>
            <w:rPr>
              <w:rFonts w:cstheme="minorHAnsi"/>
              <w:b/>
              <w:sz w:val="28"/>
              <w:szCs w:val="28"/>
            </w:rPr>
            <w:t>relacionados con la aplicación por primera vez</w:t>
          </w:r>
        </w:p>
        <w:p w:rsidR="00086B62" w:rsidRDefault="00086B62" w:rsidP="00E0538D">
          <w:pPr>
            <w:pStyle w:val="Sinespaciado"/>
            <w:jc w:val="both"/>
            <w:rPr>
              <w:rFonts w:cstheme="minorHAnsi"/>
              <w:b/>
              <w:sz w:val="28"/>
              <w:szCs w:val="28"/>
            </w:rPr>
          </w:pPr>
        </w:p>
        <w:p w:rsidR="00092A42" w:rsidRDefault="00086B62">
          <w:pPr>
            <w:pStyle w:val="Sinespaciado"/>
            <w:numPr>
              <w:ilvl w:val="0"/>
              <w:numId w:val="2"/>
            </w:numPr>
            <w:jc w:val="both"/>
            <w:rPr>
              <w:rFonts w:cstheme="minorHAnsi"/>
            </w:rPr>
          </w:pPr>
          <w:r>
            <w:rPr>
              <w:rFonts w:cstheme="minorHAnsi"/>
            </w:rPr>
            <w:t xml:space="preserve">El capítulo 15 del proyecto de norma de información financiera para las microempresas establece los lineamientos </w:t>
          </w:r>
          <w:r w:rsidR="00713140">
            <w:rPr>
              <w:rFonts w:cstheme="minorHAnsi"/>
            </w:rPr>
            <w:t>a seguir cuando se aplique esta norma por primera vez.</w:t>
          </w:r>
        </w:p>
        <w:p w:rsidR="00713140" w:rsidRDefault="00713140" w:rsidP="00E0538D">
          <w:pPr>
            <w:pStyle w:val="Sinespaciado"/>
            <w:jc w:val="both"/>
            <w:rPr>
              <w:rFonts w:cstheme="minorHAnsi"/>
            </w:rPr>
          </w:pPr>
        </w:p>
        <w:p w:rsidR="00713140" w:rsidRDefault="00713140" w:rsidP="00E0538D">
          <w:pPr>
            <w:pStyle w:val="Sinespaciado"/>
            <w:jc w:val="both"/>
            <w:rPr>
              <w:rFonts w:cstheme="minorHAnsi"/>
            </w:rPr>
          </w:pPr>
          <w:r>
            <w:rPr>
              <w:rFonts w:cstheme="minorHAnsi"/>
            </w:rPr>
            <w:t>Al respecto se recibió el siguiente comentario:</w:t>
          </w:r>
        </w:p>
        <w:p w:rsidR="00713140" w:rsidRPr="00086B62" w:rsidRDefault="00713140" w:rsidP="00E0538D">
          <w:pPr>
            <w:pStyle w:val="Sinespaciado"/>
            <w:jc w:val="both"/>
            <w:rPr>
              <w:rFonts w:cstheme="minorHAnsi"/>
            </w:rPr>
          </w:pPr>
        </w:p>
        <w:p w:rsidR="00086B62" w:rsidRPr="00C9628B" w:rsidRDefault="00086B62" w:rsidP="00086B62">
          <w:pPr>
            <w:pStyle w:val="Sinespaciado"/>
            <w:numPr>
              <w:ilvl w:val="0"/>
              <w:numId w:val="2"/>
            </w:numPr>
            <w:jc w:val="both"/>
            <w:rPr>
              <w:i/>
            </w:rPr>
          </w:pPr>
          <w:r w:rsidRPr="00C9628B">
            <w:rPr>
              <w:i/>
            </w:rPr>
            <w:t>“…Por otro lado, deben definirse respuestas para los siguientes interrogantes:</w:t>
          </w:r>
        </w:p>
        <w:p w:rsidR="00086B62" w:rsidRPr="00C9628B" w:rsidRDefault="00086B62" w:rsidP="00086B62">
          <w:pPr>
            <w:pStyle w:val="Sinespaciado"/>
            <w:jc w:val="both"/>
            <w:rPr>
              <w:i/>
            </w:rPr>
          </w:pPr>
        </w:p>
        <w:p w:rsidR="00086B62" w:rsidRPr="00C9628B" w:rsidRDefault="00086B62" w:rsidP="00086B62">
          <w:pPr>
            <w:pStyle w:val="Sinespaciado"/>
            <w:ind w:left="360"/>
            <w:jc w:val="both"/>
            <w:rPr>
              <w:i/>
            </w:rPr>
          </w:pPr>
          <w:r w:rsidRPr="00C9628B">
            <w:rPr>
              <w:i/>
            </w:rPr>
            <w:lastRenderedPageBreak/>
            <w:t xml:space="preserve">Momento determinante para hacer la calificación de microempresa: ¿Enero 1? ¿Diciembre 31? ¿Ano corriente? ¿Año anterior? </w:t>
          </w:r>
        </w:p>
        <w:p w:rsidR="00086B62" w:rsidRPr="00C9628B" w:rsidRDefault="00086B62" w:rsidP="00086B62">
          <w:pPr>
            <w:pStyle w:val="Sinespaciado"/>
            <w:jc w:val="both"/>
            <w:rPr>
              <w:i/>
            </w:rPr>
          </w:pPr>
        </w:p>
        <w:p w:rsidR="00086B62" w:rsidRPr="00C9628B" w:rsidRDefault="00086B62" w:rsidP="00086B62">
          <w:pPr>
            <w:pStyle w:val="Sinespaciado"/>
            <w:ind w:left="360"/>
            <w:jc w:val="both"/>
            <w:rPr>
              <w:i/>
            </w:rPr>
          </w:pPr>
          <w:r w:rsidRPr="00C9628B">
            <w:rPr>
              <w:i/>
            </w:rPr>
            <w:t xml:space="preserve">¿Qué pasa si el sujeto cumple los ingresos del año anterior pero en el año corriente hace consignaciones por encima de la cifra que establece el ET? </w:t>
          </w:r>
        </w:p>
        <w:p w:rsidR="00086B62" w:rsidRPr="00C9628B" w:rsidRDefault="00086B62" w:rsidP="00086B62">
          <w:pPr>
            <w:pStyle w:val="Sinespaciado"/>
            <w:jc w:val="both"/>
            <w:rPr>
              <w:i/>
            </w:rPr>
          </w:pPr>
        </w:p>
        <w:p w:rsidR="00086B62" w:rsidRPr="00C9628B" w:rsidRDefault="00086B62" w:rsidP="00086B62">
          <w:pPr>
            <w:pStyle w:val="Sinespaciado"/>
            <w:ind w:left="360"/>
            <w:jc w:val="both"/>
            <w:rPr>
              <w:i/>
            </w:rPr>
          </w:pPr>
          <w:r w:rsidRPr="00C9628B">
            <w:rPr>
              <w:i/>
            </w:rPr>
            <w:t>¿Cómo hacer el cambio de principios de micro a Pymes? Es decir, si de un año a otro el sujeto cambia de condición, ¿cómo hacer para adecuarse a los nuevos principios? O viceversa: ¿qué pasa si un ente es pequeña y en un año se vuelve microempresa?</w:t>
          </w:r>
        </w:p>
        <w:p w:rsidR="00086B62" w:rsidRDefault="00086B62" w:rsidP="000423A7">
          <w:pPr>
            <w:pStyle w:val="Sinespaciado"/>
            <w:jc w:val="both"/>
          </w:pPr>
        </w:p>
        <w:p w:rsidR="0000297D" w:rsidRDefault="00713140" w:rsidP="00086B62">
          <w:pPr>
            <w:pStyle w:val="Sinespaciado"/>
            <w:ind w:left="360"/>
            <w:jc w:val="both"/>
          </w:pPr>
          <w:r>
            <w:t xml:space="preserve">Al respecto, los miembros del CTCP coinciden en que el momento de establecer si una empresa es clasificada como micro, pequeña, mediana, o grande, será al momento </w:t>
          </w:r>
          <w:r w:rsidR="000423A7">
            <w:t xml:space="preserve">en que las autoridades de regulación expidan los decretos que ponen en vigencia la exigencia de esta norma. </w:t>
          </w:r>
        </w:p>
        <w:p w:rsidR="0000297D" w:rsidRDefault="0000297D" w:rsidP="00086B62">
          <w:pPr>
            <w:pStyle w:val="Sinespaciado"/>
            <w:ind w:left="360"/>
            <w:jc w:val="both"/>
          </w:pPr>
        </w:p>
        <w:p w:rsidR="00086B62" w:rsidRDefault="0000297D" w:rsidP="00086B62">
          <w:pPr>
            <w:pStyle w:val="Sinespaciado"/>
            <w:ind w:left="360"/>
            <w:jc w:val="both"/>
          </w:pPr>
          <w:r>
            <w:t>En los casos en que un microempresario que cumple con los ingresos del año anterior, pero en el año corriente hace consig</w:t>
          </w:r>
          <w:r w:rsidR="000423A7">
            <w:t>naciones por encima de las cifra</w:t>
          </w:r>
          <w:r>
            <w:t xml:space="preserve">s que establece el ET, </w:t>
          </w:r>
          <w:r w:rsidR="00D5726C">
            <w:t xml:space="preserve">para efectos fiscales el </w:t>
          </w:r>
          <w:r>
            <w:t>microempresario dejará de pertenece</w:t>
          </w:r>
          <w:r w:rsidR="000423A7">
            <w:t>r al régimen</w:t>
          </w:r>
          <w:r w:rsidR="00D5726C">
            <w:t xml:space="preserve"> simplificado y en relación con la aplicación del proyecto de norma de información financiera para microempresas no tendrá ninguna afectación, siempre y cuando cumpla con los requisitos, en cuanto a numero de empleados, valor de activos y de ingresos,  establecidos para ser considerado como microempresa</w:t>
          </w:r>
          <w:r>
            <w:t xml:space="preserve">. </w:t>
          </w:r>
          <w:r w:rsidR="00D5726C">
            <w:t xml:space="preserve">En los casos en que se sobrepasen los topes </w:t>
          </w:r>
          <w:r w:rsidR="0073721D">
            <w:t>señalados</w:t>
          </w:r>
          <w:r w:rsidR="00D5726C">
            <w:t xml:space="preserve">, dejará de </w:t>
          </w:r>
          <w:r w:rsidR="0073721D">
            <w:t xml:space="preserve">ser </w:t>
          </w:r>
          <w:r w:rsidR="00D5726C">
            <w:t>microempresario y pasará a ser considerado como una peque</w:t>
          </w:r>
          <w:r w:rsidR="006A4D70">
            <w:t>ña y mediana empresa y por ende, tendrá que utilizar las normas de información financiera para PYMES.</w:t>
          </w:r>
        </w:p>
        <w:p w:rsidR="0000297D" w:rsidRDefault="0000297D" w:rsidP="00086B62">
          <w:pPr>
            <w:pStyle w:val="Sinespaciado"/>
            <w:ind w:left="360"/>
            <w:jc w:val="both"/>
          </w:pPr>
        </w:p>
        <w:p w:rsidR="0000297D" w:rsidRDefault="0000297D" w:rsidP="00086B62">
          <w:pPr>
            <w:pStyle w:val="Sinespaciado"/>
            <w:ind w:left="360"/>
            <w:jc w:val="both"/>
            <w:rPr>
              <w:rFonts w:cstheme="minorHAnsi"/>
              <w:bCs/>
              <w:i/>
              <w:color w:val="000000"/>
            </w:rPr>
          </w:pPr>
          <w:r>
            <w:t>De otra parte</w:t>
          </w:r>
          <w:r w:rsidR="009E7B9A">
            <w:t xml:space="preserve">, el Direccionamiento Estratégico del CTCP, </w:t>
          </w:r>
          <w:r w:rsidR="006A4D70">
            <w:t xml:space="preserve">en los párrafos 54 a 57, </w:t>
          </w:r>
          <w:r w:rsidR="009E7B9A">
            <w:t>estableció las directrices para que una vez cambien los parámetros de clasificación, los empresarios puedan trasladarse de un grupo a otro, y en ese</w:t>
          </w:r>
          <w:r w:rsidR="006A4D70">
            <w:t xml:space="preserve"> mismo</w:t>
          </w:r>
          <w:r w:rsidR="009E7B9A">
            <w:t xml:space="preserve"> sentido, el párrafo 1.4 del proyecto de norma de información financiera para las microempresas estableció</w:t>
          </w:r>
          <w:r w:rsidR="00D578D8">
            <w:t xml:space="preserve"> que</w:t>
          </w:r>
          <w:r w:rsidR="009E7B9A">
            <w:t>: “</w:t>
          </w:r>
          <w:r w:rsidR="00370D1B" w:rsidRPr="00370D1B">
            <w:rPr>
              <w:rFonts w:cstheme="minorHAnsi"/>
              <w:bCs/>
              <w:i/>
              <w:color w:val="000000"/>
            </w:rPr>
            <w:t>Si una microempresa que no cumple con los requisitos mencionados anteriormente decide utilizar esta norma, sus estados financieros no se entenderán como en conformidad con la norma para las microempresas, debiendo ajustar su información con base en su marco regulatorio correspondiente.</w:t>
          </w:r>
          <w:r w:rsidR="009E7B9A">
            <w:rPr>
              <w:rFonts w:cstheme="minorHAnsi"/>
              <w:bCs/>
              <w:i/>
              <w:color w:val="000000"/>
            </w:rPr>
            <w:t>”</w:t>
          </w:r>
        </w:p>
        <w:p w:rsidR="00D578D8" w:rsidRDefault="00D578D8" w:rsidP="00086B62">
          <w:pPr>
            <w:pStyle w:val="Sinespaciado"/>
            <w:ind w:left="360"/>
            <w:jc w:val="both"/>
            <w:rPr>
              <w:rFonts w:cstheme="minorHAnsi"/>
              <w:bCs/>
              <w:i/>
              <w:color w:val="000000"/>
            </w:rPr>
          </w:pPr>
        </w:p>
        <w:p w:rsidR="009524DC" w:rsidRDefault="00D578D8" w:rsidP="00C520AF">
          <w:pPr>
            <w:pStyle w:val="Sinespaciado"/>
            <w:ind w:left="360"/>
            <w:jc w:val="both"/>
            <w:rPr>
              <w:rFonts w:cstheme="minorHAnsi"/>
            </w:rPr>
          </w:pPr>
          <w:r>
            <w:rPr>
              <w:rFonts w:cstheme="minorHAnsi"/>
              <w:bCs/>
              <w:color w:val="000000"/>
            </w:rPr>
            <w:t>E</w:t>
          </w:r>
          <w:r w:rsidR="006A4D70">
            <w:rPr>
              <w:rFonts w:cstheme="minorHAnsi"/>
              <w:bCs/>
              <w:color w:val="000000"/>
            </w:rPr>
            <w:t>l CTCP no consideró conveniente hacer una alusión en el borrador del proyecto de norma de información financiera para las microempresas, a la diferencia que se puede presentar entre las bases contables y fiscales, por cu</w:t>
          </w:r>
          <w:r w:rsidR="00370B69">
            <w:rPr>
              <w:rFonts w:cstheme="minorHAnsi"/>
              <w:bCs/>
              <w:color w:val="000000"/>
            </w:rPr>
            <w:t>a</w:t>
          </w:r>
          <w:r w:rsidR="006A4D70">
            <w:rPr>
              <w:rFonts w:cstheme="minorHAnsi"/>
              <w:bCs/>
              <w:color w:val="000000"/>
            </w:rPr>
            <w:t xml:space="preserve">nto </w:t>
          </w:r>
          <w:r>
            <w:rPr>
              <w:rFonts w:cstheme="minorHAnsi"/>
              <w:bCs/>
              <w:color w:val="000000"/>
            </w:rPr>
            <w:t xml:space="preserve">el </w:t>
          </w:r>
          <w:proofErr w:type="gramStart"/>
          <w:r>
            <w:rPr>
              <w:rFonts w:cstheme="minorHAnsi"/>
              <w:bCs/>
              <w:color w:val="000000"/>
            </w:rPr>
            <w:t>articulo</w:t>
          </w:r>
          <w:proofErr w:type="gramEnd"/>
          <w:r>
            <w:rPr>
              <w:rFonts w:cstheme="minorHAnsi"/>
              <w:bCs/>
              <w:color w:val="000000"/>
            </w:rPr>
            <w:t xml:space="preserve"> 4 de la </w:t>
          </w:r>
          <w:r w:rsidR="00C87D4F">
            <w:rPr>
              <w:rFonts w:cstheme="minorHAnsi"/>
              <w:bCs/>
              <w:color w:val="000000"/>
            </w:rPr>
            <w:t>Ley</w:t>
          </w:r>
          <w:r>
            <w:rPr>
              <w:rFonts w:cstheme="minorHAnsi"/>
              <w:bCs/>
              <w:color w:val="000000"/>
            </w:rPr>
            <w:t xml:space="preserve"> 1314 estableció la independencia y autonomía de las de contabilidad e información financiera</w:t>
          </w:r>
          <w:r w:rsidR="00370B69">
            <w:rPr>
              <w:rFonts w:cstheme="minorHAnsi"/>
              <w:bCs/>
              <w:color w:val="000000"/>
            </w:rPr>
            <w:t xml:space="preserve"> frente a las normas tributarias</w:t>
          </w:r>
          <w:r>
            <w:rPr>
              <w:rFonts w:cstheme="minorHAnsi"/>
              <w:bCs/>
              <w:color w:val="000000"/>
            </w:rPr>
            <w:t>.</w:t>
          </w:r>
        </w:p>
        <w:p w:rsidR="00086B62" w:rsidRPr="009524DC" w:rsidRDefault="00086B62" w:rsidP="00E0538D">
          <w:pPr>
            <w:pStyle w:val="Sinespaciado"/>
            <w:jc w:val="both"/>
            <w:rPr>
              <w:rFonts w:cstheme="minorHAnsi"/>
            </w:rPr>
          </w:pPr>
        </w:p>
        <w:p w:rsidR="00E0538D" w:rsidRDefault="00E0538D" w:rsidP="00E0538D">
          <w:pPr>
            <w:pStyle w:val="Sinespaciado"/>
            <w:jc w:val="both"/>
            <w:rPr>
              <w:rFonts w:cstheme="minorHAnsi"/>
              <w:b/>
              <w:sz w:val="28"/>
              <w:szCs w:val="28"/>
            </w:rPr>
          </w:pPr>
          <w:r>
            <w:rPr>
              <w:rFonts w:cstheme="minorHAnsi"/>
              <w:b/>
              <w:sz w:val="28"/>
              <w:szCs w:val="28"/>
            </w:rPr>
            <w:t>Corrección de errores de periodos anteriores</w:t>
          </w:r>
        </w:p>
        <w:p w:rsidR="00E0538D" w:rsidRDefault="00E0538D" w:rsidP="00E0538D">
          <w:pPr>
            <w:pStyle w:val="Sinespaciado"/>
            <w:jc w:val="both"/>
            <w:rPr>
              <w:rFonts w:cstheme="minorHAnsi"/>
              <w:b/>
              <w:sz w:val="28"/>
              <w:szCs w:val="28"/>
            </w:rPr>
          </w:pPr>
        </w:p>
        <w:p w:rsidR="00E0538D" w:rsidRPr="001771BF" w:rsidRDefault="001771BF" w:rsidP="001771BF">
          <w:pPr>
            <w:pStyle w:val="Sinespaciado"/>
            <w:numPr>
              <w:ilvl w:val="0"/>
              <w:numId w:val="2"/>
            </w:numPr>
            <w:jc w:val="both"/>
            <w:rPr>
              <w:rFonts w:cstheme="minorHAnsi"/>
              <w:sz w:val="24"/>
              <w:szCs w:val="24"/>
            </w:rPr>
          </w:pPr>
          <w:r w:rsidRPr="001771BF">
            <w:rPr>
              <w:rFonts w:cstheme="minorHAnsi"/>
              <w:sz w:val="24"/>
              <w:szCs w:val="24"/>
            </w:rPr>
            <w:t>En relación con este tema, el proyecto de norma de información financiera para microempresas no estableció ningún criterio para su manejo contable, especialmente las directrices a seguir en caso de presentarse ésta situación.</w:t>
          </w:r>
        </w:p>
        <w:p w:rsidR="001771BF" w:rsidRPr="001771BF" w:rsidRDefault="001771BF" w:rsidP="00E0538D">
          <w:pPr>
            <w:pStyle w:val="Sinespaciado"/>
            <w:jc w:val="both"/>
            <w:rPr>
              <w:rFonts w:cstheme="minorHAnsi"/>
              <w:sz w:val="24"/>
              <w:szCs w:val="24"/>
            </w:rPr>
          </w:pPr>
        </w:p>
        <w:p w:rsidR="001771BF" w:rsidRPr="001771BF" w:rsidRDefault="001771BF" w:rsidP="00E0538D">
          <w:pPr>
            <w:pStyle w:val="Sinespaciado"/>
            <w:jc w:val="both"/>
            <w:rPr>
              <w:rFonts w:cstheme="minorHAnsi"/>
              <w:sz w:val="24"/>
              <w:szCs w:val="24"/>
            </w:rPr>
          </w:pPr>
          <w:r w:rsidRPr="001771BF">
            <w:rPr>
              <w:rFonts w:cstheme="minorHAnsi"/>
              <w:sz w:val="24"/>
              <w:szCs w:val="24"/>
            </w:rPr>
            <w:t>Al respecto se recibió el siguiente comentario:</w:t>
          </w:r>
        </w:p>
        <w:p w:rsidR="001771BF" w:rsidRDefault="001771BF" w:rsidP="00E0538D">
          <w:pPr>
            <w:pStyle w:val="Sinespaciado"/>
            <w:jc w:val="both"/>
            <w:rPr>
              <w:rFonts w:cstheme="minorHAnsi"/>
              <w:sz w:val="24"/>
              <w:szCs w:val="24"/>
            </w:rPr>
          </w:pPr>
        </w:p>
        <w:p w:rsidR="001771BF" w:rsidRPr="003729A4" w:rsidRDefault="001771BF" w:rsidP="001771BF">
          <w:pPr>
            <w:pStyle w:val="Sinespaciado"/>
            <w:numPr>
              <w:ilvl w:val="0"/>
              <w:numId w:val="2"/>
            </w:numPr>
            <w:jc w:val="both"/>
            <w:rPr>
              <w:rFonts w:cstheme="minorHAnsi"/>
              <w:i/>
              <w:sz w:val="24"/>
              <w:szCs w:val="24"/>
            </w:rPr>
          </w:pPr>
          <w:r w:rsidRPr="003729A4">
            <w:rPr>
              <w:i/>
              <w:sz w:val="24"/>
              <w:szCs w:val="24"/>
            </w:rPr>
            <w:t>“…No se observan reglas acerca de la corrección de errores (diferentes al procedimiento a seguir en el caso del deterioro), es decir, no se manifiesta si estos errores deben corregirse de forma retrospectiva o prospectiva. De no aclararse, se aplicaría la regla del numeral 3.1 en donde se remite a las directrices establecidas por las NIIF para Pymes, en donde se manifiesta que los errores se corrigen retrospectivamente, lo cual sería muy dispendioso para  una microempresa”.</w:t>
          </w:r>
        </w:p>
        <w:p w:rsidR="001771BF" w:rsidRPr="001771BF" w:rsidRDefault="001771BF" w:rsidP="00E0538D">
          <w:pPr>
            <w:pStyle w:val="Sinespaciado"/>
            <w:jc w:val="both"/>
            <w:rPr>
              <w:rFonts w:cstheme="minorHAnsi"/>
              <w:sz w:val="24"/>
              <w:szCs w:val="24"/>
            </w:rPr>
          </w:pPr>
        </w:p>
        <w:p w:rsidR="005555C0" w:rsidRDefault="004F2CCD" w:rsidP="00745CF5">
          <w:pPr>
            <w:pStyle w:val="Sinespaciado"/>
            <w:ind w:left="360"/>
            <w:jc w:val="both"/>
            <w:rPr>
              <w:rFonts w:cstheme="minorHAnsi"/>
              <w:color w:val="000000"/>
            </w:rPr>
          </w:pPr>
          <w:r>
            <w:rPr>
              <w:rFonts w:cstheme="minorHAnsi"/>
              <w:color w:val="000000"/>
            </w:rPr>
            <w:t xml:space="preserve">Frente a está recomendación, el Consejo decidió adicionar dos </w:t>
          </w:r>
          <w:r w:rsidR="00037982">
            <w:rPr>
              <w:rFonts w:cstheme="minorHAnsi"/>
              <w:color w:val="000000"/>
            </w:rPr>
            <w:t>párrafo</w:t>
          </w:r>
          <w:r>
            <w:rPr>
              <w:rFonts w:cstheme="minorHAnsi"/>
              <w:color w:val="000000"/>
            </w:rPr>
            <w:t>s</w:t>
          </w:r>
          <w:r w:rsidR="00037982">
            <w:rPr>
              <w:rFonts w:cstheme="minorHAnsi"/>
              <w:color w:val="000000"/>
            </w:rPr>
            <w:t xml:space="preserve"> </w:t>
          </w:r>
          <w:r w:rsidR="00ED18F6">
            <w:rPr>
              <w:rFonts w:cstheme="minorHAnsi"/>
              <w:color w:val="000000"/>
            </w:rPr>
            <w:t xml:space="preserve">para </w:t>
          </w:r>
          <w:r>
            <w:rPr>
              <w:rFonts w:cstheme="minorHAnsi"/>
              <w:color w:val="000000"/>
            </w:rPr>
            <w:t>ha</w:t>
          </w:r>
          <w:r w:rsidR="00ED18F6">
            <w:rPr>
              <w:rFonts w:cstheme="minorHAnsi"/>
              <w:color w:val="000000"/>
            </w:rPr>
            <w:t>cer</w:t>
          </w:r>
          <w:r>
            <w:rPr>
              <w:rFonts w:cstheme="minorHAnsi"/>
              <w:color w:val="000000"/>
            </w:rPr>
            <w:t xml:space="preserve"> claridad sobre el</w:t>
          </w:r>
          <w:r w:rsidR="00037982">
            <w:rPr>
              <w:rFonts w:cstheme="minorHAnsi"/>
              <w:color w:val="000000"/>
            </w:rPr>
            <w:t xml:space="preserve"> tratamiento contable para la corrección de errores de periodos anteriores</w:t>
          </w:r>
          <w:r w:rsidR="005517FC">
            <w:rPr>
              <w:rFonts w:cstheme="minorHAnsi"/>
              <w:color w:val="000000"/>
            </w:rPr>
            <w:t>,</w:t>
          </w:r>
          <w:r w:rsidR="00037982">
            <w:rPr>
              <w:rFonts w:cstheme="minorHAnsi"/>
              <w:color w:val="000000"/>
            </w:rPr>
            <w:t xml:space="preserve"> </w:t>
          </w:r>
          <w:r w:rsidR="005517FC">
            <w:rPr>
              <w:rFonts w:cstheme="minorHAnsi"/>
              <w:color w:val="000000"/>
            </w:rPr>
            <w:t>a</w:t>
          </w:r>
          <w:r w:rsidR="005555C0">
            <w:rPr>
              <w:rFonts w:cstheme="minorHAnsi"/>
              <w:color w:val="000000"/>
            </w:rPr>
            <w:t>sí</w:t>
          </w:r>
          <w:r w:rsidR="005517FC">
            <w:rPr>
              <w:rFonts w:cstheme="minorHAnsi"/>
              <w:color w:val="000000"/>
            </w:rPr>
            <w:t>:</w:t>
          </w:r>
        </w:p>
        <w:p w:rsidR="005517FC" w:rsidRDefault="005517FC" w:rsidP="00745CF5">
          <w:pPr>
            <w:pStyle w:val="Sinespaciado"/>
            <w:ind w:left="360"/>
            <w:jc w:val="both"/>
            <w:rPr>
              <w:rFonts w:cstheme="minorHAnsi"/>
              <w:color w:val="000000"/>
            </w:rPr>
          </w:pPr>
        </w:p>
        <w:p w:rsidR="00037982" w:rsidRPr="00745CF5" w:rsidRDefault="005555C0" w:rsidP="00745CF5">
          <w:pPr>
            <w:autoSpaceDE w:val="0"/>
            <w:autoSpaceDN w:val="0"/>
            <w:adjustRightInd w:val="0"/>
            <w:ind w:left="360"/>
            <w:jc w:val="both"/>
            <w:rPr>
              <w:rFonts w:asciiTheme="minorHAnsi" w:hAnsiTheme="minorHAnsi" w:cstheme="minorHAnsi"/>
              <w:sz w:val="22"/>
              <w:szCs w:val="22"/>
            </w:rPr>
          </w:pPr>
          <w:r>
            <w:rPr>
              <w:rFonts w:asciiTheme="minorHAnsi" w:hAnsiTheme="minorHAnsi" w:cstheme="minorHAnsi"/>
              <w:color w:val="000000"/>
              <w:sz w:val="22"/>
              <w:szCs w:val="22"/>
            </w:rPr>
            <w:t>“2.39</w:t>
          </w:r>
          <w:r w:rsidR="00037982" w:rsidRPr="00745CF5">
            <w:rPr>
              <w:rFonts w:asciiTheme="minorHAnsi" w:hAnsiTheme="minorHAnsi" w:cstheme="minorHAnsi"/>
              <w:color w:val="000000"/>
              <w:sz w:val="22"/>
              <w:szCs w:val="22"/>
            </w:rPr>
            <w:t xml:space="preserve">  </w:t>
          </w:r>
          <w:r w:rsidR="00037982" w:rsidRPr="00745CF5">
            <w:rPr>
              <w:rFonts w:asciiTheme="minorHAnsi" w:hAnsiTheme="minorHAnsi" w:cstheme="minorHAnsi"/>
              <w:sz w:val="22"/>
              <w:szCs w:val="22"/>
            </w:rPr>
            <w:t xml:space="preserve">Son errores de periodos anteriores las omisiones e inexactitudes en los estados financieros de una </w:t>
          </w:r>
          <w:r w:rsidR="00ED18F6">
            <w:rPr>
              <w:rFonts w:asciiTheme="minorHAnsi" w:hAnsiTheme="minorHAnsi" w:cstheme="minorHAnsi"/>
              <w:sz w:val="22"/>
              <w:szCs w:val="22"/>
            </w:rPr>
            <w:t>microempresa</w:t>
          </w:r>
          <w:r w:rsidR="00037982" w:rsidRPr="00745CF5">
            <w:rPr>
              <w:rFonts w:asciiTheme="minorHAnsi" w:hAnsiTheme="minorHAnsi" w:cstheme="minorHAnsi"/>
              <w:sz w:val="22"/>
              <w:szCs w:val="22"/>
            </w:rPr>
            <w:t xml:space="preserve"> correspondientes a uno o más periodos anteriores, que surgen de no emplear, o de un error al utilizar, información fiable que:</w:t>
          </w:r>
        </w:p>
        <w:p w:rsidR="00CE530F" w:rsidRPr="00745CF5" w:rsidRDefault="00CE530F" w:rsidP="00037982">
          <w:pPr>
            <w:autoSpaceDE w:val="0"/>
            <w:autoSpaceDN w:val="0"/>
            <w:adjustRightInd w:val="0"/>
            <w:jc w:val="both"/>
            <w:rPr>
              <w:rFonts w:asciiTheme="minorHAnsi" w:hAnsiTheme="minorHAnsi" w:cstheme="minorHAnsi"/>
              <w:sz w:val="22"/>
              <w:szCs w:val="22"/>
            </w:rPr>
          </w:pPr>
        </w:p>
        <w:p w:rsidR="00037982" w:rsidRPr="00745CF5" w:rsidRDefault="00037982" w:rsidP="00037982">
          <w:pPr>
            <w:pStyle w:val="Prrafodelista"/>
            <w:numPr>
              <w:ilvl w:val="0"/>
              <w:numId w:val="17"/>
            </w:numPr>
            <w:autoSpaceDE w:val="0"/>
            <w:autoSpaceDN w:val="0"/>
            <w:adjustRightInd w:val="0"/>
            <w:jc w:val="both"/>
            <w:rPr>
              <w:rFonts w:asciiTheme="minorHAnsi" w:hAnsiTheme="minorHAnsi" w:cstheme="minorHAnsi"/>
              <w:sz w:val="22"/>
              <w:szCs w:val="22"/>
            </w:rPr>
          </w:pPr>
          <w:r w:rsidRPr="00745CF5">
            <w:rPr>
              <w:rFonts w:asciiTheme="minorHAnsi" w:hAnsiTheme="minorHAnsi" w:cstheme="minorHAnsi"/>
              <w:sz w:val="22"/>
              <w:szCs w:val="22"/>
            </w:rPr>
            <w:t>estaba disponible cuando los estados financieros para esos periodos fueron autorizados a emitirse, y</w:t>
          </w:r>
        </w:p>
        <w:p w:rsidR="00037982" w:rsidRPr="00745CF5" w:rsidRDefault="00037982" w:rsidP="00037982">
          <w:pPr>
            <w:autoSpaceDE w:val="0"/>
            <w:autoSpaceDN w:val="0"/>
            <w:adjustRightInd w:val="0"/>
            <w:jc w:val="both"/>
            <w:rPr>
              <w:rFonts w:asciiTheme="minorHAnsi" w:hAnsiTheme="minorHAnsi" w:cstheme="minorHAnsi"/>
              <w:sz w:val="22"/>
              <w:szCs w:val="22"/>
            </w:rPr>
          </w:pPr>
        </w:p>
        <w:p w:rsidR="00037982" w:rsidRPr="00745CF5" w:rsidRDefault="00037982" w:rsidP="00037982">
          <w:pPr>
            <w:pStyle w:val="Prrafodelista"/>
            <w:numPr>
              <w:ilvl w:val="0"/>
              <w:numId w:val="17"/>
            </w:numPr>
            <w:autoSpaceDE w:val="0"/>
            <w:autoSpaceDN w:val="0"/>
            <w:adjustRightInd w:val="0"/>
            <w:jc w:val="both"/>
            <w:rPr>
              <w:rFonts w:asciiTheme="minorHAnsi" w:hAnsiTheme="minorHAnsi" w:cstheme="minorHAnsi"/>
              <w:sz w:val="22"/>
              <w:szCs w:val="22"/>
            </w:rPr>
          </w:pPr>
          <w:r w:rsidRPr="00745CF5">
            <w:rPr>
              <w:rFonts w:asciiTheme="minorHAnsi" w:hAnsiTheme="minorHAnsi" w:cstheme="minorHAnsi"/>
              <w:sz w:val="22"/>
              <w:szCs w:val="22"/>
            </w:rPr>
            <w:t>podría esperarse razonablemente que se hubiera conseguido y tenido en cuenta en la elaboración y presentación de esos estados financieros.</w:t>
          </w:r>
        </w:p>
        <w:p w:rsidR="00037982" w:rsidRPr="00745CF5" w:rsidRDefault="00037982" w:rsidP="00037982">
          <w:pPr>
            <w:autoSpaceDE w:val="0"/>
            <w:autoSpaceDN w:val="0"/>
            <w:adjustRightInd w:val="0"/>
            <w:jc w:val="both"/>
            <w:rPr>
              <w:rFonts w:asciiTheme="minorHAnsi" w:hAnsiTheme="minorHAnsi" w:cstheme="minorHAnsi"/>
              <w:sz w:val="22"/>
              <w:szCs w:val="22"/>
            </w:rPr>
          </w:pPr>
        </w:p>
        <w:p w:rsidR="00037982" w:rsidRPr="00745CF5" w:rsidRDefault="005555C0" w:rsidP="00745CF5">
          <w:pPr>
            <w:autoSpaceDE w:val="0"/>
            <w:autoSpaceDN w:val="0"/>
            <w:adjustRightInd w:val="0"/>
            <w:ind w:left="360"/>
            <w:jc w:val="both"/>
            <w:rPr>
              <w:rFonts w:asciiTheme="minorHAnsi" w:hAnsiTheme="minorHAnsi" w:cstheme="minorHAnsi"/>
              <w:bCs/>
              <w:color w:val="000000"/>
              <w:sz w:val="22"/>
              <w:szCs w:val="22"/>
              <w:lang w:val="es-ES"/>
            </w:rPr>
          </w:pPr>
          <w:r>
            <w:rPr>
              <w:rFonts w:asciiTheme="minorHAnsi" w:hAnsiTheme="minorHAnsi" w:cstheme="minorHAnsi"/>
              <w:bCs/>
              <w:color w:val="000000"/>
              <w:sz w:val="22"/>
              <w:szCs w:val="22"/>
            </w:rPr>
            <w:t>2.40</w:t>
          </w:r>
          <w:r w:rsidR="00037982" w:rsidRPr="00745CF5">
            <w:rPr>
              <w:rFonts w:asciiTheme="minorHAnsi" w:hAnsiTheme="minorHAnsi" w:cstheme="minorHAnsi"/>
              <w:bCs/>
              <w:color w:val="000000"/>
              <w:sz w:val="22"/>
              <w:szCs w:val="22"/>
            </w:rPr>
            <w:t xml:space="preserve"> El efecto de las correcciones de errores anteriores se reconocerá en resultados en el mismo periodo en que el error es detectado. La entidad deberá revelar la siguiente información: a) la naturaleza del error y, b) el importe de la corrección para cada rubro en los estados financieros”.</w:t>
          </w:r>
        </w:p>
        <w:p w:rsidR="00E23655" w:rsidRDefault="00E23655" w:rsidP="00E23655">
          <w:pPr>
            <w:pStyle w:val="Sinespaciado"/>
            <w:jc w:val="both"/>
            <w:rPr>
              <w:rFonts w:cstheme="minorHAnsi"/>
              <w:color w:val="000000"/>
            </w:rPr>
          </w:pPr>
        </w:p>
        <w:p w:rsidR="00E23655" w:rsidRPr="00E23655" w:rsidRDefault="00E23655" w:rsidP="00E23655">
          <w:pPr>
            <w:pStyle w:val="Sinespaciado"/>
            <w:jc w:val="both"/>
            <w:rPr>
              <w:rFonts w:cstheme="minorHAnsi"/>
              <w:b/>
              <w:color w:val="000000"/>
              <w:sz w:val="28"/>
              <w:szCs w:val="28"/>
            </w:rPr>
          </w:pPr>
          <w:r w:rsidRPr="00E23655">
            <w:rPr>
              <w:rFonts w:cstheme="minorHAnsi"/>
              <w:b/>
              <w:color w:val="000000"/>
              <w:sz w:val="28"/>
              <w:szCs w:val="28"/>
            </w:rPr>
            <w:t>Comentarios recibidos que</w:t>
          </w:r>
          <w:r w:rsidR="00ED18F6">
            <w:rPr>
              <w:rFonts w:cstheme="minorHAnsi"/>
              <w:b/>
              <w:color w:val="000000"/>
              <w:sz w:val="28"/>
              <w:szCs w:val="28"/>
            </w:rPr>
            <w:t xml:space="preserve"> en concepto del CTCP</w:t>
          </w:r>
          <w:r w:rsidRPr="00E23655">
            <w:rPr>
              <w:rFonts w:cstheme="minorHAnsi"/>
              <w:b/>
              <w:color w:val="000000"/>
              <w:sz w:val="28"/>
              <w:szCs w:val="28"/>
            </w:rPr>
            <w:t xml:space="preserve"> no modifican el texto original del documento.</w:t>
          </w:r>
        </w:p>
        <w:p w:rsidR="00E23655" w:rsidRPr="00E23655" w:rsidRDefault="00E23655" w:rsidP="00E23655">
          <w:pPr>
            <w:pStyle w:val="Sinespaciado"/>
            <w:jc w:val="both"/>
          </w:pPr>
        </w:p>
        <w:p w:rsidR="00E23655" w:rsidRDefault="00E23655" w:rsidP="005C6C92">
          <w:pPr>
            <w:pStyle w:val="Sinespaciado"/>
            <w:numPr>
              <w:ilvl w:val="0"/>
              <w:numId w:val="2"/>
            </w:numPr>
            <w:jc w:val="both"/>
            <w:rPr>
              <w:i/>
            </w:rPr>
          </w:pPr>
          <w:r>
            <w:rPr>
              <w:i/>
            </w:rPr>
            <w:t>“…</w:t>
          </w:r>
          <w:r w:rsidRPr="00E23655">
            <w:rPr>
              <w:i/>
            </w:rPr>
            <w:t>En el párrafo 2.17 la definición del patrimonio: “Patrimonio es la parte residual de los activos de la entidad, una vez deducidos todos sus pasivos”  no corresponde a un concepto técnico, se debe expresar por lo que representa y está conformado</w:t>
          </w:r>
          <w:r>
            <w:rPr>
              <w:rStyle w:val="Refdenotaalpie"/>
              <w:i/>
            </w:rPr>
            <w:footnoteReference w:id="101"/>
          </w:r>
          <w:r>
            <w:rPr>
              <w:i/>
            </w:rPr>
            <w:t>…”</w:t>
          </w:r>
        </w:p>
        <w:p w:rsidR="0014581A" w:rsidRPr="00E23655" w:rsidRDefault="0014581A" w:rsidP="0014581A">
          <w:pPr>
            <w:pStyle w:val="Sinespaciado"/>
            <w:ind w:left="360"/>
            <w:jc w:val="both"/>
            <w:rPr>
              <w:i/>
            </w:rPr>
          </w:pPr>
        </w:p>
        <w:p w:rsidR="00E23655" w:rsidRPr="00BC18E7" w:rsidRDefault="00BC18E7" w:rsidP="00BC18E7">
          <w:pPr>
            <w:pStyle w:val="Sinespaciado"/>
            <w:numPr>
              <w:ilvl w:val="0"/>
              <w:numId w:val="2"/>
            </w:numPr>
            <w:jc w:val="both"/>
            <w:rPr>
              <w:bCs/>
              <w:i/>
              <w:color w:val="000000"/>
            </w:rPr>
          </w:pPr>
          <w:r w:rsidRPr="00BC18E7">
            <w:rPr>
              <w:bCs/>
              <w:i/>
              <w:color w:val="000000"/>
            </w:rPr>
            <w:t>“…</w:t>
          </w:r>
          <w:r w:rsidR="00D838DD" w:rsidRPr="00BC18E7">
            <w:rPr>
              <w:bCs/>
              <w:i/>
              <w:color w:val="000000"/>
            </w:rPr>
            <w:t>En nuestro sentir, no debe hacerse remisión a otras disposiciones para suplir situaciones no contempladas en la que regirá de manera exclusiva las microempresas, razón por la cual</w:t>
          </w:r>
          <w:r w:rsidRPr="00BC18E7">
            <w:rPr>
              <w:bCs/>
              <w:i/>
              <w:color w:val="000000"/>
            </w:rPr>
            <w:t xml:space="preserve"> el texto del proyecto debe contemplar todos los aspectos posibles en el desarrollo de una actividad que deban ser objeto de reconocimiento contable y no dejar la responsabilidad de aplicar un procedimiento a criterio de los usuarios; pues con ello de manera implícita se esta obligando a manejar la normatividad que no le es aplicable ( Capitulo 3 Presentación de Estados Financieros-Alcance de este Capitulo)</w:t>
          </w:r>
          <w:r w:rsidRPr="00BC18E7">
            <w:rPr>
              <w:rStyle w:val="Refdenotaalpie"/>
              <w:bCs/>
              <w:i/>
              <w:color w:val="000000"/>
            </w:rPr>
            <w:footnoteReference w:id="102"/>
          </w:r>
          <w:r w:rsidRPr="00BC18E7">
            <w:rPr>
              <w:bCs/>
              <w:i/>
              <w:color w:val="000000"/>
            </w:rPr>
            <w:t>…”</w:t>
          </w:r>
        </w:p>
        <w:p w:rsidR="00BC18E7" w:rsidRPr="00E23655" w:rsidRDefault="00BC18E7" w:rsidP="00E23655">
          <w:pPr>
            <w:pStyle w:val="Sinespaciado"/>
            <w:jc w:val="both"/>
            <w:rPr>
              <w:bCs/>
              <w:color w:val="000000"/>
            </w:rPr>
          </w:pPr>
        </w:p>
        <w:p w:rsidR="003E3562" w:rsidRDefault="00E23655" w:rsidP="005C6C92">
          <w:pPr>
            <w:pStyle w:val="Sinespaciado"/>
            <w:numPr>
              <w:ilvl w:val="0"/>
              <w:numId w:val="2"/>
            </w:numPr>
            <w:jc w:val="both"/>
            <w:rPr>
              <w:i/>
            </w:rPr>
          </w:pPr>
          <w:r>
            <w:rPr>
              <w:i/>
            </w:rPr>
            <w:t>“…</w:t>
          </w:r>
          <w:r w:rsidRPr="00E23655">
            <w:rPr>
              <w:i/>
            </w:rPr>
            <w:t xml:space="preserve">2.17 contiene la definición de activos haciéndolos depender, como lo hacen las normas internacionales, del posible beneficio futuro que pueda derivarse de su uso o disposición. En este sentido, la norma no se ocupa de regular los activos intangibles ni los diferidos. Es </w:t>
          </w:r>
          <w:r w:rsidRPr="00E23655">
            <w:rPr>
              <w:i/>
            </w:rPr>
            <w:lastRenderedPageBreak/>
            <w:t>deseable hacer inclusión de unos y otros, para determinar elementos de reconocimiento, especialmente en los hoy llamados cargos y gastos diferidos</w:t>
          </w:r>
          <w:r>
            <w:rPr>
              <w:rStyle w:val="Refdenotaalpie"/>
              <w:i/>
            </w:rPr>
            <w:footnoteReference w:id="103"/>
          </w:r>
          <w:r>
            <w:rPr>
              <w:i/>
            </w:rPr>
            <w:t>…”</w:t>
          </w:r>
        </w:p>
        <w:p w:rsidR="0014581A" w:rsidRPr="003E3562" w:rsidRDefault="0014581A" w:rsidP="0014581A">
          <w:pPr>
            <w:pStyle w:val="Sinespaciado"/>
            <w:jc w:val="both"/>
            <w:rPr>
              <w:i/>
            </w:rPr>
          </w:pPr>
        </w:p>
        <w:p w:rsidR="00E23655" w:rsidRPr="003729A4" w:rsidRDefault="003E3562" w:rsidP="005C6C92">
          <w:pPr>
            <w:pStyle w:val="Sinespaciado"/>
            <w:numPr>
              <w:ilvl w:val="0"/>
              <w:numId w:val="2"/>
            </w:numPr>
            <w:jc w:val="both"/>
            <w:rPr>
              <w:i/>
            </w:rPr>
          </w:pPr>
          <w:r w:rsidRPr="003729A4">
            <w:rPr>
              <w:i/>
            </w:rPr>
            <w:t>“…Se sugiere remplazar las definiciones contenidas en el párrafo 2.19, por las establecidas en el numeral 4.25 del nuevo marco conceptual de las NIIF. No tiene sentido proponer, o mantener, definiciones que ya han sido actualizadas</w:t>
          </w:r>
          <w:r w:rsidRPr="003729A4">
            <w:rPr>
              <w:rStyle w:val="Refdenotaalpie"/>
              <w:i/>
            </w:rPr>
            <w:footnoteReference w:id="104"/>
          </w:r>
          <w:r w:rsidRPr="003729A4">
            <w:rPr>
              <w:i/>
            </w:rPr>
            <w:t>…”</w:t>
          </w:r>
        </w:p>
        <w:p w:rsidR="0023280D" w:rsidRPr="003729A4" w:rsidRDefault="0023280D" w:rsidP="0023280D">
          <w:pPr>
            <w:pStyle w:val="Sinespaciado"/>
            <w:jc w:val="both"/>
            <w:rPr>
              <w:i/>
            </w:rPr>
          </w:pPr>
        </w:p>
        <w:p w:rsidR="0023280D" w:rsidRPr="003729A4" w:rsidRDefault="0023280D" w:rsidP="005C6C92">
          <w:pPr>
            <w:pStyle w:val="Sinespaciado"/>
            <w:numPr>
              <w:ilvl w:val="0"/>
              <w:numId w:val="2"/>
            </w:numPr>
            <w:jc w:val="both"/>
            <w:rPr>
              <w:i/>
            </w:rPr>
          </w:pPr>
          <w:r w:rsidRPr="003729A4">
            <w:rPr>
              <w:i/>
            </w:rPr>
            <w:t>“…En el párrafo 2.28 Base contable de causación o devengo, igual que en el caso anterior, hay que hacer suficiente énfasis en este aspecto, pues algunas Microempresas no están muy familiarizadas con su utilización y se debe reforzar su aprendizaje y aplicación</w:t>
          </w:r>
          <w:r w:rsidRPr="003729A4">
            <w:rPr>
              <w:rStyle w:val="Refdenotaalpie"/>
              <w:i/>
            </w:rPr>
            <w:footnoteReference w:id="105"/>
          </w:r>
          <w:r w:rsidRPr="003729A4">
            <w:rPr>
              <w:i/>
            </w:rPr>
            <w:t>…”</w:t>
          </w:r>
        </w:p>
        <w:p w:rsidR="0023280D" w:rsidRPr="003729A4" w:rsidRDefault="0023280D" w:rsidP="0023280D">
          <w:pPr>
            <w:pStyle w:val="Sinespaciado"/>
            <w:jc w:val="both"/>
            <w:rPr>
              <w:i/>
            </w:rPr>
          </w:pPr>
        </w:p>
        <w:p w:rsidR="0023280D" w:rsidRPr="003729A4" w:rsidRDefault="0023280D" w:rsidP="005C6C92">
          <w:pPr>
            <w:pStyle w:val="Sinespaciado"/>
            <w:numPr>
              <w:ilvl w:val="0"/>
              <w:numId w:val="2"/>
            </w:numPr>
            <w:jc w:val="both"/>
            <w:rPr>
              <w:i/>
            </w:rPr>
          </w:pPr>
          <w:r w:rsidRPr="003729A4">
            <w:rPr>
              <w:i/>
            </w:rPr>
            <w:t>“…Igualmente cuando se quiera hacer mención al término “causación”, el comité recomienda utilizar la misma terminología establecida en el párrafo OB17 del nuevo marco conceptual de las NIIF, es decir, “acumulación o devengo”, ya que la expresión “causación” no es utilizada en la terminología de las NIIF</w:t>
          </w:r>
          <w:r w:rsidRPr="003729A4">
            <w:rPr>
              <w:rStyle w:val="Refdenotaalpie"/>
              <w:i/>
            </w:rPr>
            <w:footnoteReference w:id="106"/>
          </w:r>
          <w:r w:rsidRPr="003729A4">
            <w:rPr>
              <w:i/>
            </w:rPr>
            <w:t>…”</w:t>
          </w:r>
        </w:p>
        <w:p w:rsidR="0023280D" w:rsidRPr="0023280D" w:rsidRDefault="0023280D" w:rsidP="0023280D">
          <w:pPr>
            <w:pStyle w:val="Sinespaciado"/>
            <w:jc w:val="both"/>
          </w:pPr>
        </w:p>
        <w:p w:rsidR="0023280D" w:rsidRPr="003729A4" w:rsidRDefault="0023280D" w:rsidP="005C6C92">
          <w:pPr>
            <w:pStyle w:val="Sinespaciado"/>
            <w:numPr>
              <w:ilvl w:val="0"/>
              <w:numId w:val="2"/>
            </w:numPr>
            <w:jc w:val="both"/>
            <w:rPr>
              <w:i/>
              <w:szCs w:val="20"/>
            </w:rPr>
          </w:pPr>
          <w:r w:rsidRPr="003729A4">
            <w:rPr>
              <w:i/>
            </w:rPr>
            <w:t>“…El proyecto no considera o indica qué ocurrirá con las microempresas que en cualquier momento de su vida empresarial no cumplan con algunos o con todos los requisitos para acogerse a este sistema o modelo contable o superen estos topes</w:t>
          </w:r>
          <w:r w:rsidRPr="003729A4">
            <w:rPr>
              <w:rStyle w:val="Refdenotaalpie"/>
              <w:i/>
            </w:rPr>
            <w:footnoteReference w:id="107"/>
          </w:r>
          <w:r w:rsidRPr="003729A4">
            <w:rPr>
              <w:i/>
            </w:rPr>
            <w:t>.</w:t>
          </w:r>
        </w:p>
        <w:p w:rsidR="000423A4" w:rsidRPr="003729A4" w:rsidRDefault="000423A4" w:rsidP="000423A4">
          <w:pPr>
            <w:pStyle w:val="Prrafodelista"/>
            <w:rPr>
              <w:i/>
              <w:szCs w:val="20"/>
            </w:rPr>
          </w:pPr>
        </w:p>
        <w:p w:rsidR="000423A4" w:rsidRPr="003729A4" w:rsidRDefault="000423A4" w:rsidP="005C6C92">
          <w:pPr>
            <w:pStyle w:val="Sinespaciado"/>
            <w:numPr>
              <w:ilvl w:val="0"/>
              <w:numId w:val="2"/>
            </w:numPr>
            <w:jc w:val="both"/>
            <w:rPr>
              <w:i/>
              <w:szCs w:val="20"/>
            </w:rPr>
          </w:pPr>
          <w:r w:rsidRPr="003729A4">
            <w:rPr>
              <w:i/>
              <w:szCs w:val="20"/>
            </w:rPr>
            <w:t>“…Capitulo 14 Entes económicos en etapa de formalización. Consideramos que se debe revaluar su inclusión en el proyecto ya que se infiere que estas disposiciones son las que facilitaran la formalización y que no habrá un nuevo marco de referencia</w:t>
          </w:r>
          <w:r w:rsidRPr="003729A4">
            <w:rPr>
              <w:rStyle w:val="Refdenotaalpie"/>
              <w:i/>
              <w:szCs w:val="20"/>
            </w:rPr>
            <w:footnoteReference w:id="108"/>
          </w:r>
          <w:r w:rsidRPr="003729A4">
            <w:rPr>
              <w:i/>
              <w:szCs w:val="20"/>
            </w:rPr>
            <w:t>…”</w:t>
          </w:r>
        </w:p>
        <w:p w:rsidR="0023280D" w:rsidRPr="003729A4" w:rsidRDefault="0023280D" w:rsidP="0023280D">
          <w:pPr>
            <w:pStyle w:val="Sinespaciado"/>
            <w:jc w:val="both"/>
            <w:rPr>
              <w:i/>
            </w:rPr>
          </w:pPr>
        </w:p>
        <w:p w:rsidR="0023280D" w:rsidRPr="003729A4" w:rsidRDefault="007A69D4" w:rsidP="005C6C92">
          <w:pPr>
            <w:pStyle w:val="Sinespaciado"/>
            <w:numPr>
              <w:ilvl w:val="0"/>
              <w:numId w:val="2"/>
            </w:numPr>
            <w:jc w:val="both"/>
            <w:rPr>
              <w:i/>
            </w:rPr>
          </w:pPr>
          <w:r w:rsidRPr="003729A4">
            <w:rPr>
              <w:i/>
            </w:rPr>
            <w:t>“…</w:t>
          </w:r>
          <w:r w:rsidR="0023280D" w:rsidRPr="003729A4">
            <w:rPr>
              <w:i/>
            </w:rPr>
            <w:t>En el párrafo 3.2 se sugiere incluir alguna referencia o ampliación para el concepto de razonabilidad, ya que comúnmente se tiende a confundir con exactitud. Esta sugerencia se sustenta, además,  por el hecho de que el estándar para el Grupo 3 va dirigido principalmente a microempresarios y personas naturales que requieren mayor nivel de claridad en los temas. Conforme a lo indicado, conviene definir qué se entiende por razonabilidad, lo que permitiría hacer mayor claridad a todos los interesados en este tipo de instituciones</w:t>
          </w:r>
          <w:r w:rsidRPr="003729A4">
            <w:rPr>
              <w:rStyle w:val="Refdenotaalpie"/>
              <w:i/>
            </w:rPr>
            <w:footnoteReference w:id="109"/>
          </w:r>
          <w:r w:rsidR="0023280D" w:rsidRPr="003729A4">
            <w:rPr>
              <w:i/>
            </w:rPr>
            <w:t>.</w:t>
          </w:r>
        </w:p>
        <w:p w:rsidR="0023280D" w:rsidRPr="003729A4" w:rsidRDefault="0023280D" w:rsidP="0023280D">
          <w:pPr>
            <w:pStyle w:val="Sinespaciado"/>
            <w:jc w:val="both"/>
            <w:rPr>
              <w:i/>
            </w:rPr>
          </w:pPr>
        </w:p>
        <w:p w:rsidR="0023280D" w:rsidRPr="003729A4" w:rsidRDefault="007A69D4" w:rsidP="005C6C92">
          <w:pPr>
            <w:pStyle w:val="Sinespaciado"/>
            <w:numPr>
              <w:ilvl w:val="0"/>
              <w:numId w:val="2"/>
            </w:numPr>
            <w:jc w:val="both"/>
            <w:rPr>
              <w:i/>
              <w:shd w:val="clear" w:color="auto" w:fill="FFFFFF"/>
            </w:rPr>
          </w:pPr>
          <w:r w:rsidRPr="003729A4">
            <w:rPr>
              <w:i/>
              <w:shd w:val="clear" w:color="auto" w:fill="FFFFFF"/>
            </w:rPr>
            <w:t>“…</w:t>
          </w:r>
          <w:r w:rsidR="0023280D" w:rsidRPr="003729A4">
            <w:rPr>
              <w:i/>
              <w:shd w:val="clear" w:color="auto" w:fill="FFFFFF"/>
            </w:rPr>
            <w:t>Párrafo 3.3 Hipótesis de Negocio en marcha, conocemos de su importancia, lo que no vemos claro, como lo va a medir este tipo de entidades, que por su tamaño y estructura, no tiene los suficientes recursos para ello</w:t>
          </w:r>
          <w:r w:rsidRPr="003729A4">
            <w:rPr>
              <w:rStyle w:val="Refdenotaalpie"/>
              <w:i/>
              <w:shd w:val="clear" w:color="auto" w:fill="FFFFFF"/>
            </w:rPr>
            <w:footnoteReference w:id="110"/>
          </w:r>
          <w:r w:rsidRPr="003729A4">
            <w:rPr>
              <w:i/>
              <w:shd w:val="clear" w:color="auto" w:fill="FFFFFF"/>
            </w:rPr>
            <w:t>…”</w:t>
          </w:r>
        </w:p>
        <w:p w:rsidR="0023280D" w:rsidRPr="003729A4" w:rsidRDefault="0023280D" w:rsidP="0023280D">
          <w:pPr>
            <w:pStyle w:val="Sinespaciado"/>
            <w:jc w:val="both"/>
            <w:rPr>
              <w:i/>
            </w:rPr>
          </w:pPr>
        </w:p>
        <w:p w:rsidR="0023280D" w:rsidRPr="003729A4" w:rsidRDefault="007A69D4" w:rsidP="005C6C92">
          <w:pPr>
            <w:pStyle w:val="Sinespaciado"/>
            <w:numPr>
              <w:ilvl w:val="0"/>
              <w:numId w:val="2"/>
            </w:numPr>
            <w:jc w:val="both"/>
            <w:rPr>
              <w:i/>
            </w:rPr>
          </w:pPr>
          <w:r w:rsidRPr="003729A4">
            <w:rPr>
              <w:i/>
            </w:rPr>
            <w:t>“…</w:t>
          </w:r>
          <w:r w:rsidR="0023280D" w:rsidRPr="003729A4">
            <w:rPr>
              <w:i/>
            </w:rPr>
            <w:t xml:space="preserve">De esta situación se desprende, que se está dejando al libre albedrío de los propietarios de la microempresa la decisión de la continuidad o no del ente económico.  Pues en el momento de mencionar que la administración evaluará la capacidad que tiene la microempresa para seguir en funcionamiento, no es solamente una decisión de carácter subjetivo, sino que también se debe propender por el análisis económico-financiero, como lo </w:t>
          </w:r>
          <w:r w:rsidR="0023280D" w:rsidRPr="003729A4">
            <w:rPr>
              <w:i/>
            </w:rPr>
            <w:lastRenderedPageBreak/>
            <w:t>describe el artículo 7 del D2649/93. Con base en esta apreciación, se propende porque la decisión de continuar o no con el desarrollo empresarial de una microempresa, no debe ser solamente de carácter subjetivo y libre albedrío de los propietarios, ya que se tienen una serie de relaciones con el entorno las cuales no se deben de finiquitar de una manera abrupta, sin medir las consecuencias de diferente índole que se puedan presentar</w:t>
          </w:r>
          <w:r w:rsidRPr="003729A4">
            <w:rPr>
              <w:rStyle w:val="Refdenotaalpie"/>
              <w:i/>
            </w:rPr>
            <w:footnoteReference w:id="111"/>
          </w:r>
          <w:r w:rsidRPr="003729A4">
            <w:rPr>
              <w:i/>
            </w:rPr>
            <w:t>…”</w:t>
          </w:r>
        </w:p>
        <w:p w:rsidR="001D3877" w:rsidRPr="003729A4" w:rsidRDefault="001D3877" w:rsidP="001D3877">
          <w:pPr>
            <w:autoSpaceDE w:val="0"/>
            <w:autoSpaceDN w:val="0"/>
            <w:adjustRightInd w:val="0"/>
            <w:rPr>
              <w:b/>
              <w:i/>
            </w:rPr>
          </w:pPr>
        </w:p>
        <w:p w:rsidR="001D3877" w:rsidRPr="003729A4" w:rsidRDefault="001D3877" w:rsidP="005C6C92">
          <w:pPr>
            <w:pStyle w:val="Sinespaciado"/>
            <w:numPr>
              <w:ilvl w:val="0"/>
              <w:numId w:val="2"/>
            </w:numPr>
            <w:jc w:val="both"/>
            <w:rPr>
              <w:i/>
            </w:rPr>
          </w:pPr>
          <w:r w:rsidRPr="003729A4">
            <w:rPr>
              <w:i/>
            </w:rPr>
            <w:t>“…Derivado del párrafo 2.2 (contabilidad de causación), en estos párrafos se establece que la microempresa tendrá que causar los intereses pendientes de cobro o de pago, lo cual exige conocimiento en matemáticas financieras, y podría ser un requerimiento difícil de cumplir para este tipo de entidades</w:t>
          </w:r>
          <w:r w:rsidRPr="003729A4">
            <w:rPr>
              <w:rStyle w:val="Refdenotaalpie"/>
              <w:i/>
            </w:rPr>
            <w:footnoteReference w:id="112"/>
          </w:r>
          <w:r w:rsidRPr="003729A4">
            <w:rPr>
              <w:i/>
            </w:rPr>
            <w:t>…”</w:t>
          </w:r>
        </w:p>
        <w:p w:rsidR="00487887" w:rsidRPr="00487887" w:rsidRDefault="00487887" w:rsidP="00487887">
          <w:pPr>
            <w:pStyle w:val="Sinespaciado"/>
            <w:jc w:val="both"/>
          </w:pPr>
        </w:p>
        <w:p w:rsidR="001D3877" w:rsidRPr="00825AFD" w:rsidRDefault="00487887" w:rsidP="005C6C92">
          <w:pPr>
            <w:pStyle w:val="Sinespaciado"/>
            <w:numPr>
              <w:ilvl w:val="0"/>
              <w:numId w:val="2"/>
            </w:numPr>
            <w:jc w:val="both"/>
            <w:rPr>
              <w:rFonts w:ascii="Arial,Bold" w:hAnsi="Arial,Bold" w:cs="Arial,Bold"/>
              <w:bCs/>
              <w:i/>
            </w:rPr>
          </w:pPr>
          <w:r>
            <w:rPr>
              <w:i/>
            </w:rPr>
            <w:t>“…</w:t>
          </w:r>
          <w:r w:rsidRPr="00487887">
            <w:rPr>
              <w:i/>
            </w:rPr>
            <w:t>En la Medición se recomienda incluir el incremento o decremento de las cuentas por cobrar a clientes del exterior por efectos de la diferencia en cambio de la moneda extranjera y precisar para el párrafo 7.5 que la cuenta correctora o provisión se debe establecer con criterios financieros porque no faltaran los colegas que estimen esta provisión por métodos fiscales como ha sido la costumbre. Para el párrafo 7.6 no se indica si la tasa de interés es la nominal o la efectiva</w:t>
          </w:r>
          <w:r>
            <w:rPr>
              <w:rStyle w:val="Refdenotaalpie"/>
              <w:i/>
            </w:rPr>
            <w:footnoteReference w:id="113"/>
          </w:r>
          <w:r>
            <w:rPr>
              <w:i/>
            </w:rPr>
            <w:t>…”</w:t>
          </w:r>
        </w:p>
        <w:p w:rsidR="006B39BD" w:rsidRPr="006B39BD" w:rsidRDefault="006B39BD" w:rsidP="006B39BD">
          <w:pPr>
            <w:pStyle w:val="Sinespaciado"/>
            <w:jc w:val="both"/>
          </w:pPr>
        </w:p>
        <w:p w:rsidR="00825AFD" w:rsidRPr="003729A4" w:rsidRDefault="006B39BD" w:rsidP="005C6C92">
          <w:pPr>
            <w:pStyle w:val="Sinespaciado"/>
            <w:numPr>
              <w:ilvl w:val="0"/>
              <w:numId w:val="2"/>
            </w:numPr>
            <w:jc w:val="both"/>
            <w:rPr>
              <w:i/>
            </w:rPr>
          </w:pPr>
          <w:r w:rsidRPr="003729A4">
            <w:rPr>
              <w:i/>
            </w:rPr>
            <w:t>“…No se hace explícito si a las microempresas les es permitido utilizar cotos predeterminados como por ejemplo costos estándar o costos estimados, o si por el contrario la única base permitida es la del costo histórico</w:t>
          </w:r>
          <w:r w:rsidRPr="003729A4">
            <w:rPr>
              <w:rStyle w:val="Refdenotaalpie"/>
              <w:i/>
            </w:rPr>
            <w:footnoteReference w:id="114"/>
          </w:r>
          <w:r w:rsidRPr="003729A4">
            <w:rPr>
              <w:i/>
            </w:rPr>
            <w:t>…”</w:t>
          </w:r>
        </w:p>
        <w:p w:rsidR="00825AFD" w:rsidRPr="003729A4" w:rsidRDefault="00825AFD" w:rsidP="00825AFD">
          <w:pPr>
            <w:pStyle w:val="Sinespaciado"/>
            <w:jc w:val="both"/>
            <w:rPr>
              <w:i/>
            </w:rPr>
          </w:pPr>
        </w:p>
        <w:p w:rsidR="00825AFD" w:rsidRPr="003729A4" w:rsidRDefault="00825AFD" w:rsidP="005C6C92">
          <w:pPr>
            <w:pStyle w:val="Sinespaciado"/>
            <w:numPr>
              <w:ilvl w:val="0"/>
              <w:numId w:val="2"/>
            </w:numPr>
            <w:jc w:val="both"/>
            <w:rPr>
              <w:i/>
            </w:rPr>
          </w:pPr>
          <w:r w:rsidRPr="003729A4">
            <w:rPr>
              <w:i/>
            </w:rPr>
            <w:t>“…En el numeral 8.5 de Inventarios también deben excluirse los gastos financieros por diferencia en cambio. Tampoco se hace referencia a la provisión [cuenta correctora] para estimar el deterioro de este rubro</w:t>
          </w:r>
          <w:r w:rsidRPr="003729A4">
            <w:rPr>
              <w:rStyle w:val="Refdenotaalpie"/>
              <w:i/>
            </w:rPr>
            <w:footnoteReference w:id="115"/>
          </w:r>
          <w:r w:rsidRPr="003729A4">
            <w:rPr>
              <w:i/>
            </w:rPr>
            <w:t>…”</w:t>
          </w:r>
        </w:p>
        <w:p w:rsidR="00A8038D" w:rsidRPr="003729A4" w:rsidRDefault="00A8038D" w:rsidP="00A8038D">
          <w:pPr>
            <w:pStyle w:val="Sinespaciado"/>
            <w:jc w:val="both"/>
            <w:rPr>
              <w:i/>
            </w:rPr>
          </w:pPr>
        </w:p>
        <w:p w:rsidR="00A8038D" w:rsidRPr="003729A4" w:rsidRDefault="00A8038D" w:rsidP="005C6C92">
          <w:pPr>
            <w:pStyle w:val="Sinespaciado"/>
            <w:numPr>
              <w:ilvl w:val="0"/>
              <w:numId w:val="2"/>
            </w:numPr>
            <w:jc w:val="both"/>
            <w:rPr>
              <w:i/>
            </w:rPr>
          </w:pPr>
          <w:r w:rsidRPr="003729A4">
            <w:rPr>
              <w:i/>
            </w:rPr>
            <w:t>“…En el numeral 9.1; en el cual se hace referencia al Alcance, de las Propiedades, Planta y Equipo (PPE); el literal b, no es muy claro al señalar que: “se esperan usar durante más de un período”.  Referente a esta situación y cruzando el texto con lo descrito en el artículo 64 del D2649/93, considero pertinente que se diferencie la vida útil del bien frente a su uso, puesto que son dos situaciones diferentes.  La PPE se clasificará en este rubro contable, siempre y cuando se cumpla lo mencionado en el literal a del numeral 9.1 del documento del CTCP y a su vez: “No estén destinados para la venta en el curso normal de los negocios y cuya vida útil exceda de un año”.  Un elemento integrante de la PPE puede tener una vida útil mayor a un año y dentro del curso normal de los negocios no ser usado, por esta razón no dejaría de pertenecer a la PPE.  Por lo tanto, se hace necesario desligar el uso con la vida útil.  Situación diferente es que con estos activos improductivos se tomen decisiones de carácter administrativo-financiero de forma especial</w:t>
          </w:r>
          <w:r w:rsidRPr="003729A4">
            <w:rPr>
              <w:rStyle w:val="Refdenotaalpie"/>
              <w:i/>
            </w:rPr>
            <w:footnoteReference w:id="116"/>
          </w:r>
          <w:r w:rsidRPr="003729A4">
            <w:rPr>
              <w:i/>
            </w:rPr>
            <w:t>…”</w:t>
          </w:r>
        </w:p>
        <w:p w:rsidR="00A8038D" w:rsidRPr="00A8038D" w:rsidRDefault="00A8038D" w:rsidP="00A8038D">
          <w:pPr>
            <w:pStyle w:val="Sinespaciado"/>
            <w:jc w:val="both"/>
          </w:pPr>
        </w:p>
        <w:p w:rsidR="006D6F58" w:rsidRPr="00C608DF" w:rsidRDefault="00A8038D" w:rsidP="00C608DF">
          <w:pPr>
            <w:pStyle w:val="Sinespaciado"/>
            <w:numPr>
              <w:ilvl w:val="0"/>
              <w:numId w:val="2"/>
            </w:numPr>
            <w:jc w:val="both"/>
            <w:rPr>
              <w:i/>
            </w:rPr>
          </w:pPr>
          <w:r>
            <w:rPr>
              <w:i/>
            </w:rPr>
            <w:t>“…</w:t>
          </w:r>
          <w:r w:rsidRPr="00A8038D">
            <w:rPr>
              <w:i/>
            </w:rPr>
            <w:t xml:space="preserve">Estos párrafos, (9.7, 9.9 a 9.11), se refieren a la depreciación de las propiedades, planta y equipo, e indica que la misma es la distribución del importe depreciable de forma sistemática a lo largo de la vida útil. No se especifican los criterios que se deben tener en cuenta para </w:t>
          </w:r>
          <w:r w:rsidRPr="00A8038D">
            <w:rPr>
              <w:i/>
            </w:rPr>
            <w:lastRenderedPageBreak/>
            <w:t>determinar la vida útil de los activos, lo cual podría llevar a que se siguieran utilizando las vidas útiles establecidas para efectos tributarios en el artículo 2 del Decreto Reglamentario 3019 de 1989, cuando lo ideal sería la utilización de los factores de estimación de vida útil establecidas en las NIIF (IFRS)</w:t>
          </w:r>
          <w:r>
            <w:rPr>
              <w:rStyle w:val="Refdenotaalpie"/>
              <w:i/>
            </w:rPr>
            <w:footnoteReference w:id="117"/>
          </w:r>
          <w:r>
            <w:rPr>
              <w:i/>
            </w:rPr>
            <w:t>…”</w:t>
          </w:r>
        </w:p>
        <w:p w:rsidR="006D6F58" w:rsidRDefault="006D6F58" w:rsidP="006D6F58">
          <w:pPr>
            <w:pStyle w:val="Sinespaciado"/>
            <w:jc w:val="both"/>
            <w:rPr>
              <w:i/>
            </w:rPr>
          </w:pPr>
        </w:p>
        <w:p w:rsidR="006D6F58" w:rsidRPr="003729A4" w:rsidRDefault="006D6F58" w:rsidP="005C6C92">
          <w:pPr>
            <w:pStyle w:val="Sinespaciado"/>
            <w:numPr>
              <w:ilvl w:val="0"/>
              <w:numId w:val="2"/>
            </w:numPr>
            <w:jc w:val="both"/>
            <w:rPr>
              <w:i/>
            </w:rPr>
          </w:pPr>
          <w:r w:rsidRPr="003729A4">
            <w:rPr>
              <w:i/>
            </w:rPr>
            <w:t>“…Este párrafo indica que el gobierno podrá exceptuar, a algunas entidades del régimen simplificado, del cumplimiento de las NIIF para microempresas. Cómo y cuándo se haría esta excepción?, es decir, no se definen los criterios a tener en cuenta para ello</w:t>
          </w:r>
          <w:r w:rsidRPr="003729A4">
            <w:rPr>
              <w:rStyle w:val="Refdenotaalpie"/>
              <w:i/>
            </w:rPr>
            <w:footnoteReference w:id="118"/>
          </w:r>
          <w:r w:rsidRPr="003729A4">
            <w:rPr>
              <w:i/>
            </w:rPr>
            <w:t>…”</w:t>
          </w:r>
        </w:p>
        <w:p w:rsidR="0014581A" w:rsidRPr="003729A4" w:rsidRDefault="0014581A" w:rsidP="0014581A">
          <w:pPr>
            <w:pStyle w:val="Prrafodelista"/>
            <w:rPr>
              <w:i/>
            </w:rPr>
          </w:pPr>
        </w:p>
        <w:p w:rsidR="0014581A" w:rsidRPr="003729A4" w:rsidRDefault="00530841" w:rsidP="00530841">
          <w:pPr>
            <w:pStyle w:val="Sinespaciado"/>
            <w:numPr>
              <w:ilvl w:val="0"/>
              <w:numId w:val="2"/>
            </w:numPr>
            <w:jc w:val="both"/>
            <w:rPr>
              <w:i/>
            </w:rPr>
          </w:pPr>
          <w:r w:rsidRPr="003729A4">
            <w:rPr>
              <w:i/>
            </w:rPr>
            <w:t>“…</w:t>
          </w:r>
          <w:r w:rsidR="0014581A" w:rsidRPr="003729A4">
            <w:rPr>
              <w:i/>
            </w:rPr>
            <w:t>Numeral 9.4: El texto sugiere que los terrenos no hacen parte de la propiedad, planta y equipo</w:t>
          </w:r>
          <w:r w:rsidR="0014581A" w:rsidRPr="003729A4">
            <w:rPr>
              <w:rStyle w:val="Refdenotaalpie"/>
              <w:i/>
            </w:rPr>
            <w:footnoteReference w:id="119"/>
          </w:r>
          <w:r w:rsidRPr="003729A4">
            <w:rPr>
              <w:i/>
            </w:rPr>
            <w:t>…”</w:t>
          </w:r>
        </w:p>
        <w:p w:rsidR="00530841" w:rsidRPr="003729A4" w:rsidRDefault="00530841" w:rsidP="00530841">
          <w:pPr>
            <w:pStyle w:val="Prrafodelista"/>
            <w:rPr>
              <w:i/>
            </w:rPr>
          </w:pPr>
        </w:p>
        <w:p w:rsidR="00530841" w:rsidRPr="006246C3" w:rsidRDefault="00530841" w:rsidP="00530841">
          <w:pPr>
            <w:pStyle w:val="Sinespaciado"/>
            <w:numPr>
              <w:ilvl w:val="0"/>
              <w:numId w:val="2"/>
            </w:numPr>
            <w:jc w:val="both"/>
            <w:rPr>
              <w:i/>
            </w:rPr>
          </w:pPr>
          <w:r w:rsidRPr="003729A4">
            <w:rPr>
              <w:i/>
              <w:lang w:val="es-CO"/>
            </w:rPr>
            <w:t>“…Capítulos 12 y 13 Ingresos y Arrendamientos. Estos rubros deben tener una mayor cobertura que permita el registro contable de cualquier operación que genere beneficios (ingresos) al microempresario</w:t>
          </w:r>
          <w:r w:rsidRPr="003729A4">
            <w:rPr>
              <w:rStyle w:val="Refdenotaalpie"/>
              <w:i/>
              <w:lang w:val="es-CO"/>
            </w:rPr>
            <w:footnoteReference w:id="120"/>
          </w:r>
          <w:r w:rsidRPr="003729A4">
            <w:rPr>
              <w:i/>
              <w:lang w:val="es-CO"/>
            </w:rPr>
            <w:t>…”</w:t>
          </w:r>
        </w:p>
        <w:p w:rsidR="006246C3" w:rsidRDefault="006246C3" w:rsidP="006246C3">
          <w:pPr>
            <w:pStyle w:val="Prrafodelista"/>
            <w:rPr>
              <w:i/>
            </w:rPr>
          </w:pPr>
        </w:p>
        <w:p w:rsidR="006246C3" w:rsidRPr="003729A4" w:rsidRDefault="003A4792" w:rsidP="00530841">
          <w:pPr>
            <w:pStyle w:val="Sinespaciado"/>
            <w:numPr>
              <w:ilvl w:val="0"/>
              <w:numId w:val="2"/>
            </w:numPr>
            <w:jc w:val="both"/>
            <w:rPr>
              <w:i/>
            </w:rPr>
          </w:pPr>
          <w:r>
            <w:rPr>
              <w:i/>
            </w:rPr>
            <w:t>“…Se recomienda incluir los criterios de medición posterior de las inversiones y separar los conceptos de inversiones de renta fija y de renta variable. La directriz que establece que se medirá al costo o valor histórico, no diferencia otros conceptos que pueden ser utilizados para medir las inversiones, tales como: costo amortizado (para activos y pasivos financieros), método de participación patrimonial o valores de mercado fácilmente determinables. Sencillez no significa inflexibilidad.</w:t>
          </w:r>
          <w:r>
            <w:rPr>
              <w:rStyle w:val="Refdenotaalpie"/>
              <w:i/>
            </w:rPr>
            <w:footnoteReference w:id="121"/>
          </w:r>
          <w:r>
            <w:rPr>
              <w:i/>
            </w:rPr>
            <w:t>…”</w:t>
          </w:r>
        </w:p>
        <w:p w:rsidR="00742BB6" w:rsidRPr="00742BB6" w:rsidRDefault="00742BB6" w:rsidP="00742BB6">
          <w:pPr>
            <w:pStyle w:val="Sinespaciado"/>
            <w:jc w:val="both"/>
            <w:rPr>
              <w:rFonts w:ascii="Times New Roman" w:hAnsi="Times New Roman" w:cs="Times New Roman"/>
              <w:sz w:val="20"/>
              <w:szCs w:val="20"/>
            </w:rPr>
          </w:pPr>
        </w:p>
        <w:p w:rsidR="00742BB6" w:rsidRDefault="00742BB6" w:rsidP="005C6C92">
          <w:pPr>
            <w:pStyle w:val="Sinespaciado"/>
            <w:numPr>
              <w:ilvl w:val="0"/>
              <w:numId w:val="2"/>
            </w:numPr>
            <w:jc w:val="both"/>
            <w:rPr>
              <w:i/>
            </w:rPr>
          </w:pPr>
          <w:r>
            <w:rPr>
              <w:i/>
            </w:rPr>
            <w:t>“…</w:t>
          </w:r>
          <w:r w:rsidRPr="00742BB6">
            <w:rPr>
              <w:i/>
            </w:rPr>
            <w:t>El numeral 15.8 permite que el ajuste por adopción por primera vez se reconozca contra ganancias acumuladas, aspecto que resulta perfecto desde lo contable pero que, pudiendo ser utilidad o pérdida, es deseable establecer en la norma contable, que esa utilidad no podrá ser distribuida como utilidad sino solamente hasta cuando se pueda demostrar que hubo tributación a la renta sobre ella. Si fuere pérdida y no hubieren utilidades contra las cuales imputar el ajuste por la adopción por primer vez, esa pérdida se reconocerá como pérdidas por adopción, cuya absorción deberá efectuarse de acuerdo con lo que señale el ordenamiento mercantil</w:t>
          </w:r>
          <w:r>
            <w:rPr>
              <w:rStyle w:val="Refdenotaalpie"/>
              <w:i/>
            </w:rPr>
            <w:footnoteReference w:id="122"/>
          </w:r>
          <w:r>
            <w:rPr>
              <w:i/>
            </w:rPr>
            <w:t>…”</w:t>
          </w:r>
        </w:p>
        <w:p w:rsidR="005C6C92" w:rsidRPr="005C6C92" w:rsidRDefault="005C6C92" w:rsidP="005C6C92">
          <w:pPr>
            <w:pStyle w:val="Sinespaciado"/>
            <w:jc w:val="both"/>
          </w:pPr>
        </w:p>
        <w:p w:rsidR="005C6C92" w:rsidRPr="00F830B6" w:rsidRDefault="005C6C92" w:rsidP="005C6C92">
          <w:pPr>
            <w:pStyle w:val="Sinespaciado"/>
            <w:numPr>
              <w:ilvl w:val="0"/>
              <w:numId w:val="2"/>
            </w:numPr>
            <w:jc w:val="both"/>
            <w:rPr>
              <w:rFonts w:ascii="Times New Roman" w:hAnsi="Times New Roman" w:cs="Times New Roman"/>
              <w:i/>
              <w:sz w:val="20"/>
              <w:szCs w:val="20"/>
            </w:rPr>
          </w:pPr>
          <w:r>
            <w:rPr>
              <w:i/>
            </w:rPr>
            <w:t>“…</w:t>
          </w:r>
          <w:r w:rsidRPr="005C6C92">
            <w:rPr>
              <w:i/>
            </w:rPr>
            <w:t>Para los efectos del párrafo 15.9 no se precisa qué es la revaluación. ¿Es el avalúo técnico efectuado? ¿Es el valor razonable [Fair Value]?</w:t>
          </w:r>
          <w:r>
            <w:rPr>
              <w:rStyle w:val="Refdenotaalpie"/>
              <w:i/>
            </w:rPr>
            <w:footnoteReference w:id="123"/>
          </w:r>
          <w:r>
            <w:rPr>
              <w:i/>
            </w:rPr>
            <w:t>…”</w:t>
          </w:r>
        </w:p>
        <w:p w:rsidR="00F830B6" w:rsidRDefault="00F830B6" w:rsidP="00F830B6">
          <w:pPr>
            <w:pStyle w:val="Prrafodelista"/>
            <w:rPr>
              <w:rFonts w:ascii="Times New Roman" w:hAnsi="Times New Roman" w:cs="Times New Roman"/>
              <w:i/>
              <w:sz w:val="20"/>
              <w:szCs w:val="20"/>
            </w:rPr>
          </w:pPr>
        </w:p>
        <w:p w:rsidR="00F830B6" w:rsidRPr="000423A4" w:rsidRDefault="00F830B6" w:rsidP="00F830B6">
          <w:pPr>
            <w:pStyle w:val="Sinespaciado"/>
            <w:numPr>
              <w:ilvl w:val="0"/>
              <w:numId w:val="2"/>
            </w:numPr>
            <w:jc w:val="both"/>
            <w:rPr>
              <w:rFonts w:ascii="Times New Roman" w:hAnsi="Times New Roman" w:cs="Times New Roman"/>
              <w:sz w:val="20"/>
              <w:szCs w:val="20"/>
            </w:rPr>
          </w:pPr>
          <w:r>
            <w:rPr>
              <w:rFonts w:cstheme="minorHAnsi"/>
              <w:i/>
            </w:rPr>
            <w:t>“…</w:t>
          </w:r>
          <w:r w:rsidRPr="00F830B6">
            <w:rPr>
              <w:rFonts w:cstheme="minorHAnsi"/>
              <w:i/>
            </w:rPr>
            <w:t>Numeral 2.28: No es congruente con la lógica contable, toda vez que La causación se aplica para el momento del reconocimiento contable de la operación (registro en la contabilidad) mas no en el de la elaboración de los estados financieros. En este grupo consideramos que se debe tomar la definición contemplada en el articulo 48 del decreto 2649 de 1993 que es lo suficientemente clara y precisa</w:t>
          </w:r>
          <w:r>
            <w:rPr>
              <w:rStyle w:val="Refdenotaalpie"/>
              <w:rFonts w:ascii="Times New Roman" w:hAnsi="Times New Roman" w:cs="Times New Roman"/>
              <w:sz w:val="20"/>
              <w:szCs w:val="20"/>
            </w:rPr>
            <w:footnoteReference w:id="124"/>
          </w:r>
          <w:r>
            <w:rPr>
              <w:rFonts w:cstheme="minorHAnsi"/>
              <w:i/>
            </w:rPr>
            <w:t>…”</w:t>
          </w:r>
        </w:p>
        <w:p w:rsidR="000423A4" w:rsidRDefault="000423A4" w:rsidP="000423A4">
          <w:pPr>
            <w:pStyle w:val="Prrafodelista"/>
            <w:rPr>
              <w:rFonts w:ascii="Times New Roman" w:hAnsi="Times New Roman" w:cs="Times New Roman"/>
              <w:sz w:val="20"/>
              <w:szCs w:val="20"/>
            </w:rPr>
          </w:pPr>
        </w:p>
        <w:p w:rsidR="00592AFF" w:rsidRPr="003729A4" w:rsidRDefault="003729A4" w:rsidP="00F830B6">
          <w:pPr>
            <w:pStyle w:val="Sinespaciado"/>
            <w:numPr>
              <w:ilvl w:val="0"/>
              <w:numId w:val="2"/>
            </w:numPr>
            <w:jc w:val="both"/>
            <w:rPr>
              <w:rFonts w:ascii="Times New Roman" w:hAnsi="Times New Roman" w:cs="Times New Roman"/>
              <w:i/>
              <w:sz w:val="20"/>
              <w:szCs w:val="20"/>
            </w:rPr>
          </w:pPr>
          <w:r>
            <w:rPr>
              <w:rFonts w:ascii="Times New Roman" w:hAnsi="Times New Roman" w:cs="Times New Roman"/>
              <w:sz w:val="20"/>
              <w:szCs w:val="20"/>
            </w:rPr>
            <w:t xml:space="preserve"> </w:t>
          </w:r>
          <w:r w:rsidR="000423A4" w:rsidRPr="003729A4">
            <w:rPr>
              <w:rFonts w:ascii="Times New Roman" w:hAnsi="Times New Roman" w:cs="Times New Roman"/>
              <w:i/>
              <w:sz w:val="20"/>
              <w:szCs w:val="20"/>
            </w:rPr>
            <w:t>“…</w:t>
          </w:r>
          <w:r w:rsidR="000423A4" w:rsidRPr="003729A4">
            <w:rPr>
              <w:rFonts w:cstheme="minorHAnsi"/>
              <w:i/>
            </w:rPr>
            <w:t>Capitulo 15 Aplicación por primera vez de las normas para microempresas. Si bien se entiende la esencia del mismo, su redacción no es suficientemente clara, pues de una parte una microempresa que se acoja al presente proyecto, de por si, no podría estar aplicando normas internacionales, y de hacerlo con posterioridad aplicaría la normatividad que para el efecto se expida</w:t>
          </w:r>
          <w:r w:rsidR="00592AFF" w:rsidRPr="003729A4">
            <w:rPr>
              <w:rFonts w:cstheme="minorHAnsi"/>
              <w:i/>
            </w:rPr>
            <w:t>.</w:t>
          </w:r>
        </w:p>
        <w:p w:rsidR="00592AFF" w:rsidRPr="003729A4" w:rsidRDefault="00592AFF" w:rsidP="00592AFF">
          <w:pPr>
            <w:pStyle w:val="Prrafodelista"/>
            <w:rPr>
              <w:rFonts w:ascii="Times New Roman" w:hAnsi="Times New Roman" w:cs="Times New Roman"/>
              <w:i/>
              <w:sz w:val="20"/>
              <w:szCs w:val="20"/>
            </w:rPr>
          </w:pPr>
        </w:p>
        <w:p w:rsidR="000423A4" w:rsidRDefault="00592AFF" w:rsidP="00592AFF">
          <w:pPr>
            <w:pStyle w:val="Sinespaciado"/>
            <w:ind w:left="360"/>
            <w:jc w:val="both"/>
            <w:rPr>
              <w:rFonts w:ascii="Times New Roman" w:hAnsi="Times New Roman" w:cs="Times New Roman"/>
              <w:i/>
              <w:sz w:val="20"/>
              <w:szCs w:val="20"/>
            </w:rPr>
          </w:pPr>
          <w:r w:rsidRPr="003729A4">
            <w:rPr>
              <w:rFonts w:cstheme="minorHAnsi"/>
              <w:i/>
            </w:rPr>
            <w:t>De otra parte, una vez se inicie la vida jurídica para este tipo de entes, indudablemente surgiría la obligación de llevar su contabilidad acorde con la normatividad expedida</w:t>
          </w:r>
          <w:r w:rsidR="000423A4" w:rsidRPr="003729A4">
            <w:rPr>
              <w:rStyle w:val="Refdenotaalpie"/>
              <w:rFonts w:ascii="Times New Roman" w:hAnsi="Times New Roman" w:cs="Times New Roman"/>
              <w:i/>
              <w:sz w:val="20"/>
              <w:szCs w:val="20"/>
            </w:rPr>
            <w:footnoteReference w:id="125"/>
          </w:r>
          <w:r w:rsidR="000423A4" w:rsidRPr="003729A4">
            <w:rPr>
              <w:rFonts w:ascii="Times New Roman" w:hAnsi="Times New Roman" w:cs="Times New Roman"/>
              <w:i/>
              <w:sz w:val="20"/>
              <w:szCs w:val="20"/>
            </w:rPr>
            <w:t>…”</w:t>
          </w:r>
        </w:p>
        <w:p w:rsidR="00596C53" w:rsidRDefault="00596C53" w:rsidP="00596C53">
          <w:pPr>
            <w:pStyle w:val="Sinespaciado"/>
            <w:jc w:val="both"/>
            <w:rPr>
              <w:rFonts w:cstheme="minorHAnsi"/>
              <w:i/>
            </w:rPr>
          </w:pPr>
        </w:p>
        <w:p w:rsidR="00596C53" w:rsidRPr="00CB24B4" w:rsidRDefault="00596C53" w:rsidP="0051722A">
          <w:pPr>
            <w:pStyle w:val="Sinespaciado"/>
            <w:numPr>
              <w:ilvl w:val="0"/>
              <w:numId w:val="2"/>
            </w:numPr>
            <w:jc w:val="both"/>
            <w:rPr>
              <w:rFonts w:ascii="Times New Roman" w:hAnsi="Times New Roman" w:cs="Times New Roman"/>
              <w:i/>
              <w:sz w:val="20"/>
              <w:szCs w:val="20"/>
            </w:rPr>
          </w:pPr>
          <w:r>
            <w:rPr>
              <w:rFonts w:cstheme="minorHAnsi"/>
              <w:i/>
            </w:rPr>
            <w:t>“…Este párrafo, (3.6</w:t>
          </w:r>
          <w:r w:rsidR="0051722A">
            <w:rPr>
              <w:rFonts w:cstheme="minorHAnsi"/>
              <w:i/>
            </w:rPr>
            <w:t xml:space="preserve"> Información comparativa), desconoce ciertos casos en los cuales la información podría no ser comparada. Las IFRS Full y las IFRS SMEs, establecen casos en los cuales la información podría no ser comparada, lo cual se expresa en las normas o en las disposiciones transitorias para la aplicación de las normas y pueden ser de útil aplicación para las microempresas</w:t>
          </w:r>
          <w:r w:rsidR="0051722A">
            <w:rPr>
              <w:rStyle w:val="Refdenotaalpie"/>
              <w:rFonts w:cstheme="minorHAnsi"/>
              <w:i/>
            </w:rPr>
            <w:footnoteReference w:id="126"/>
          </w:r>
        </w:p>
        <w:p w:rsidR="00D6601B" w:rsidRDefault="00D6601B" w:rsidP="00D6601B">
          <w:pPr>
            <w:pStyle w:val="Sinespaciado"/>
            <w:jc w:val="both"/>
            <w:rPr>
              <w:rFonts w:cstheme="minorHAnsi"/>
              <w:i/>
            </w:rPr>
          </w:pPr>
        </w:p>
        <w:p w:rsidR="00CB24B4" w:rsidRPr="00CB24B4" w:rsidRDefault="00D6601B" w:rsidP="00D6601B">
          <w:pPr>
            <w:pStyle w:val="Sinespaciado"/>
            <w:numPr>
              <w:ilvl w:val="0"/>
              <w:numId w:val="2"/>
            </w:numPr>
            <w:jc w:val="both"/>
            <w:rPr>
              <w:rFonts w:cstheme="minorHAnsi"/>
              <w:i/>
            </w:rPr>
          </w:pPr>
          <w:r>
            <w:rPr>
              <w:rFonts w:cstheme="minorHAnsi"/>
              <w:i/>
            </w:rPr>
            <w:t>“…</w:t>
          </w:r>
          <w:r w:rsidR="00CB24B4" w:rsidRPr="00CB24B4">
            <w:rPr>
              <w:rFonts w:cstheme="minorHAnsi"/>
              <w:i/>
            </w:rPr>
            <w:t>Para ser consistente con la NIIF para PYMES, sería mejor no referir que el costo se expresa por el valor de mercado, se recomienda utilizar el concepto Precio de la Transacción, que generalmente está asociado con el precio de entrada del activo.</w:t>
          </w:r>
        </w:p>
        <w:p w:rsidR="00CB24B4" w:rsidRPr="00CB24B4" w:rsidRDefault="00CB24B4" w:rsidP="00CB24B4">
          <w:pPr>
            <w:pStyle w:val="Sinespaciado"/>
            <w:jc w:val="both"/>
            <w:rPr>
              <w:rFonts w:cstheme="minorHAnsi"/>
              <w:i/>
            </w:rPr>
          </w:pPr>
        </w:p>
        <w:p w:rsidR="00CB24B4" w:rsidRDefault="00CB24B4" w:rsidP="00D6601B">
          <w:pPr>
            <w:pStyle w:val="Sinespaciado"/>
            <w:ind w:left="360"/>
            <w:jc w:val="both"/>
            <w:rPr>
              <w:rFonts w:cstheme="minorHAnsi"/>
              <w:i/>
            </w:rPr>
          </w:pPr>
          <w:r w:rsidRPr="00CB24B4">
            <w:rPr>
              <w:rFonts w:cstheme="minorHAnsi"/>
              <w:i/>
            </w:rPr>
            <w:t>De otra parte si se permite que se registre el valor establecido en el documento es posible que el costo no exprese el costo de la fecha de la transacción sino precios de periodos pasados o futuros. También resultaría útil referir el procedimiento que podría ser utilizado para determinar las pérdidas por deterioro.</w:t>
          </w:r>
          <w:r w:rsidRPr="00CB24B4">
            <w:rPr>
              <w:rStyle w:val="Refdenotaalpie"/>
              <w:rFonts w:cstheme="minorHAnsi"/>
              <w:i/>
            </w:rPr>
            <w:footnoteReference w:id="127"/>
          </w:r>
          <w:r w:rsidR="00D6601B">
            <w:rPr>
              <w:rFonts w:cstheme="minorHAnsi"/>
              <w:i/>
            </w:rPr>
            <w:t>…”</w:t>
          </w:r>
          <w:r w:rsidRPr="00CB24B4">
            <w:rPr>
              <w:rFonts w:cstheme="minorHAnsi"/>
              <w:i/>
            </w:rPr>
            <w:t xml:space="preserve"> </w:t>
          </w:r>
        </w:p>
        <w:p w:rsidR="00092A42" w:rsidRDefault="00092A42">
          <w:pPr>
            <w:rPr>
              <w:rFonts w:ascii="Times New Roman" w:hAnsi="Times New Roman" w:cs="Times New Roman"/>
              <w:sz w:val="20"/>
              <w:szCs w:val="20"/>
            </w:rPr>
          </w:pPr>
        </w:p>
        <w:p w:rsidR="00C608DF" w:rsidRDefault="00C608DF" w:rsidP="00C608DF">
          <w:pPr>
            <w:pStyle w:val="Prrafodelista"/>
            <w:rPr>
              <w:rFonts w:ascii="Times New Roman" w:hAnsi="Times New Roman" w:cs="Times New Roman"/>
              <w:i/>
              <w:sz w:val="20"/>
              <w:szCs w:val="20"/>
            </w:rPr>
          </w:pPr>
        </w:p>
        <w:p w:rsidR="005C6C92" w:rsidRDefault="00F52CC8" w:rsidP="00C608DF">
          <w:pPr>
            <w:autoSpaceDE w:val="0"/>
            <w:autoSpaceDN w:val="0"/>
            <w:adjustRightInd w:val="0"/>
            <w:ind w:left="360"/>
            <w:jc w:val="both"/>
            <w:rPr>
              <w:rFonts w:asciiTheme="minorHAnsi" w:hAnsiTheme="minorHAnsi" w:cstheme="minorHAnsi"/>
              <w:color w:val="000000"/>
              <w:sz w:val="22"/>
              <w:szCs w:val="22"/>
            </w:rPr>
          </w:pPr>
          <w:r>
            <w:rPr>
              <w:rFonts w:asciiTheme="minorHAnsi" w:hAnsiTheme="minorHAnsi" w:cstheme="minorHAnsi"/>
              <w:sz w:val="22"/>
              <w:szCs w:val="22"/>
            </w:rPr>
            <w:t>E</w:t>
          </w:r>
          <w:r w:rsidR="00C608DF" w:rsidRPr="003729A4">
            <w:rPr>
              <w:rFonts w:asciiTheme="minorHAnsi" w:hAnsiTheme="minorHAnsi" w:cstheme="minorHAnsi"/>
              <w:sz w:val="22"/>
              <w:szCs w:val="22"/>
            </w:rPr>
            <w:t>l CTCP conside</w:t>
          </w:r>
          <w:r>
            <w:rPr>
              <w:rFonts w:asciiTheme="minorHAnsi" w:hAnsiTheme="minorHAnsi" w:cstheme="minorHAnsi"/>
              <w:sz w:val="22"/>
              <w:szCs w:val="22"/>
            </w:rPr>
            <w:t>ró l</w:t>
          </w:r>
          <w:r w:rsidR="00C608DF" w:rsidRPr="003729A4">
            <w:rPr>
              <w:rFonts w:asciiTheme="minorHAnsi" w:hAnsiTheme="minorHAnsi" w:cstheme="minorHAnsi"/>
              <w:sz w:val="22"/>
              <w:szCs w:val="22"/>
            </w:rPr>
            <w:t xml:space="preserve">os comentarios </w:t>
          </w:r>
          <w:r>
            <w:rPr>
              <w:rFonts w:asciiTheme="minorHAnsi" w:hAnsiTheme="minorHAnsi" w:cstheme="minorHAnsi"/>
              <w:sz w:val="22"/>
              <w:szCs w:val="22"/>
            </w:rPr>
            <w:t>preceden</w:t>
          </w:r>
          <w:r w:rsidR="00BB1827">
            <w:rPr>
              <w:rFonts w:asciiTheme="minorHAnsi" w:hAnsiTheme="minorHAnsi" w:cstheme="minorHAnsi"/>
              <w:sz w:val="22"/>
              <w:szCs w:val="22"/>
            </w:rPr>
            <w:t>tes</w:t>
          </w:r>
          <w:r>
            <w:rPr>
              <w:rFonts w:asciiTheme="minorHAnsi" w:hAnsiTheme="minorHAnsi" w:cstheme="minorHAnsi"/>
              <w:sz w:val="22"/>
              <w:szCs w:val="22"/>
            </w:rPr>
            <w:t xml:space="preserve"> </w:t>
          </w:r>
          <w:r w:rsidR="0051722A">
            <w:rPr>
              <w:rFonts w:asciiTheme="minorHAnsi" w:hAnsiTheme="minorHAnsi" w:cstheme="minorHAnsi"/>
              <w:sz w:val="22"/>
              <w:szCs w:val="22"/>
            </w:rPr>
            <w:t>y conc</w:t>
          </w:r>
          <w:r>
            <w:rPr>
              <w:rFonts w:asciiTheme="minorHAnsi" w:hAnsiTheme="minorHAnsi" w:cstheme="minorHAnsi"/>
              <w:sz w:val="22"/>
              <w:szCs w:val="22"/>
            </w:rPr>
            <w:t>luyó</w:t>
          </w:r>
          <w:r w:rsidR="0051722A">
            <w:rPr>
              <w:rFonts w:asciiTheme="minorHAnsi" w:hAnsiTheme="minorHAnsi" w:cstheme="minorHAnsi"/>
              <w:sz w:val="22"/>
              <w:szCs w:val="22"/>
            </w:rPr>
            <w:t xml:space="preserve"> que si bien é</w:t>
          </w:r>
          <w:r w:rsidR="00C608DF" w:rsidRPr="003729A4">
            <w:rPr>
              <w:rFonts w:asciiTheme="minorHAnsi" w:hAnsiTheme="minorHAnsi" w:cstheme="minorHAnsi"/>
              <w:sz w:val="22"/>
              <w:szCs w:val="22"/>
            </w:rPr>
            <w:t xml:space="preserve">stos plantean importantes puntos de vista, </w:t>
          </w:r>
          <w:r w:rsidR="003636CD" w:rsidRPr="003729A4">
            <w:rPr>
              <w:rFonts w:asciiTheme="minorHAnsi" w:hAnsiTheme="minorHAnsi" w:cstheme="minorHAnsi"/>
              <w:sz w:val="22"/>
              <w:szCs w:val="22"/>
            </w:rPr>
            <w:t xml:space="preserve">los </w:t>
          </w:r>
          <w:r w:rsidR="00C608DF" w:rsidRPr="003729A4">
            <w:rPr>
              <w:rFonts w:asciiTheme="minorHAnsi" w:hAnsiTheme="minorHAnsi" w:cstheme="minorHAnsi"/>
              <w:sz w:val="22"/>
              <w:szCs w:val="22"/>
            </w:rPr>
            <w:t>asunto</w:t>
          </w:r>
          <w:r w:rsidR="003636CD" w:rsidRPr="003729A4">
            <w:rPr>
              <w:rFonts w:asciiTheme="minorHAnsi" w:hAnsiTheme="minorHAnsi" w:cstheme="minorHAnsi"/>
              <w:sz w:val="22"/>
              <w:szCs w:val="22"/>
            </w:rPr>
            <w:t>s</w:t>
          </w:r>
          <w:r w:rsidR="00C608DF" w:rsidRPr="003729A4">
            <w:rPr>
              <w:rFonts w:asciiTheme="minorHAnsi" w:hAnsiTheme="minorHAnsi" w:cstheme="minorHAnsi"/>
              <w:sz w:val="22"/>
              <w:szCs w:val="22"/>
            </w:rPr>
            <w:t xml:space="preserve"> sobre l</w:t>
          </w:r>
          <w:r w:rsidR="003636CD" w:rsidRPr="003729A4">
            <w:rPr>
              <w:rFonts w:asciiTheme="minorHAnsi" w:hAnsiTheme="minorHAnsi" w:cstheme="minorHAnsi"/>
              <w:sz w:val="22"/>
              <w:szCs w:val="22"/>
            </w:rPr>
            <w:t>os</w:t>
          </w:r>
          <w:r w:rsidR="00C608DF" w:rsidRPr="003729A4">
            <w:rPr>
              <w:rFonts w:asciiTheme="minorHAnsi" w:hAnsiTheme="minorHAnsi" w:cstheme="minorHAnsi"/>
              <w:sz w:val="22"/>
              <w:szCs w:val="22"/>
            </w:rPr>
            <w:t xml:space="preserve"> que tratan ya se ha</w:t>
          </w:r>
          <w:r w:rsidR="001239BD">
            <w:rPr>
              <w:rFonts w:asciiTheme="minorHAnsi" w:hAnsiTheme="minorHAnsi" w:cstheme="minorHAnsi"/>
              <w:sz w:val="22"/>
              <w:szCs w:val="22"/>
            </w:rPr>
            <w:t>n</w:t>
          </w:r>
          <w:r w:rsidR="00C608DF" w:rsidRPr="003729A4">
            <w:rPr>
              <w:rFonts w:asciiTheme="minorHAnsi" w:hAnsiTheme="minorHAnsi" w:cstheme="minorHAnsi"/>
              <w:sz w:val="22"/>
              <w:szCs w:val="22"/>
            </w:rPr>
            <w:t xml:space="preserve"> desarrollado en otros párrafos</w:t>
          </w:r>
          <w:r w:rsidR="00294F88">
            <w:rPr>
              <w:rFonts w:asciiTheme="minorHAnsi" w:hAnsiTheme="minorHAnsi" w:cstheme="minorHAnsi"/>
              <w:sz w:val="22"/>
              <w:szCs w:val="22"/>
            </w:rPr>
            <w:t xml:space="preserve">, o en </w:t>
          </w:r>
          <w:r w:rsidR="003D46C2">
            <w:rPr>
              <w:rFonts w:asciiTheme="minorHAnsi" w:hAnsiTheme="minorHAnsi" w:cstheme="minorHAnsi"/>
              <w:sz w:val="22"/>
              <w:szCs w:val="22"/>
            </w:rPr>
            <w:t>párrafos</w:t>
          </w:r>
          <w:r w:rsidR="00C608DF" w:rsidRPr="003729A4">
            <w:rPr>
              <w:rFonts w:asciiTheme="minorHAnsi" w:hAnsiTheme="minorHAnsi" w:cstheme="minorHAnsi"/>
              <w:sz w:val="22"/>
              <w:szCs w:val="22"/>
            </w:rPr>
            <w:t xml:space="preserve"> que en su momento fueron modificados, o bien</w:t>
          </w:r>
          <w:r w:rsidR="001239BD">
            <w:rPr>
              <w:rFonts w:asciiTheme="minorHAnsi" w:hAnsiTheme="minorHAnsi" w:cstheme="minorHAnsi"/>
              <w:sz w:val="22"/>
              <w:szCs w:val="22"/>
            </w:rPr>
            <w:t>,</w:t>
          </w:r>
          <w:r w:rsidR="00294F88">
            <w:rPr>
              <w:rFonts w:asciiTheme="minorHAnsi" w:hAnsiTheme="minorHAnsi" w:cstheme="minorHAnsi"/>
              <w:sz w:val="22"/>
              <w:szCs w:val="22"/>
            </w:rPr>
            <w:t xml:space="preserve"> no se tuvieron</w:t>
          </w:r>
          <w:r w:rsidR="00C608DF" w:rsidRPr="003729A4">
            <w:rPr>
              <w:rFonts w:asciiTheme="minorHAnsi" w:hAnsiTheme="minorHAnsi" w:cstheme="minorHAnsi"/>
              <w:sz w:val="22"/>
              <w:szCs w:val="22"/>
            </w:rPr>
            <w:t xml:space="preserve"> en cuenta sobre la base de facilitar las cosas para los microempresarios al momento de elaborar sus estados financieros. </w:t>
          </w:r>
          <w:r w:rsidR="001239BD">
            <w:rPr>
              <w:rFonts w:asciiTheme="minorHAnsi" w:hAnsiTheme="minorHAnsi" w:cstheme="minorHAnsi"/>
              <w:sz w:val="22"/>
              <w:szCs w:val="22"/>
            </w:rPr>
            <w:t xml:space="preserve">Un ejemplo de lo anterior es que mientras las </w:t>
          </w:r>
          <w:r w:rsidR="00F81CF8" w:rsidRPr="00F81CF8">
            <w:rPr>
              <w:rFonts w:asciiTheme="minorHAnsi" w:hAnsiTheme="minorHAnsi" w:cstheme="minorHAnsi"/>
              <w:sz w:val="22"/>
              <w:szCs w:val="22"/>
            </w:rPr>
            <w:t xml:space="preserve">IFRS y las IFRS </w:t>
          </w:r>
          <w:r w:rsidR="00BB1827">
            <w:rPr>
              <w:rFonts w:asciiTheme="minorHAnsi" w:hAnsiTheme="minorHAnsi" w:cstheme="minorHAnsi"/>
              <w:sz w:val="22"/>
              <w:szCs w:val="22"/>
            </w:rPr>
            <w:t>para PYMES</w:t>
          </w:r>
          <w:r w:rsidR="00F81CF8" w:rsidRPr="00F81CF8">
            <w:rPr>
              <w:rFonts w:asciiTheme="minorHAnsi" w:hAnsiTheme="minorHAnsi" w:cstheme="minorHAnsi"/>
              <w:sz w:val="22"/>
              <w:szCs w:val="22"/>
            </w:rPr>
            <w:t xml:space="preserve"> permiten la utilización del concepto de retroactividad, la norm</w:t>
          </w:r>
          <w:r w:rsidR="006246C3">
            <w:rPr>
              <w:rFonts w:asciiTheme="minorHAnsi" w:hAnsiTheme="minorHAnsi" w:cstheme="minorHAnsi"/>
              <w:sz w:val="22"/>
              <w:szCs w:val="22"/>
            </w:rPr>
            <w:t xml:space="preserve">a aplicable a las microempresas, buscando simplificar </w:t>
          </w:r>
          <w:r w:rsidR="00BB1827">
            <w:rPr>
              <w:rFonts w:asciiTheme="minorHAnsi" w:hAnsiTheme="minorHAnsi" w:cstheme="minorHAnsi"/>
              <w:sz w:val="22"/>
              <w:szCs w:val="22"/>
            </w:rPr>
            <w:t xml:space="preserve">la </w:t>
          </w:r>
          <w:r w:rsidR="00F81CF8" w:rsidRPr="00F81CF8">
            <w:rPr>
              <w:rFonts w:asciiTheme="minorHAnsi" w:hAnsiTheme="minorHAnsi" w:cstheme="minorHAnsi"/>
              <w:sz w:val="22"/>
              <w:szCs w:val="22"/>
            </w:rPr>
            <w:t>elaboración de los estados financieros</w:t>
          </w:r>
          <w:r w:rsidR="006246C3">
            <w:rPr>
              <w:rFonts w:asciiTheme="minorHAnsi" w:hAnsiTheme="minorHAnsi" w:cstheme="minorHAnsi"/>
              <w:sz w:val="22"/>
              <w:szCs w:val="22"/>
            </w:rPr>
            <w:t xml:space="preserve">, no </w:t>
          </w:r>
          <w:r w:rsidR="00BB1827">
            <w:rPr>
              <w:rFonts w:asciiTheme="minorHAnsi" w:hAnsiTheme="minorHAnsi" w:cstheme="minorHAnsi"/>
              <w:sz w:val="22"/>
              <w:szCs w:val="22"/>
            </w:rPr>
            <w:t xml:space="preserve">considera </w:t>
          </w:r>
          <w:r w:rsidR="006246C3">
            <w:rPr>
              <w:rFonts w:asciiTheme="minorHAnsi" w:hAnsiTheme="minorHAnsi" w:cstheme="minorHAnsi"/>
              <w:sz w:val="22"/>
              <w:szCs w:val="22"/>
            </w:rPr>
            <w:t>aplicar és</w:t>
          </w:r>
          <w:r w:rsidR="007B7734">
            <w:rPr>
              <w:rFonts w:asciiTheme="minorHAnsi" w:hAnsiTheme="minorHAnsi" w:cstheme="minorHAnsi"/>
              <w:sz w:val="22"/>
              <w:szCs w:val="22"/>
            </w:rPr>
            <w:t>t</w:t>
          </w:r>
          <w:r w:rsidR="006246C3">
            <w:rPr>
              <w:rFonts w:asciiTheme="minorHAnsi" w:hAnsiTheme="minorHAnsi" w:cstheme="minorHAnsi"/>
              <w:sz w:val="22"/>
              <w:szCs w:val="22"/>
            </w:rPr>
            <w:t>e concepto</w:t>
          </w:r>
          <w:r w:rsidR="00F81CF8" w:rsidRPr="00F81CF8">
            <w:rPr>
              <w:rFonts w:cstheme="minorHAnsi"/>
            </w:rPr>
            <w:t>.</w:t>
          </w:r>
          <w:r w:rsidR="001239BD">
            <w:rPr>
              <w:rFonts w:asciiTheme="minorHAnsi" w:hAnsiTheme="minorHAnsi" w:cstheme="minorHAnsi"/>
              <w:sz w:val="22"/>
              <w:szCs w:val="22"/>
            </w:rPr>
            <w:t xml:space="preserve">  </w:t>
          </w:r>
          <w:r w:rsidR="00C608DF" w:rsidRPr="003729A4">
            <w:rPr>
              <w:rFonts w:asciiTheme="minorHAnsi" w:hAnsiTheme="minorHAnsi" w:cstheme="minorHAnsi"/>
              <w:sz w:val="22"/>
              <w:szCs w:val="22"/>
            </w:rPr>
            <w:t xml:space="preserve">En relación con aspectos no considerados en esta norma, el CTCP reitera lo expuesto en el numeral 3.1 sobre la presentación de estados financieros, en </w:t>
          </w:r>
          <w:r>
            <w:rPr>
              <w:rFonts w:asciiTheme="minorHAnsi" w:hAnsiTheme="minorHAnsi" w:cstheme="minorHAnsi"/>
              <w:sz w:val="22"/>
              <w:szCs w:val="22"/>
            </w:rPr>
            <w:t xml:space="preserve">donde </w:t>
          </w:r>
          <w:r w:rsidR="00C608DF" w:rsidRPr="003729A4">
            <w:rPr>
              <w:rFonts w:asciiTheme="minorHAnsi" w:hAnsiTheme="minorHAnsi" w:cstheme="minorHAnsi"/>
              <w:sz w:val="22"/>
              <w:szCs w:val="22"/>
            </w:rPr>
            <w:t xml:space="preserve">se </w:t>
          </w:r>
          <w:r w:rsidR="001620B2">
            <w:rPr>
              <w:rFonts w:asciiTheme="minorHAnsi" w:hAnsiTheme="minorHAnsi" w:cstheme="minorHAnsi"/>
              <w:sz w:val="22"/>
              <w:szCs w:val="22"/>
            </w:rPr>
            <w:t>señala</w:t>
          </w:r>
          <w:r w:rsidR="00C608DF" w:rsidRPr="003729A4">
            <w:rPr>
              <w:rFonts w:asciiTheme="minorHAnsi" w:hAnsiTheme="minorHAnsi" w:cstheme="minorHAnsi"/>
              <w:sz w:val="22"/>
              <w:szCs w:val="22"/>
            </w:rPr>
            <w:t xml:space="preserve"> que </w:t>
          </w:r>
          <w:r w:rsidR="00C608DF" w:rsidRPr="003729A4">
            <w:rPr>
              <w:rFonts w:asciiTheme="minorHAnsi" w:hAnsiTheme="minorHAnsi" w:cstheme="minorHAnsi"/>
              <w:color w:val="000000"/>
              <w:sz w:val="22"/>
              <w:szCs w:val="22"/>
            </w:rPr>
            <w:t>las transacciones o actividades importantes no incluidas en esta</w:t>
          </w:r>
          <w:r w:rsidR="00C945EB">
            <w:rPr>
              <w:rFonts w:asciiTheme="minorHAnsi" w:hAnsiTheme="minorHAnsi" w:cstheme="minorHAnsi"/>
              <w:color w:val="000000"/>
              <w:sz w:val="22"/>
              <w:szCs w:val="22"/>
            </w:rPr>
            <w:t xml:space="preserve"> norma</w:t>
          </w:r>
          <w:r w:rsidR="00C608DF" w:rsidRPr="003729A4">
            <w:rPr>
              <w:rFonts w:asciiTheme="minorHAnsi" w:hAnsiTheme="minorHAnsi" w:cstheme="minorHAnsi"/>
              <w:color w:val="000000"/>
              <w:sz w:val="22"/>
              <w:szCs w:val="22"/>
            </w:rPr>
            <w:t xml:space="preserve"> </w:t>
          </w:r>
          <w:r w:rsidR="001620B2">
            <w:rPr>
              <w:rFonts w:asciiTheme="minorHAnsi" w:hAnsiTheme="minorHAnsi" w:cstheme="minorHAnsi"/>
              <w:color w:val="000000"/>
              <w:sz w:val="22"/>
              <w:szCs w:val="22"/>
            </w:rPr>
            <w:t xml:space="preserve">se deberán </w:t>
          </w:r>
          <w:r w:rsidR="00BB1827" w:rsidRPr="003729A4">
            <w:rPr>
              <w:rFonts w:asciiTheme="minorHAnsi" w:hAnsiTheme="minorHAnsi" w:cstheme="minorHAnsi"/>
              <w:color w:val="000000"/>
              <w:sz w:val="22"/>
              <w:szCs w:val="22"/>
            </w:rPr>
            <w:t>remit</w:t>
          </w:r>
          <w:r w:rsidR="00BB1827">
            <w:rPr>
              <w:rFonts w:asciiTheme="minorHAnsi" w:hAnsiTheme="minorHAnsi" w:cstheme="minorHAnsi"/>
              <w:color w:val="000000"/>
              <w:sz w:val="22"/>
              <w:szCs w:val="22"/>
            </w:rPr>
            <w:t>ir</w:t>
          </w:r>
          <w:r w:rsidR="00C608DF" w:rsidRPr="003729A4">
            <w:rPr>
              <w:rFonts w:asciiTheme="minorHAnsi" w:hAnsiTheme="minorHAnsi" w:cstheme="minorHAnsi"/>
              <w:color w:val="000000"/>
              <w:sz w:val="22"/>
              <w:szCs w:val="22"/>
            </w:rPr>
            <w:t xml:space="preserve"> a los criterios pertinentes que figuran en las establecidas para las Pymes.</w:t>
          </w:r>
        </w:p>
        <w:p w:rsidR="003D46C2" w:rsidRDefault="003D46C2" w:rsidP="00C608DF">
          <w:pPr>
            <w:autoSpaceDE w:val="0"/>
            <w:autoSpaceDN w:val="0"/>
            <w:adjustRightInd w:val="0"/>
            <w:ind w:left="360"/>
            <w:jc w:val="both"/>
            <w:rPr>
              <w:rFonts w:asciiTheme="minorHAnsi" w:hAnsiTheme="minorHAnsi" w:cstheme="minorHAnsi"/>
              <w:color w:val="000000"/>
              <w:sz w:val="22"/>
              <w:szCs w:val="22"/>
            </w:rPr>
          </w:pPr>
        </w:p>
        <w:p w:rsidR="005C6C92" w:rsidRDefault="005C6C92" w:rsidP="005C6C92">
          <w:pPr>
            <w:pStyle w:val="Sinespaciado"/>
            <w:jc w:val="both"/>
            <w:rPr>
              <w:rFonts w:ascii="Times New Roman" w:hAnsi="Times New Roman" w:cs="Times New Roman"/>
              <w:sz w:val="20"/>
              <w:szCs w:val="20"/>
            </w:rPr>
          </w:pPr>
        </w:p>
        <w:p w:rsidR="005C6C92" w:rsidRPr="005C6C92" w:rsidRDefault="005C6C92" w:rsidP="005C6C92">
          <w:pPr>
            <w:pStyle w:val="Sinespaciado"/>
            <w:jc w:val="both"/>
            <w:rPr>
              <w:rFonts w:cstheme="minorHAnsi"/>
              <w:b/>
              <w:sz w:val="28"/>
              <w:szCs w:val="28"/>
            </w:rPr>
          </w:pPr>
          <w:r w:rsidRPr="005C6C92">
            <w:rPr>
              <w:rFonts w:cstheme="minorHAnsi"/>
              <w:b/>
              <w:sz w:val="28"/>
              <w:szCs w:val="28"/>
            </w:rPr>
            <w:t xml:space="preserve">Comentarios generales al </w:t>
          </w:r>
          <w:r w:rsidR="00E87670">
            <w:rPr>
              <w:rFonts w:cstheme="minorHAnsi"/>
              <w:b/>
              <w:sz w:val="28"/>
              <w:szCs w:val="28"/>
            </w:rPr>
            <w:t>proyecto de norma</w:t>
          </w:r>
        </w:p>
        <w:p w:rsidR="005C6C92" w:rsidRPr="005C6C92" w:rsidRDefault="005C6C92" w:rsidP="005C6C92">
          <w:pPr>
            <w:pStyle w:val="Sinespaciado"/>
            <w:jc w:val="both"/>
          </w:pPr>
        </w:p>
        <w:p w:rsidR="005C6C92" w:rsidRPr="003729A4" w:rsidRDefault="005C6C92" w:rsidP="005C6C92">
          <w:pPr>
            <w:pStyle w:val="Sinespaciado"/>
            <w:numPr>
              <w:ilvl w:val="0"/>
              <w:numId w:val="2"/>
            </w:numPr>
            <w:jc w:val="both"/>
            <w:rPr>
              <w:i/>
            </w:rPr>
          </w:pPr>
          <w:r w:rsidRPr="003729A4">
            <w:rPr>
              <w:i/>
            </w:rPr>
            <w:t xml:space="preserve"> “…La pregunta que me surgió al leer por primera vez el documento “Proyecto de Norma de Información Financiera para las Microempresas” fue por qué el CTCP no puso en discusión a los interesados la pregunta ¿considera que es necesario realizar un documento de norma </w:t>
          </w:r>
          <w:r w:rsidRPr="003729A4">
            <w:rPr>
              <w:i/>
            </w:rPr>
            <w:lastRenderedPageBreak/>
            <w:t>Internacional de información financiera para las microempresas en Colombia? A lo cual yo hubiera respondido que no es necesario, al menos por ahora.</w:t>
          </w:r>
        </w:p>
        <w:p w:rsidR="005C6C92" w:rsidRPr="003729A4" w:rsidRDefault="005C6C92" w:rsidP="005C6C92">
          <w:pPr>
            <w:pStyle w:val="Sinespaciado"/>
            <w:jc w:val="both"/>
            <w:rPr>
              <w:i/>
            </w:rPr>
          </w:pPr>
        </w:p>
        <w:p w:rsidR="005C6C92" w:rsidRPr="003729A4" w:rsidRDefault="005C6C92" w:rsidP="005C6C92">
          <w:pPr>
            <w:pStyle w:val="Sinespaciado"/>
            <w:ind w:left="360"/>
            <w:jc w:val="both"/>
            <w:rPr>
              <w:i/>
            </w:rPr>
          </w:pPr>
          <w:r w:rsidRPr="003729A4">
            <w:rPr>
              <w:i/>
            </w:rPr>
            <w:t>Antes de que se expidiera la ley 1314 de 2009 era evidente el atraso que tenía nuestro país comparado con otros en materia de preparación y presentación de información financiera para usuarios externos y también en normas de aseguramiento de información.</w:t>
          </w:r>
        </w:p>
        <w:p w:rsidR="005C6C92" w:rsidRPr="003729A4" w:rsidRDefault="005C6C92" w:rsidP="005C6C92">
          <w:pPr>
            <w:pStyle w:val="Sinespaciado"/>
            <w:jc w:val="both"/>
            <w:rPr>
              <w:i/>
            </w:rPr>
          </w:pPr>
        </w:p>
        <w:p w:rsidR="005C6C92" w:rsidRPr="003729A4" w:rsidRDefault="005C6C92" w:rsidP="005C6C92">
          <w:pPr>
            <w:pStyle w:val="Sinespaciado"/>
            <w:ind w:left="360"/>
            <w:jc w:val="both"/>
            <w:rPr>
              <w:i/>
            </w:rPr>
          </w:pPr>
          <w:r w:rsidRPr="003729A4">
            <w:rPr>
              <w:i/>
            </w:rPr>
            <w:t>No se puede negar lo que significa para Colombia que las empresas de los grupos 1 y 2 previo proceso de discusión que se está surtiendo en este momento puedan adoptar las NIIF completas y las NIIF para PYMES ya que son estándares reconocidos internacionalmente por varios países y en otros están aún en proceso de adopción, esperemos que el proceso de discusión sobre las Normas Internacionales de Auditoria y su aplicación en Colombia sea aun más riguroso que el de NIIF.</w:t>
          </w:r>
        </w:p>
        <w:p w:rsidR="005C6C92" w:rsidRPr="003729A4" w:rsidRDefault="005C6C92" w:rsidP="005C6C92">
          <w:pPr>
            <w:pStyle w:val="Sinespaciado"/>
            <w:jc w:val="both"/>
            <w:rPr>
              <w:i/>
            </w:rPr>
          </w:pPr>
        </w:p>
        <w:p w:rsidR="005C6C92" w:rsidRPr="003729A4" w:rsidRDefault="005C6C92" w:rsidP="005C6C92">
          <w:pPr>
            <w:pStyle w:val="Sinespaciado"/>
            <w:ind w:left="360"/>
            <w:jc w:val="both"/>
            <w:rPr>
              <w:i/>
            </w:rPr>
          </w:pPr>
          <w:r w:rsidRPr="003729A4">
            <w:rPr>
              <w:i/>
            </w:rPr>
            <w:t>No es correcto que se crea que todas las empresas del país tienen la imperiosa necesidad de aplicar Normas Internacionales de Información Financiera (NIIF completas, NIIF para PYMES o Normas Internacionales de Contabilidad y Presentación de Informes ISAR).</w:t>
          </w:r>
        </w:p>
        <w:p w:rsidR="005C6C92" w:rsidRPr="003729A4" w:rsidRDefault="005C6C92" w:rsidP="005C6C92">
          <w:pPr>
            <w:pStyle w:val="Sinespaciado"/>
            <w:jc w:val="both"/>
            <w:rPr>
              <w:i/>
            </w:rPr>
          </w:pPr>
        </w:p>
        <w:p w:rsidR="005C6C92" w:rsidRPr="003729A4" w:rsidRDefault="005C6C92" w:rsidP="005C6C92">
          <w:pPr>
            <w:pStyle w:val="Sinespaciado"/>
            <w:ind w:left="360"/>
            <w:jc w:val="both"/>
            <w:rPr>
              <w:i/>
            </w:rPr>
          </w:pPr>
          <w:r w:rsidRPr="003729A4">
            <w:rPr>
              <w:i/>
            </w:rPr>
            <w:t>No podemos olvidarnos que hace varias décadas que los empresarios y microempresarios en Colombia mal que bien han preparado información de sus negocios bajo los PCGA en Colombia esta misma información ha sido recibida y aceptada por las entidades de vigilancia y control del país al igual que por la DIAN que es otro de los usuarios importantes para este tipo de información. El CTCP debería considerar si es en verdad necesario proponerle a las autoridades de regulación el MHCP y al MCIT una nueva norma de contabilidad para las microempresas ya que esto crea una carga económica adicional para este tipo de empresas algunas de ellas que apenas están surgiendo y otras están tratando de mantenerse, también podrían considerar si las autoridades de regulación deben imponerle a los profesionales de la contaduría pública la necesidad de capacitarse adicionalmente a las NIIF en una normatividad diferente para las Microempresas.</w:t>
          </w:r>
        </w:p>
        <w:p w:rsidR="005C6C92" w:rsidRPr="003729A4" w:rsidRDefault="005C6C92" w:rsidP="005C6C92">
          <w:pPr>
            <w:pStyle w:val="Sinespaciado"/>
            <w:jc w:val="both"/>
            <w:rPr>
              <w:i/>
            </w:rPr>
          </w:pPr>
        </w:p>
        <w:p w:rsidR="005C6C92" w:rsidRPr="003729A4" w:rsidRDefault="005C6C92" w:rsidP="005C6C92">
          <w:pPr>
            <w:pStyle w:val="Sinespaciado"/>
            <w:ind w:left="360"/>
            <w:jc w:val="both"/>
            <w:rPr>
              <w:i/>
            </w:rPr>
          </w:pPr>
          <w:r w:rsidRPr="003729A4">
            <w:rPr>
              <w:i/>
            </w:rPr>
            <w:t>Considero buena la intención que tiene el CTCP con el diseño de este documento para discusión pero creo que se debe dar un plazo prudencial y no podemos pretender en un año hacer lo que no habíamos hecho en más de diez años desde que se planteo por primera vez una iniciativa para realizar el cambio de normatividad de información financiera hacia los estándares internacionales</w:t>
          </w:r>
          <w:r w:rsidRPr="003729A4">
            <w:rPr>
              <w:rStyle w:val="Refdenotaalpie"/>
              <w:i/>
            </w:rPr>
            <w:footnoteReference w:id="128"/>
          </w:r>
          <w:r w:rsidRPr="003729A4">
            <w:rPr>
              <w:i/>
            </w:rPr>
            <w:t>…”</w:t>
          </w:r>
        </w:p>
        <w:p w:rsidR="005C6C92" w:rsidRDefault="005C6C92" w:rsidP="005C6C92">
          <w:pPr>
            <w:jc w:val="both"/>
            <w:rPr>
              <w:rFonts w:ascii="Times New Roman" w:hAnsi="Times New Roman" w:cs="Times New Roman"/>
              <w:b/>
              <w:sz w:val="20"/>
              <w:szCs w:val="20"/>
            </w:rPr>
          </w:pPr>
        </w:p>
        <w:p w:rsidR="005C6C92" w:rsidRPr="00C9628B" w:rsidRDefault="0017180D" w:rsidP="0017180D">
          <w:pPr>
            <w:pStyle w:val="Sinespaciado"/>
            <w:numPr>
              <w:ilvl w:val="0"/>
              <w:numId w:val="2"/>
            </w:numPr>
            <w:jc w:val="both"/>
            <w:rPr>
              <w:i/>
            </w:rPr>
          </w:pPr>
          <w:r w:rsidRPr="00C9628B">
            <w:rPr>
              <w:i/>
            </w:rPr>
            <w:t xml:space="preserve"> “…</w:t>
          </w:r>
          <w:r w:rsidR="005C6C92" w:rsidRPr="00C9628B">
            <w:rPr>
              <w:i/>
            </w:rPr>
            <w:t>El Comité de Expertos del Sector Cooperativo considera pertinente exponer ante el CTCP los siguientes comentarios al documento titulado “Proyecto de Norma de Información Financiera para las Microempresas”.</w:t>
          </w:r>
        </w:p>
        <w:p w:rsidR="005C6C92" w:rsidRPr="00C9628B" w:rsidRDefault="005C6C92" w:rsidP="0017180D">
          <w:pPr>
            <w:pStyle w:val="Sinespaciado"/>
            <w:ind w:left="360"/>
            <w:jc w:val="both"/>
            <w:rPr>
              <w:i/>
            </w:rPr>
          </w:pPr>
          <w:r w:rsidRPr="00C9628B">
            <w:rPr>
              <w:i/>
            </w:rPr>
            <w:t>Dado que el CTCP ha venido proponiendo la conformación de diversos grupos para la aplicación de estándares de contabilidad e información financiera, y que se espera que el marco de aplicación de los mismos en Colombia se dé conforme a esta definición por grupos, el Comité considera que este documento debiera denominarse “Proyecto de Norma de Información Financiera para la empresas y/o entidades pertenecientes al Grupo 3 de aplicación”.</w:t>
          </w:r>
        </w:p>
        <w:p w:rsidR="005C6C92" w:rsidRPr="00C9628B" w:rsidRDefault="005C6C92" w:rsidP="0017180D">
          <w:pPr>
            <w:pStyle w:val="Sinespaciado"/>
            <w:jc w:val="both"/>
            <w:rPr>
              <w:i/>
            </w:rPr>
          </w:pPr>
        </w:p>
        <w:p w:rsidR="005C6C92" w:rsidRPr="00C9628B" w:rsidRDefault="005C6C92" w:rsidP="0017180D">
          <w:pPr>
            <w:pStyle w:val="Sinespaciado"/>
            <w:ind w:left="360"/>
            <w:jc w:val="both"/>
            <w:rPr>
              <w:i/>
            </w:rPr>
          </w:pPr>
          <w:r w:rsidRPr="00C9628B">
            <w:rPr>
              <w:i/>
            </w:rPr>
            <w:lastRenderedPageBreak/>
            <w:t>Lo anterior, en razón a que si bien la Ley 1314 indicó que “…el Gobierno establecerá normas de contabilidad y de información financiera para las microempresas que cumplan los requisitos establecidos en los numerales del artículo 499 del Estatuto Tributario”, esto no significa se tenga que hacer una norma particular, sino más bien que las microempresas sepan qué tipo de normas les son aplicables, dadas las consideraciones de tipo técnico pertinentes.</w:t>
          </w:r>
        </w:p>
        <w:p w:rsidR="005C6C92" w:rsidRPr="00C9628B" w:rsidRDefault="005C6C92" w:rsidP="0017180D">
          <w:pPr>
            <w:pStyle w:val="Sinespaciado"/>
            <w:jc w:val="both"/>
            <w:rPr>
              <w:i/>
            </w:rPr>
          </w:pPr>
        </w:p>
        <w:p w:rsidR="005C6C92" w:rsidRPr="00C9628B" w:rsidRDefault="005C6C92" w:rsidP="0017180D">
          <w:pPr>
            <w:pStyle w:val="Sinespaciado"/>
            <w:ind w:left="360"/>
            <w:jc w:val="both"/>
            <w:rPr>
              <w:i/>
            </w:rPr>
          </w:pPr>
          <w:r w:rsidRPr="00C9628B">
            <w:rPr>
              <w:i/>
            </w:rPr>
            <w:t xml:space="preserve">El Comité considera que referir la norma </w:t>
          </w:r>
          <w:proofErr w:type="gramStart"/>
          <w:r w:rsidRPr="00C9628B">
            <w:rPr>
              <w:i/>
            </w:rPr>
            <w:t>propuesta</w:t>
          </w:r>
          <w:proofErr w:type="gramEnd"/>
          <w:r w:rsidRPr="00C9628B">
            <w:rPr>
              <w:i/>
            </w:rPr>
            <w:t xml:space="preserve"> al Grupo 3 de aplicación, elimina la posibilidad de hacer interpretaciones sobre cualquier otra definición que se haga. Igualmente, evitaría que el CTCP sea quien tenga que entrar a definir qué es una microempresa, tal como lo hace en la norma propuesta, lo cual, a juicio del comité, no está en el ámbito de sus competencias.</w:t>
          </w:r>
        </w:p>
        <w:p w:rsidR="005C6C92" w:rsidRPr="00C9628B" w:rsidRDefault="005C6C92" w:rsidP="0017180D">
          <w:pPr>
            <w:pStyle w:val="Sinespaciado"/>
            <w:jc w:val="both"/>
            <w:rPr>
              <w:i/>
            </w:rPr>
          </w:pPr>
        </w:p>
        <w:p w:rsidR="005C6C92" w:rsidRPr="00C9628B" w:rsidRDefault="005C6C92" w:rsidP="0017180D">
          <w:pPr>
            <w:pStyle w:val="Sinespaciado"/>
            <w:ind w:left="360"/>
            <w:jc w:val="both"/>
            <w:rPr>
              <w:i/>
            </w:rPr>
          </w:pPr>
          <w:r w:rsidRPr="00C9628B">
            <w:rPr>
              <w:i/>
            </w:rPr>
            <w:t>El Comité sugiere que la norma en cuestión maneje una terminología homogénea, no solo para sus propósitos internos, sino acorde a la utilizada en los estándares internacionales que han sido tomados como referencia, es decir las NIIF y las NIIF para Pymes. Lo anterior, a juicio del comité, hace que las empresas y entidades pertenecientes al grupo 3 se involucren más con los estándares internacionales, y de este modo, estén mejor preparadas para cuando sus condiciones particulares las lleven a estar en un grupo de mayor exigencia en materia de normas contables y de información financiera.</w:t>
          </w:r>
        </w:p>
        <w:p w:rsidR="005C6C92" w:rsidRPr="00C9628B" w:rsidRDefault="005C6C92" w:rsidP="0017180D">
          <w:pPr>
            <w:pStyle w:val="Sinespaciado"/>
            <w:jc w:val="both"/>
            <w:rPr>
              <w:i/>
            </w:rPr>
          </w:pPr>
        </w:p>
        <w:p w:rsidR="005C6C92" w:rsidRPr="00C9628B" w:rsidRDefault="005C6C92" w:rsidP="0017180D">
          <w:pPr>
            <w:pStyle w:val="Sinespaciado"/>
            <w:ind w:left="360"/>
            <w:jc w:val="both"/>
            <w:rPr>
              <w:i/>
              <w:highlight w:val="lightGray"/>
            </w:rPr>
          </w:pPr>
          <w:r w:rsidRPr="00C9628B">
            <w:rPr>
              <w:i/>
            </w:rPr>
            <w:t>Conforme a lo anterior, se sugiere utilizar en todo el documento el término “estado de situación financiera o balance general”, cuando se haga referencia a éste</w:t>
          </w:r>
          <w:r w:rsidR="0017180D" w:rsidRPr="00C9628B">
            <w:rPr>
              <w:rStyle w:val="Refdenotaalpie"/>
              <w:i/>
            </w:rPr>
            <w:footnoteReference w:id="129"/>
          </w:r>
          <w:r w:rsidR="0017180D" w:rsidRPr="00C9628B">
            <w:rPr>
              <w:i/>
            </w:rPr>
            <w:t>…”</w:t>
          </w:r>
        </w:p>
        <w:p w:rsidR="005C6C92" w:rsidRPr="00E7485C" w:rsidRDefault="005C6C92" w:rsidP="005C6C92">
          <w:pPr>
            <w:pStyle w:val="Sinespaciado"/>
            <w:jc w:val="both"/>
          </w:pPr>
        </w:p>
        <w:p w:rsidR="005C6C92" w:rsidRPr="0017180D" w:rsidRDefault="005C6C92" w:rsidP="005C6C92">
          <w:pPr>
            <w:pStyle w:val="Sinespaciado"/>
            <w:jc w:val="both"/>
            <w:rPr>
              <w:rFonts w:ascii="Arial" w:hAnsi="Arial" w:cs="Arial"/>
              <w:b/>
              <w:sz w:val="24"/>
              <w:szCs w:val="24"/>
            </w:rPr>
          </w:pPr>
        </w:p>
        <w:p w:rsidR="005C6C92" w:rsidRPr="0017180D" w:rsidRDefault="001B588B" w:rsidP="001B588B">
          <w:pPr>
            <w:pStyle w:val="Sinespaciado"/>
            <w:numPr>
              <w:ilvl w:val="0"/>
              <w:numId w:val="2"/>
            </w:numPr>
            <w:jc w:val="both"/>
            <w:rPr>
              <w:rFonts w:ascii="Arial" w:hAnsi="Arial" w:cs="Arial"/>
              <w:b/>
              <w:i/>
              <w:sz w:val="24"/>
              <w:szCs w:val="24"/>
              <w:lang w:val="es-CO"/>
            </w:rPr>
          </w:pPr>
          <w:r>
            <w:rPr>
              <w:i/>
            </w:rPr>
            <w:t>“…</w:t>
          </w:r>
          <w:r w:rsidR="005C6C92" w:rsidRPr="0017180D">
            <w:rPr>
              <w:i/>
            </w:rPr>
            <w:t xml:space="preserve">Siendo consistentes con lo señalado en el contenido de la </w:t>
          </w:r>
          <w:r w:rsidR="00C87D4F">
            <w:rPr>
              <w:i/>
            </w:rPr>
            <w:t>Ley</w:t>
          </w:r>
          <w:r w:rsidR="005C6C92" w:rsidRPr="0017180D">
            <w:rPr>
              <w:i/>
            </w:rPr>
            <w:t xml:space="preserve"> 1314 de 2009, sugerimos modificar el título por la siguiente denominación: “NORMAS DE CONTABILIDAD Y DE INFORMACIÓN FINANCIERA SIMPLIFICADA PARA LAS MICROEMPRESAS”</w:t>
          </w:r>
        </w:p>
        <w:p w:rsidR="005C6C92" w:rsidRPr="0017180D" w:rsidRDefault="005C6C92" w:rsidP="005C6C92">
          <w:pPr>
            <w:pStyle w:val="Sinespaciado"/>
            <w:rPr>
              <w:lang w:val="es-CO"/>
            </w:rPr>
          </w:pPr>
        </w:p>
        <w:p w:rsidR="005C6C92" w:rsidRPr="0017180D" w:rsidRDefault="005C6C92" w:rsidP="005C6C92">
          <w:pPr>
            <w:pStyle w:val="Sinespaciado"/>
            <w:numPr>
              <w:ilvl w:val="0"/>
              <w:numId w:val="7"/>
            </w:numPr>
            <w:jc w:val="both"/>
            <w:rPr>
              <w:i/>
            </w:rPr>
          </w:pPr>
          <w:r w:rsidRPr="0017180D">
            <w:rPr>
              <w:i/>
            </w:rPr>
            <w:t xml:space="preserve">El proyecto no considera normas para los siguientes conceptos que también son o pueden ser operados por las microempresas nacionales: </w:t>
          </w:r>
        </w:p>
        <w:p w:rsidR="005C6C92" w:rsidRPr="0017180D" w:rsidRDefault="005C6C92" w:rsidP="005C6C92">
          <w:pPr>
            <w:pStyle w:val="Sinespaciado"/>
            <w:jc w:val="both"/>
            <w:rPr>
              <w:i/>
            </w:rPr>
          </w:pPr>
        </w:p>
        <w:p w:rsidR="005C6C92" w:rsidRPr="0017180D" w:rsidRDefault="005C6C92" w:rsidP="005C6C92">
          <w:pPr>
            <w:pStyle w:val="Sinespaciado"/>
            <w:numPr>
              <w:ilvl w:val="1"/>
              <w:numId w:val="7"/>
            </w:numPr>
            <w:jc w:val="both"/>
            <w:rPr>
              <w:i/>
            </w:rPr>
          </w:pPr>
          <w:r w:rsidRPr="0017180D">
            <w:rPr>
              <w:i/>
            </w:rPr>
            <w:t xml:space="preserve">Efectivo y equivalentes de efectivo </w:t>
          </w:r>
        </w:p>
        <w:p w:rsidR="005C6C92" w:rsidRPr="0017180D" w:rsidRDefault="005C6C92" w:rsidP="005C6C92">
          <w:pPr>
            <w:pStyle w:val="Sinespaciado"/>
            <w:numPr>
              <w:ilvl w:val="1"/>
              <w:numId w:val="7"/>
            </w:numPr>
            <w:jc w:val="both"/>
            <w:rPr>
              <w:i/>
            </w:rPr>
          </w:pPr>
          <w:r w:rsidRPr="0017180D">
            <w:rPr>
              <w:i/>
            </w:rPr>
            <w:t xml:space="preserve">Intangibles </w:t>
          </w:r>
        </w:p>
        <w:p w:rsidR="005C6C92" w:rsidRPr="0017180D" w:rsidRDefault="005C6C92" w:rsidP="005C6C92">
          <w:pPr>
            <w:pStyle w:val="Sinespaciado"/>
            <w:numPr>
              <w:ilvl w:val="1"/>
              <w:numId w:val="7"/>
            </w:numPr>
            <w:jc w:val="both"/>
            <w:rPr>
              <w:i/>
            </w:rPr>
          </w:pPr>
          <w:r w:rsidRPr="0017180D">
            <w:rPr>
              <w:i/>
            </w:rPr>
            <w:t xml:space="preserve">Gastos anticipados </w:t>
          </w:r>
        </w:p>
        <w:p w:rsidR="005C6C92" w:rsidRPr="0017180D" w:rsidRDefault="005C6C92" w:rsidP="005C6C92">
          <w:pPr>
            <w:pStyle w:val="Sinespaciado"/>
            <w:numPr>
              <w:ilvl w:val="1"/>
              <w:numId w:val="7"/>
            </w:numPr>
            <w:jc w:val="both"/>
            <w:rPr>
              <w:i/>
            </w:rPr>
          </w:pPr>
          <w:r w:rsidRPr="0017180D">
            <w:rPr>
              <w:i/>
            </w:rPr>
            <w:t xml:space="preserve">Otros activos </w:t>
          </w:r>
        </w:p>
        <w:p w:rsidR="005C6C92" w:rsidRPr="0017180D" w:rsidRDefault="005C6C92" w:rsidP="005C6C92">
          <w:pPr>
            <w:pStyle w:val="Sinespaciado"/>
            <w:numPr>
              <w:ilvl w:val="1"/>
              <w:numId w:val="7"/>
            </w:numPr>
            <w:jc w:val="both"/>
            <w:rPr>
              <w:i/>
            </w:rPr>
          </w:pPr>
          <w:r w:rsidRPr="0017180D">
            <w:rPr>
              <w:i/>
            </w:rPr>
            <w:t xml:space="preserve">Impuestos por pagar </w:t>
          </w:r>
        </w:p>
        <w:p w:rsidR="005C6C92" w:rsidRPr="0017180D" w:rsidRDefault="005C6C92" w:rsidP="005C6C92">
          <w:pPr>
            <w:pStyle w:val="Sinespaciado"/>
            <w:numPr>
              <w:ilvl w:val="1"/>
              <w:numId w:val="7"/>
            </w:numPr>
            <w:jc w:val="both"/>
            <w:rPr>
              <w:i/>
            </w:rPr>
          </w:pPr>
          <w:r w:rsidRPr="0017180D">
            <w:rPr>
              <w:i/>
            </w:rPr>
            <w:t xml:space="preserve">Provisiones [pasivos] </w:t>
          </w:r>
        </w:p>
        <w:p w:rsidR="005C6C92" w:rsidRPr="0017180D" w:rsidRDefault="005C6C92" w:rsidP="005C6C92">
          <w:pPr>
            <w:pStyle w:val="Sinespaciado"/>
            <w:numPr>
              <w:ilvl w:val="1"/>
              <w:numId w:val="7"/>
            </w:numPr>
            <w:jc w:val="both"/>
            <w:rPr>
              <w:i/>
            </w:rPr>
          </w:pPr>
          <w:r w:rsidRPr="0017180D">
            <w:rPr>
              <w:i/>
            </w:rPr>
            <w:t xml:space="preserve">Ingresos anticipados </w:t>
          </w:r>
        </w:p>
        <w:p w:rsidR="005C6C92" w:rsidRPr="0017180D" w:rsidRDefault="005C6C92" w:rsidP="005C6C92">
          <w:pPr>
            <w:pStyle w:val="Sinespaciado"/>
            <w:numPr>
              <w:ilvl w:val="1"/>
              <w:numId w:val="7"/>
            </w:numPr>
            <w:jc w:val="both"/>
            <w:rPr>
              <w:i/>
            </w:rPr>
          </w:pPr>
          <w:r w:rsidRPr="0017180D">
            <w:rPr>
              <w:i/>
            </w:rPr>
            <w:t xml:space="preserve">Gastos y pérdidas </w:t>
          </w:r>
        </w:p>
        <w:p w:rsidR="005C6C92" w:rsidRPr="0017180D" w:rsidRDefault="005C6C92" w:rsidP="005C6C92">
          <w:pPr>
            <w:pStyle w:val="Sinespaciado"/>
            <w:numPr>
              <w:ilvl w:val="1"/>
              <w:numId w:val="7"/>
            </w:numPr>
            <w:jc w:val="both"/>
            <w:rPr>
              <w:i/>
            </w:rPr>
          </w:pPr>
          <w:r w:rsidRPr="0017180D">
            <w:rPr>
              <w:i/>
            </w:rPr>
            <w:t xml:space="preserve">Patrimonio </w:t>
          </w:r>
        </w:p>
        <w:p w:rsidR="005C6C92" w:rsidRPr="0017180D" w:rsidRDefault="005C6C92" w:rsidP="005C6C92">
          <w:pPr>
            <w:pStyle w:val="Sinespaciado"/>
            <w:jc w:val="both"/>
            <w:rPr>
              <w:i/>
            </w:rPr>
          </w:pPr>
        </w:p>
        <w:p w:rsidR="005C6C92" w:rsidRPr="0017180D" w:rsidRDefault="005C6C92" w:rsidP="005C6C92">
          <w:pPr>
            <w:pStyle w:val="Sinespaciado"/>
            <w:jc w:val="both"/>
            <w:rPr>
              <w:i/>
            </w:rPr>
          </w:pPr>
        </w:p>
        <w:p w:rsidR="005C6C92" w:rsidRPr="0017180D" w:rsidRDefault="005C6C92" w:rsidP="005C6C92">
          <w:pPr>
            <w:pStyle w:val="Sinespaciado"/>
            <w:jc w:val="both"/>
          </w:pPr>
        </w:p>
        <w:p w:rsidR="005C6C92" w:rsidRPr="0017180D" w:rsidRDefault="005C6C92" w:rsidP="005C6C92">
          <w:pPr>
            <w:pStyle w:val="Sinespaciado"/>
            <w:numPr>
              <w:ilvl w:val="0"/>
              <w:numId w:val="8"/>
            </w:numPr>
            <w:jc w:val="both"/>
            <w:rPr>
              <w:i/>
            </w:rPr>
          </w:pPr>
          <w:r w:rsidRPr="0017180D">
            <w:rPr>
              <w:i/>
            </w:rPr>
            <w:t xml:space="preserve">Es importante precisar y recordar que las personas naturales comerciantes [obligadas a llevar contabilidad de acuerdo con el Código de Comercio] siguiendo la doctrina de la Dirección de Impuestos y Aduanas Nacionales no llevan contabilidad formal de sus </w:t>
          </w:r>
          <w:r w:rsidRPr="0017180D">
            <w:rPr>
              <w:i/>
            </w:rPr>
            <w:lastRenderedPageBreak/>
            <w:t>negocios, pues la misma ha establecido que responsables del régimen simplificado del impuesto sobre las ventas no están obligados a llevar contabilidad en libros en debida forma para fines fiscales pues solo basta con llevar el “Libro de registro de operaciones diarias” regulado en el artículo 616 del Estatuto Tributario, el cual es necesario recordar no es un libro de contabilidad sino un documento equivalente a la factura de venta.</w:t>
          </w:r>
        </w:p>
        <w:p w:rsidR="005C6C92" w:rsidRPr="0017180D" w:rsidRDefault="005C6C92" w:rsidP="005C6C92">
          <w:pPr>
            <w:pStyle w:val="Sinespaciado"/>
            <w:jc w:val="both"/>
            <w:rPr>
              <w:i/>
            </w:rPr>
          </w:pPr>
        </w:p>
        <w:p w:rsidR="005C6C92" w:rsidRPr="0017180D" w:rsidRDefault="005C6C92" w:rsidP="005C6C92">
          <w:pPr>
            <w:pStyle w:val="Sinespaciado"/>
            <w:numPr>
              <w:ilvl w:val="0"/>
              <w:numId w:val="9"/>
            </w:numPr>
            <w:jc w:val="both"/>
            <w:rPr>
              <w:i/>
            </w:rPr>
          </w:pPr>
          <w:r w:rsidRPr="0017180D">
            <w:rPr>
              <w:i/>
            </w:rPr>
            <w:t xml:space="preserve">El modelo contable propuesto en el proyecto en discusión que nos ocupa seguramente no podrá ser atendido por un alto número de microempresarios ya que su volumen operacional, su margen de utilidad y su flujo de efectivo no les provee recursos para pagar los honorarios que demanda la llevanza de una contabilidad por un profesional contable. Nuestra posición personal para estos casos considerando el parámetro de las circunstancias socio – económicas [Artículo 2 de la </w:t>
          </w:r>
          <w:r w:rsidR="00C87D4F">
            <w:rPr>
              <w:i/>
            </w:rPr>
            <w:t>Ley</w:t>
          </w:r>
          <w:r w:rsidRPr="0017180D">
            <w:rPr>
              <w:i/>
            </w:rPr>
            <w:t xml:space="preserve"> 1314 de 2009] es proponer la eliminación de los requerimientos de información financiera para las entidades [empresas] que no cuenten con los recursos para hacerla y limitarlos al cumplimiento de los requerimientos tributarios, precisando que la simplificación propuesta no se puede constituir en una puerta abierta a la evasión fiscal o al fomento de la informalidad empresarial. </w:t>
          </w:r>
        </w:p>
        <w:p w:rsidR="005C6C92" w:rsidRPr="0017180D" w:rsidRDefault="005C6C92" w:rsidP="005C6C92">
          <w:pPr>
            <w:pStyle w:val="Sinespaciado"/>
            <w:jc w:val="both"/>
            <w:rPr>
              <w:i/>
            </w:rPr>
          </w:pPr>
        </w:p>
        <w:p w:rsidR="005C6C92" w:rsidRPr="0017180D" w:rsidRDefault="005C6C92" w:rsidP="005C6C92">
          <w:pPr>
            <w:pStyle w:val="Sinespaciado"/>
            <w:numPr>
              <w:ilvl w:val="0"/>
              <w:numId w:val="10"/>
            </w:numPr>
            <w:jc w:val="both"/>
            <w:rPr>
              <w:i/>
            </w:rPr>
          </w:pPr>
          <w:r w:rsidRPr="0017180D">
            <w:rPr>
              <w:i/>
            </w:rPr>
            <w:t xml:space="preserve">Es necesario para la adecuada comprensión del texto, precisar el significado y alcance de las siguientes expresiones del artículo 2 de la </w:t>
          </w:r>
          <w:r w:rsidR="00C87D4F">
            <w:rPr>
              <w:i/>
            </w:rPr>
            <w:t>Ley</w:t>
          </w:r>
          <w:r w:rsidRPr="0017180D">
            <w:rPr>
              <w:i/>
            </w:rPr>
            <w:t xml:space="preserve"> 1314 de 2009: </w:t>
          </w:r>
        </w:p>
        <w:p w:rsidR="005C6C92" w:rsidRPr="0017180D" w:rsidRDefault="005C6C92" w:rsidP="005C6C92">
          <w:pPr>
            <w:pStyle w:val="Sinespaciado"/>
            <w:jc w:val="both"/>
            <w:rPr>
              <w:i/>
            </w:rPr>
          </w:pPr>
        </w:p>
        <w:p w:rsidR="005C6C92" w:rsidRPr="0017180D" w:rsidRDefault="005C6C92" w:rsidP="005C6C92">
          <w:pPr>
            <w:pStyle w:val="Sinespaciado"/>
            <w:numPr>
              <w:ilvl w:val="1"/>
              <w:numId w:val="10"/>
            </w:numPr>
            <w:jc w:val="both"/>
            <w:rPr>
              <w:i/>
            </w:rPr>
          </w:pPr>
          <w:r w:rsidRPr="0017180D">
            <w:rPr>
              <w:i/>
            </w:rPr>
            <w:t xml:space="preserve">Contabilidad simplificada </w:t>
          </w:r>
        </w:p>
        <w:p w:rsidR="005C6C92" w:rsidRPr="0017180D" w:rsidRDefault="005C6C92" w:rsidP="005C6C92">
          <w:pPr>
            <w:pStyle w:val="Sinespaciado"/>
            <w:numPr>
              <w:ilvl w:val="1"/>
              <w:numId w:val="10"/>
            </w:numPr>
            <w:jc w:val="both"/>
            <w:rPr>
              <w:i/>
            </w:rPr>
          </w:pPr>
          <w:r w:rsidRPr="0017180D">
            <w:rPr>
              <w:i/>
            </w:rPr>
            <w:t xml:space="preserve">Estados financieros y revelaciones abreviados </w:t>
          </w:r>
        </w:p>
        <w:p w:rsidR="005C6C92" w:rsidRPr="0017180D" w:rsidRDefault="005C6C92" w:rsidP="005C6C92">
          <w:pPr>
            <w:pStyle w:val="Sinespaciado"/>
            <w:numPr>
              <w:ilvl w:val="1"/>
              <w:numId w:val="10"/>
            </w:numPr>
            <w:jc w:val="both"/>
            <w:rPr>
              <w:i/>
            </w:rPr>
          </w:pPr>
          <w:r w:rsidRPr="0017180D">
            <w:rPr>
              <w:i/>
            </w:rPr>
            <w:t xml:space="preserve">Aseguramiento de información a nivel moderado </w:t>
          </w:r>
        </w:p>
        <w:p w:rsidR="005C6C92" w:rsidRPr="0017180D" w:rsidRDefault="005C6C92" w:rsidP="005C6C92">
          <w:pPr>
            <w:pStyle w:val="Sinespaciado"/>
            <w:jc w:val="both"/>
            <w:rPr>
              <w:i/>
            </w:rPr>
          </w:pPr>
        </w:p>
        <w:p w:rsidR="005C6C92" w:rsidRPr="0017180D" w:rsidRDefault="005C6C92" w:rsidP="005C6C92">
          <w:pPr>
            <w:pStyle w:val="Sinespaciado"/>
            <w:ind w:left="720"/>
            <w:jc w:val="both"/>
            <w:rPr>
              <w:i/>
            </w:rPr>
          </w:pPr>
          <w:r w:rsidRPr="0017180D">
            <w:rPr>
              <w:i/>
            </w:rPr>
            <w:t xml:space="preserve">Se recomienda que además de la definición de estos términos se elabore una sección de Definiciones de la terminología a emplear en la Norma propuesta. </w:t>
          </w:r>
        </w:p>
        <w:p w:rsidR="005C6C92" w:rsidRPr="0017180D" w:rsidRDefault="005C6C92" w:rsidP="005C6C92">
          <w:pPr>
            <w:pStyle w:val="Sinespaciado"/>
            <w:jc w:val="both"/>
            <w:rPr>
              <w:i/>
            </w:rPr>
          </w:pPr>
        </w:p>
        <w:p w:rsidR="005C6C92" w:rsidRPr="0017180D" w:rsidRDefault="005C6C92" w:rsidP="005C6C92">
          <w:pPr>
            <w:pStyle w:val="Sinespaciado"/>
            <w:numPr>
              <w:ilvl w:val="0"/>
              <w:numId w:val="11"/>
            </w:numPr>
            <w:jc w:val="both"/>
            <w:rPr>
              <w:i/>
            </w:rPr>
          </w:pPr>
          <w:r w:rsidRPr="0017180D">
            <w:rPr>
              <w:i/>
            </w:rPr>
            <w:t xml:space="preserve">Consideramos importante y necesario incluir para la aplicación de las normas propuestas a las microempresas personas naturales o jurídicas a las entidades sin ánimo de lucro del régimen tributario especial señaladas en el artículo 19 del Estatuto Tributario Nacional que cumplan con los parámetros señalados en el artículo 499 del mismo Estatuto. Lo anterior debido a que muchas de estas entidades manejan recursos financieros bastante limitados lo cual no les permite asumir los costos de transacción de una contabilidad formal. </w:t>
          </w:r>
        </w:p>
        <w:p w:rsidR="005C6C92" w:rsidRPr="0017180D" w:rsidRDefault="005C6C92" w:rsidP="005C6C92">
          <w:pPr>
            <w:pStyle w:val="Sinespaciado"/>
            <w:jc w:val="both"/>
            <w:rPr>
              <w:i/>
            </w:rPr>
          </w:pPr>
        </w:p>
        <w:p w:rsidR="005C6C92" w:rsidRPr="0017180D" w:rsidRDefault="005C6C92" w:rsidP="005C6C92">
          <w:pPr>
            <w:pStyle w:val="Sinespaciado"/>
            <w:numPr>
              <w:ilvl w:val="0"/>
              <w:numId w:val="12"/>
            </w:numPr>
            <w:jc w:val="both"/>
            <w:rPr>
              <w:i/>
            </w:rPr>
          </w:pPr>
          <w:r w:rsidRPr="0017180D">
            <w:rPr>
              <w:i/>
            </w:rPr>
            <w:t xml:space="preserve">Este estatuto siempre ha contemplado hasta el momento el manejo de un solo modelo o sistema contable para todas las empresas de la naturaleza jurídica y tamaño que sean, siempre y cuando se registren como comerciantes. Al respecto se pregunta: ¿Las normas propuestas en este  proyecto y las demás consideradas en el documento de Direccionamiento Estratégico de ustedes conlleva a una inevitable reforma a este Código? ¿O se podrán seguir operando con los tres [3] modelos contables propuestos y el actual Código de Comercio? </w:t>
          </w:r>
        </w:p>
        <w:p w:rsidR="005C6C92" w:rsidRPr="0017180D" w:rsidRDefault="005C6C92" w:rsidP="005C6C92">
          <w:pPr>
            <w:pStyle w:val="Sinespaciado"/>
            <w:jc w:val="both"/>
            <w:rPr>
              <w:i/>
            </w:rPr>
          </w:pPr>
        </w:p>
        <w:p w:rsidR="005C6C92" w:rsidRPr="0017180D" w:rsidRDefault="005C6C92" w:rsidP="005C6C92">
          <w:pPr>
            <w:pStyle w:val="Sinespaciado"/>
            <w:numPr>
              <w:ilvl w:val="0"/>
              <w:numId w:val="13"/>
            </w:numPr>
            <w:jc w:val="both"/>
            <w:rPr>
              <w:i/>
            </w:rPr>
          </w:pPr>
          <w:r w:rsidRPr="0017180D">
            <w:rPr>
              <w:i/>
            </w:rPr>
            <w:t xml:space="preserve">Es altamente probable y de hecho existen microempresas subordinadas de matrices o controlantes de mayor tamaño las cuales operaran las normas contables y de información financiera en los Grupos 1 ó 2 del documento Direccionamiento Estratégico. Si esto ocurre deberán las entidades controlantes “hacer la conversión” de los estados financieros presentados bajo las normas de contabilidad propuestos para microempresas para </w:t>
          </w:r>
          <w:r w:rsidRPr="0017180D">
            <w:rPr>
              <w:i/>
            </w:rPr>
            <w:lastRenderedPageBreak/>
            <w:t xml:space="preserve">poderlos consolidar en el Grupo. Opinamos que sobre este particular podría excepcionalmente autorizarse para los grupos empresariales que sus microempresas subordinadas apliquen el modelo de los Grupos 1 ó 2, según el caso, pues consideramos que los costos de transacción de hacer la conversión de los estados financieros del Grupo 3 a los de las empresas de los Grupos 1 ó 2 son elevados e innecesarios. </w:t>
          </w:r>
        </w:p>
        <w:p w:rsidR="005C6C92" w:rsidRPr="0017180D" w:rsidRDefault="005C6C92" w:rsidP="005C6C92">
          <w:pPr>
            <w:pStyle w:val="Sinespaciado"/>
            <w:jc w:val="both"/>
            <w:rPr>
              <w:i/>
            </w:rPr>
          </w:pPr>
        </w:p>
        <w:p w:rsidR="005C6C92" w:rsidRPr="0017180D" w:rsidRDefault="005C6C92" w:rsidP="005C6C92">
          <w:pPr>
            <w:pStyle w:val="Sinespaciado"/>
            <w:numPr>
              <w:ilvl w:val="0"/>
              <w:numId w:val="14"/>
            </w:numPr>
            <w:jc w:val="both"/>
            <w:rPr>
              <w:i/>
            </w:rPr>
          </w:pPr>
          <w:r w:rsidRPr="0017180D">
            <w:rPr>
              <w:i/>
            </w:rPr>
            <w:t xml:space="preserve">Con base en lo expuesto en los puntos 13 y 14 del presente escrito y en el artículo 2 de la </w:t>
          </w:r>
          <w:r w:rsidR="00C87D4F">
            <w:rPr>
              <w:i/>
            </w:rPr>
            <w:t>Ley</w:t>
          </w:r>
          <w:r w:rsidRPr="0017180D">
            <w:rPr>
              <w:i/>
            </w:rPr>
            <w:t xml:space="preserve"> 1314 de 2009 que reza: “En desarrollo de esta </w:t>
          </w:r>
          <w:r w:rsidR="00C87D4F">
            <w:rPr>
              <w:i/>
            </w:rPr>
            <w:t>Ley</w:t>
          </w:r>
          <w:r w:rsidRPr="0017180D">
            <w:rPr>
              <w:i/>
            </w:rPr>
            <w:t xml:space="preserve"> y en atención al volumen de sus activos, de sus ingresos, al número de sus empleados, a su forma de organización jurídica o de sus circunstancias socio-económicas, el Gobierno autorizará de manera general que ciertos obligados lleven contabilidad simplificada, emitan estados financieros y revelaciones abreviados o que éstos sean objeto de aseguramiento de información de nivel moderado”. [Subrayado fuera de texto]; podría hacerse la exclusión a ciertos microempresarios obligados que no cuenten con los recursos para hacer la contabilidad formal completa y limitarlos al cumplimiento de los requerimientos tributarios, como el Libro de Registro de Operaciones Diarias, elevándolo a la categoría de libro de comercio tal como fue regulado para las Asociaciones de Hogares Comunitarios, en el decreto 2707 de 2008. La práctica y la realidad económica y empresarial indican que existen microempresarios informales a los cuales los bancos les otorgan créditos con la presentación de la simple fotocopia de la cédula de ciudadanía, no exigiéndoles el Registro Único Tributario – RUT. Podrían excluirse los microempresarios comerciantes que no estén obligados a presentar anualmente declaración de renta y patrimonio. </w:t>
          </w:r>
        </w:p>
        <w:p w:rsidR="005C6C92" w:rsidRPr="0017180D" w:rsidRDefault="005C6C92" w:rsidP="005C6C92">
          <w:pPr>
            <w:pStyle w:val="Sinespaciado"/>
            <w:jc w:val="both"/>
            <w:rPr>
              <w:i/>
            </w:rPr>
          </w:pPr>
        </w:p>
        <w:p w:rsidR="005C6C92" w:rsidRPr="00E77EE4" w:rsidRDefault="005C6C92" w:rsidP="005C6C92">
          <w:pPr>
            <w:pStyle w:val="Sinespaciado"/>
            <w:numPr>
              <w:ilvl w:val="0"/>
              <w:numId w:val="15"/>
            </w:numPr>
            <w:jc w:val="both"/>
            <w:rPr>
              <w:i/>
            </w:rPr>
          </w:pPr>
          <w:r w:rsidRPr="0017180D">
            <w:rPr>
              <w:i/>
            </w:rPr>
            <w:t xml:space="preserve">Aplaudimos el proyecto de las normas de contabilidad y de información financiera para las microempresas, esperando que nuestras observaciones y comentarios contribuyan a fortalecerlo de manera altruista. Sin embargo, observamos que se limitaron a seguir en forma simplificada la NIIF para Pymes y las Directrices Contables para Pymes de la ISAR – UNCTAD, excluyendo otras que hemos mencionado y principalmente no han consultado el contexto de la práctica contable microempresarial real en Colombia, la cual tiene un alto grado de informalidad en la informalidad empresarial y en aquellos microempresarios personas naturales comerciantes formales del régimen simplificado del IVA, las cuales si requieren estados e información financiera para los bancos, para la declaración anual del impuesto de industria y comercio, para la renovación anual del registro mercantil y para otros fines específicos. </w:t>
          </w:r>
        </w:p>
        <w:p w:rsidR="005C6C92" w:rsidRPr="0017180D" w:rsidRDefault="005C6C92" w:rsidP="005C6C92">
          <w:pPr>
            <w:pStyle w:val="Sinespaciado"/>
            <w:ind w:left="360"/>
            <w:jc w:val="both"/>
            <w:rPr>
              <w:i/>
            </w:rPr>
          </w:pPr>
          <w:r w:rsidRPr="0017180D">
            <w:rPr>
              <w:i/>
            </w:rPr>
            <w:t xml:space="preserve">Para soportar lo anteriormente manifestado, en los años 2010 y 2011 realizamos el trabajo de investigación titulado “CONTABILIDAD SIMPLIFICADA: MODELO DE CONTABILIDAD Y DE INFORMACIÓN FINANCIERA PARA LA MICRO, PEQUEÑA Y MEDIANA EMPRESA [MIPYME] REGULADO EN LA </w:t>
          </w:r>
          <w:r w:rsidR="00C87D4F">
            <w:rPr>
              <w:i/>
            </w:rPr>
            <w:t>LEY</w:t>
          </w:r>
          <w:r w:rsidRPr="0017180D">
            <w:rPr>
              <w:i/>
            </w:rPr>
            <w:t xml:space="preserve"> 1314 DE 2009, DE CONVERGENCIA CONTABLE CON ESTÁNDARES INTERNACIONALES DE ACEPTACIÓN MUNDIAL”. </w:t>
          </w:r>
        </w:p>
        <w:p w:rsidR="005C6C92" w:rsidRPr="0017180D" w:rsidRDefault="005C6C92" w:rsidP="005C6C92">
          <w:pPr>
            <w:pStyle w:val="Sinespaciado"/>
            <w:jc w:val="both"/>
            <w:rPr>
              <w:i/>
            </w:rPr>
          </w:pPr>
        </w:p>
        <w:p w:rsidR="005C6C92" w:rsidRPr="0017180D" w:rsidRDefault="005C6C92" w:rsidP="005C6C92">
          <w:pPr>
            <w:pStyle w:val="Sinespaciado"/>
            <w:ind w:left="360"/>
            <w:jc w:val="both"/>
            <w:rPr>
              <w:i/>
            </w:rPr>
          </w:pPr>
          <w:r w:rsidRPr="0017180D">
            <w:rPr>
              <w:i/>
            </w:rPr>
            <w:t xml:space="preserve">Producto de esta investigación está en estos momentos en impresión en la Universidad Libre de Cali el libro titulado “CONTABILIDAD SIMPLIFICADA &amp; SUPERSIMPLIFICADA” el cual una vez se publique les remito los ejemplares al CTCP. Del trabajo de campo realizado [encuestas] con una muestra de 9.685 micro, pequeñas y medianas empresas tomando la base de datos de la Cámara de Comercio de Cali y de la Alcaldía Municipal de Santiago de Cali. Las conclusiones a las que llegamos luego de aplicar dicha muestra son las siguientes, las cuales aparecen en un capítulo de la mencionada publicación: </w:t>
          </w:r>
        </w:p>
        <w:p w:rsidR="005C6C92" w:rsidRPr="0017180D" w:rsidRDefault="005C6C92" w:rsidP="005C6C92">
          <w:pPr>
            <w:pStyle w:val="Sinespaciado"/>
            <w:jc w:val="both"/>
            <w:rPr>
              <w:i/>
            </w:rPr>
          </w:pPr>
        </w:p>
        <w:p w:rsidR="005C6C92" w:rsidRPr="0017180D" w:rsidRDefault="005C6C92" w:rsidP="005C6C92">
          <w:pPr>
            <w:pStyle w:val="Sinespaciado"/>
            <w:ind w:left="708"/>
            <w:jc w:val="both"/>
            <w:rPr>
              <w:i/>
            </w:rPr>
          </w:pPr>
          <w:r w:rsidRPr="0017180D">
            <w:rPr>
              <w:i/>
            </w:rPr>
            <w:lastRenderedPageBreak/>
            <w:t xml:space="preserve">1) Se confirma que el segmento empresarial de las Microempresas está representado en personas naturales registradas como comerciantes y a la vez en el régimen simplificado del impuesto sobre las ventas, a los cuales la Dirección de Impuestos y Aduanas Nacionales no les exige llevar contabilidad, permitiéndoles sustituir la misma por el manejo del Libro de Registro de Operaciones Diarias, exigido en el Estatuto Tributario Nacional, </w:t>
          </w:r>
        </w:p>
        <w:p w:rsidR="005C6C92" w:rsidRPr="0017180D" w:rsidRDefault="005C6C92" w:rsidP="005C6C92">
          <w:pPr>
            <w:pStyle w:val="Sinespaciado"/>
            <w:jc w:val="both"/>
            <w:rPr>
              <w:i/>
            </w:rPr>
          </w:pPr>
        </w:p>
        <w:p w:rsidR="005C6C92" w:rsidRPr="0017180D" w:rsidRDefault="005C6C92" w:rsidP="005C6C92">
          <w:pPr>
            <w:pStyle w:val="Sinespaciado"/>
            <w:ind w:left="708"/>
            <w:jc w:val="both"/>
            <w:rPr>
              <w:i/>
            </w:rPr>
          </w:pPr>
          <w:r w:rsidRPr="0017180D">
            <w:rPr>
              <w:i/>
            </w:rPr>
            <w:t xml:space="preserve">2) Pese al importante auge que ha tenido la creación de la sociedad por acciones simplificada – S.A.S. – los microempresarios prefieren operar todavía como personas naturales y algunas como sociedades limitadas o empresas unipersonales [E.U.], </w:t>
          </w:r>
        </w:p>
        <w:p w:rsidR="005C6C92" w:rsidRPr="0017180D" w:rsidRDefault="005C6C92" w:rsidP="005C6C92">
          <w:pPr>
            <w:pStyle w:val="Sinespaciado"/>
            <w:jc w:val="both"/>
            <w:rPr>
              <w:i/>
            </w:rPr>
          </w:pPr>
        </w:p>
        <w:p w:rsidR="005C6C92" w:rsidRPr="0017180D" w:rsidRDefault="005C6C92" w:rsidP="005C6C92">
          <w:pPr>
            <w:pStyle w:val="Sinespaciado"/>
            <w:ind w:left="708"/>
            <w:jc w:val="both"/>
            <w:rPr>
              <w:i/>
            </w:rPr>
          </w:pPr>
          <w:r w:rsidRPr="0017180D">
            <w:rPr>
              <w:i/>
            </w:rPr>
            <w:t xml:space="preserve">3) Pese a que existe un importante número de empresas que llevan contabilidad regular de sus negocios, apenas el 33% la opera con software contable licenciado, un alto número [el 42%] no cuentan con software contable propio debido principalmente al elevado costo de las licencias del mismo, </w:t>
          </w:r>
        </w:p>
        <w:p w:rsidR="005C6C92" w:rsidRPr="0017180D" w:rsidRDefault="005C6C92" w:rsidP="005C6C92">
          <w:pPr>
            <w:pStyle w:val="Sinespaciado"/>
            <w:jc w:val="both"/>
            <w:rPr>
              <w:i/>
            </w:rPr>
          </w:pPr>
        </w:p>
        <w:p w:rsidR="005C6C92" w:rsidRPr="0017180D" w:rsidRDefault="005C6C92" w:rsidP="005C6C92">
          <w:pPr>
            <w:pStyle w:val="Sinespaciado"/>
            <w:ind w:left="708"/>
            <w:jc w:val="both"/>
            <w:rPr>
              <w:i/>
            </w:rPr>
          </w:pPr>
          <w:r w:rsidRPr="0017180D">
            <w:rPr>
              <w:i/>
            </w:rPr>
            <w:t xml:space="preserve">4) El 82.7% de estos empresarios, utiliza los servicios de contadores públicos para el manejo de la contabilidad, </w:t>
          </w:r>
        </w:p>
        <w:p w:rsidR="005C6C92" w:rsidRPr="0017180D" w:rsidRDefault="005C6C92" w:rsidP="005C6C92">
          <w:pPr>
            <w:pStyle w:val="Sinespaciado"/>
            <w:jc w:val="both"/>
            <w:rPr>
              <w:i/>
            </w:rPr>
          </w:pPr>
        </w:p>
        <w:p w:rsidR="005C6C92" w:rsidRPr="0017180D" w:rsidRDefault="005C6C92" w:rsidP="005C6C92">
          <w:pPr>
            <w:pStyle w:val="Sinespaciado"/>
            <w:ind w:left="708"/>
            <w:jc w:val="both"/>
            <w:rPr>
              <w:i/>
            </w:rPr>
          </w:pPr>
          <w:r w:rsidRPr="0017180D">
            <w:rPr>
              <w:i/>
            </w:rPr>
            <w:t xml:space="preserve">5) Un elevado número de empresarios no utilizan los estados financieros convencionales [estado de resultados, balance general, flujos de efectivo] para administrar y tomar decisiones en sus negocios, utilizan otros informes, entre los que se destaca la Relación de Ingresos y Control de Pagos y el Estado de Bancos, lo cual indica que el modelo de contabilidad de caja o efectivo sería importante para la administración y toma de decisiones empresariales, </w:t>
          </w:r>
        </w:p>
        <w:p w:rsidR="005C6C92" w:rsidRPr="0017180D" w:rsidRDefault="005C6C92" w:rsidP="005C6C92">
          <w:pPr>
            <w:pStyle w:val="Sinespaciado"/>
            <w:jc w:val="both"/>
            <w:rPr>
              <w:i/>
            </w:rPr>
          </w:pPr>
        </w:p>
        <w:p w:rsidR="005C6C92" w:rsidRPr="0017180D" w:rsidRDefault="005C6C92" w:rsidP="005C6C92">
          <w:pPr>
            <w:pStyle w:val="Sinespaciado"/>
            <w:ind w:left="708"/>
            <w:jc w:val="both"/>
            <w:rPr>
              <w:i/>
            </w:rPr>
          </w:pPr>
          <w:r w:rsidRPr="0017180D">
            <w:rPr>
              <w:i/>
            </w:rPr>
            <w:t xml:space="preserve">6) Concluimos también, que debido a que un alto número de empresarios personas naturales, no lleva contabilidad financiera, por pertenecer al régimen simplificado del IVA, se hace importante la reglamentación de los modelos de Contabilidad Simplificada y de Contabilidad Microempresarial o Supersimplificada para los micro y pequeños empresarios, lo cual trae un alto beneficio para la profesión contable debido a la demanda que tendremos los contadores públicos y los estudiantes de Contaduría Publica en materia de proveer servicios a estas empresas, </w:t>
          </w:r>
        </w:p>
        <w:p w:rsidR="005C6C92" w:rsidRPr="0017180D" w:rsidRDefault="005C6C92" w:rsidP="005C6C92">
          <w:pPr>
            <w:pStyle w:val="Sinespaciado"/>
            <w:jc w:val="both"/>
            <w:rPr>
              <w:i/>
            </w:rPr>
          </w:pPr>
        </w:p>
        <w:p w:rsidR="005C6C92" w:rsidRPr="0017180D" w:rsidRDefault="005C6C92" w:rsidP="005C6C92">
          <w:pPr>
            <w:pStyle w:val="Sinespaciado"/>
            <w:ind w:left="708"/>
            <w:jc w:val="both"/>
            <w:rPr>
              <w:i/>
            </w:rPr>
          </w:pPr>
          <w:r w:rsidRPr="0017180D">
            <w:rPr>
              <w:i/>
            </w:rPr>
            <w:t xml:space="preserve">7) Todo lo anterior se da porque manejar una contabilidad completa y formalizada le representa al empresario altos costos de transacción, lo cual induce a los empresarios a refugiarse en los beneficios tributarios del régimen simplificado del IVA lo que se traduce en una informalidad contable, ya que al no contar con software propio para el manejo contable hace que el empresario se exponga a incurrir en elevados costos de actualización contable y eventualmente a sanciones tributarias [por no presentar declaraciones tributarias, libros de contabilidad, información exógena, etc.] y de violación de derechos de autor en materia de software licenciado, </w:t>
          </w:r>
        </w:p>
        <w:p w:rsidR="005C6C92" w:rsidRPr="0017180D" w:rsidRDefault="005C6C92" w:rsidP="005C6C92">
          <w:pPr>
            <w:pStyle w:val="Sinespaciado"/>
            <w:jc w:val="both"/>
            <w:rPr>
              <w:i/>
            </w:rPr>
          </w:pPr>
        </w:p>
        <w:p w:rsidR="005C6C92" w:rsidRPr="0017180D" w:rsidRDefault="005C6C92" w:rsidP="005C6C92">
          <w:pPr>
            <w:pStyle w:val="Sinespaciado"/>
            <w:ind w:left="708"/>
            <w:jc w:val="both"/>
            <w:rPr>
              <w:i/>
            </w:rPr>
          </w:pPr>
          <w:r w:rsidRPr="0017180D">
            <w:rPr>
              <w:i/>
            </w:rPr>
            <w:t xml:space="preserve">8) Para evitar la “informalidad contable” de los empresarios personas naturales comerciantes responsables del régimen simplificado del IVA, se recomienda derogar la exigencia del manejo del Libro Fiscal de Registro de Operaciones Diarias como equivalente o sustituto del manejo de una contabilidad formal, debiendo en su lugar reglamentar mercantil y financieramente el que denomino “LIBRO DE REGISTRO DE TRANSACCIONES </w:t>
          </w:r>
          <w:r w:rsidRPr="0017180D">
            <w:rPr>
              <w:i/>
            </w:rPr>
            <w:lastRenderedPageBreak/>
            <w:t xml:space="preserve">FINANCIERAS”, el cual se debe registrar ante la entidad respectiva [en este momento no se requiere dicho registro], </w:t>
          </w:r>
        </w:p>
        <w:p w:rsidR="005C6C92" w:rsidRPr="0017180D" w:rsidRDefault="005C6C92" w:rsidP="005C6C92">
          <w:pPr>
            <w:pStyle w:val="Sinespaciado"/>
            <w:jc w:val="both"/>
            <w:rPr>
              <w:i/>
            </w:rPr>
          </w:pPr>
        </w:p>
        <w:p w:rsidR="005C6C92" w:rsidRPr="0017180D" w:rsidRDefault="005C6C92" w:rsidP="005C6C92">
          <w:pPr>
            <w:pStyle w:val="Sinespaciado"/>
            <w:ind w:left="708"/>
            <w:jc w:val="both"/>
            <w:rPr>
              <w:i/>
            </w:rPr>
          </w:pPr>
          <w:r w:rsidRPr="0017180D">
            <w:rPr>
              <w:i/>
            </w:rPr>
            <w:t xml:space="preserve">9) Es indudable que en un país donde el alto porcentaje de empresas son MIPYMES se hace necesaria con fundamento en lo regulado en la </w:t>
          </w:r>
          <w:r w:rsidR="00C87D4F">
            <w:rPr>
              <w:i/>
            </w:rPr>
            <w:t>Ley</w:t>
          </w:r>
          <w:r w:rsidRPr="0017180D">
            <w:rPr>
              <w:i/>
            </w:rPr>
            <w:t xml:space="preserve"> 1314 de 2009, la reglamentación e implementación de los modelos o sistemas de Contabilidad Simplificada y de Contabilidad Microempresarial o Supersimplificada que contribuya a la reducción de los costos de transacción de la operación contable y tributaria, </w:t>
          </w:r>
        </w:p>
        <w:p w:rsidR="005C6C92" w:rsidRPr="0017180D" w:rsidRDefault="005C6C92" w:rsidP="005C6C92">
          <w:pPr>
            <w:pStyle w:val="Sinespaciado"/>
            <w:jc w:val="both"/>
            <w:rPr>
              <w:i/>
            </w:rPr>
          </w:pPr>
        </w:p>
        <w:p w:rsidR="005C6C92" w:rsidRPr="0017180D" w:rsidRDefault="005C6C92" w:rsidP="005C6C92">
          <w:pPr>
            <w:pStyle w:val="Sinespaciado"/>
            <w:ind w:left="708"/>
            <w:jc w:val="both"/>
            <w:rPr>
              <w:i/>
            </w:rPr>
          </w:pPr>
          <w:r w:rsidRPr="0017180D">
            <w:rPr>
              <w:i/>
            </w:rPr>
            <w:t xml:space="preserve">10) Sin embargo, existen hechos que puede atentar contra la implementación de la Contabilidad Simplificada y de Contabilidad </w:t>
          </w:r>
        </w:p>
        <w:p w:rsidR="005C6C92" w:rsidRPr="0017180D" w:rsidRDefault="005C6C92" w:rsidP="005C6C92">
          <w:pPr>
            <w:pStyle w:val="Sinespaciado"/>
            <w:jc w:val="both"/>
            <w:rPr>
              <w:i/>
            </w:rPr>
          </w:pPr>
        </w:p>
        <w:p w:rsidR="005C6C92" w:rsidRPr="0017180D" w:rsidRDefault="005C6C92" w:rsidP="005C6C92">
          <w:pPr>
            <w:pStyle w:val="Sinespaciado"/>
            <w:ind w:left="708"/>
            <w:jc w:val="both"/>
            <w:rPr>
              <w:i/>
            </w:rPr>
          </w:pPr>
          <w:r w:rsidRPr="0017180D">
            <w:rPr>
              <w:i/>
            </w:rPr>
            <w:t xml:space="preserve">Microempresarial o Supersimplificada, originada en la cantidad de informes que se derivan de una contabilidad completa, los cuales los modelos contables para las MIPYMES no la proveerían. Entre ellas tenemos: </w:t>
          </w:r>
        </w:p>
        <w:p w:rsidR="005C6C92" w:rsidRPr="0017180D" w:rsidRDefault="005C6C92" w:rsidP="005C6C92">
          <w:pPr>
            <w:pStyle w:val="Sinespaciado"/>
            <w:jc w:val="both"/>
            <w:rPr>
              <w:i/>
            </w:rPr>
          </w:pPr>
        </w:p>
        <w:p w:rsidR="005C6C92" w:rsidRPr="0017180D" w:rsidRDefault="005C6C92" w:rsidP="005C6C92">
          <w:pPr>
            <w:pStyle w:val="Sinespaciado"/>
            <w:ind w:left="708"/>
            <w:jc w:val="both"/>
            <w:rPr>
              <w:i/>
            </w:rPr>
          </w:pPr>
          <w:r w:rsidRPr="0017180D">
            <w:rPr>
              <w:i/>
            </w:rPr>
            <w:t xml:space="preserve">1. Información exógena [medios magnéticos] para la Dirección de Impuestos y Aduanas Nacionales </w:t>
          </w:r>
        </w:p>
        <w:p w:rsidR="005C6C92" w:rsidRPr="0017180D" w:rsidRDefault="005C6C92" w:rsidP="005C6C92">
          <w:pPr>
            <w:pStyle w:val="Sinespaciado"/>
            <w:ind w:left="708"/>
            <w:jc w:val="both"/>
            <w:rPr>
              <w:i/>
            </w:rPr>
          </w:pPr>
          <w:r w:rsidRPr="0017180D">
            <w:rPr>
              <w:i/>
            </w:rPr>
            <w:t xml:space="preserve">2. Información exógena [medios magnéticos] para las Secretarias de Hacienda Municipales o Distritales </w:t>
          </w:r>
        </w:p>
        <w:p w:rsidR="005C6C92" w:rsidRPr="0017180D" w:rsidRDefault="005C6C92" w:rsidP="005C6C92">
          <w:pPr>
            <w:pStyle w:val="Sinespaciado"/>
            <w:ind w:left="708"/>
            <w:jc w:val="both"/>
            <w:rPr>
              <w:i/>
            </w:rPr>
          </w:pPr>
          <w:r w:rsidRPr="0017180D">
            <w:rPr>
              <w:i/>
            </w:rPr>
            <w:t xml:space="preserve">3. Información requerida por el Departamento Administrativo Nacional de Estadística – DANE </w:t>
          </w:r>
        </w:p>
        <w:p w:rsidR="005C6C92" w:rsidRPr="0017180D" w:rsidRDefault="005C6C92" w:rsidP="005C6C92">
          <w:pPr>
            <w:pStyle w:val="Sinespaciado"/>
            <w:ind w:firstLine="708"/>
            <w:jc w:val="both"/>
            <w:rPr>
              <w:i/>
            </w:rPr>
          </w:pPr>
          <w:r w:rsidRPr="0017180D">
            <w:rPr>
              <w:i/>
            </w:rPr>
            <w:t xml:space="preserve">4. Información Financiera para las superintendencias que las vigilen y controlen </w:t>
          </w:r>
        </w:p>
        <w:p w:rsidR="005C6C92" w:rsidRPr="0017180D" w:rsidRDefault="005C6C92" w:rsidP="005C6C92">
          <w:pPr>
            <w:pStyle w:val="Sinespaciado"/>
            <w:ind w:left="708"/>
            <w:jc w:val="both"/>
            <w:rPr>
              <w:i/>
            </w:rPr>
          </w:pPr>
          <w:r w:rsidRPr="0017180D">
            <w:rPr>
              <w:i/>
            </w:rPr>
            <w:t xml:space="preserve">5. Información para la Unidad Administrativa Especial de Información Análisis Financiero [UIAF] </w:t>
          </w:r>
        </w:p>
        <w:p w:rsidR="005C6C92" w:rsidRPr="0017180D" w:rsidRDefault="005C6C92" w:rsidP="005C6C92">
          <w:pPr>
            <w:pStyle w:val="Sinespaciado"/>
            <w:ind w:firstLine="708"/>
            <w:jc w:val="both"/>
            <w:rPr>
              <w:i/>
            </w:rPr>
          </w:pPr>
          <w:r w:rsidRPr="0017180D">
            <w:rPr>
              <w:i/>
            </w:rPr>
            <w:t xml:space="preserve">6. Información para las entidades financieras </w:t>
          </w:r>
        </w:p>
        <w:p w:rsidR="005C6C92" w:rsidRPr="0017180D" w:rsidRDefault="005C6C92" w:rsidP="005C6C92">
          <w:pPr>
            <w:pStyle w:val="Sinespaciado"/>
            <w:ind w:firstLine="708"/>
            <w:jc w:val="both"/>
            <w:rPr>
              <w:i/>
            </w:rPr>
          </w:pPr>
          <w:r w:rsidRPr="0017180D">
            <w:rPr>
              <w:i/>
            </w:rPr>
            <w:t xml:space="preserve">7. Y otras que existan o resultaren </w:t>
          </w:r>
        </w:p>
        <w:p w:rsidR="005C6C92" w:rsidRPr="0017180D" w:rsidRDefault="005C6C92" w:rsidP="005C6C92">
          <w:pPr>
            <w:pStyle w:val="Sinespaciado"/>
            <w:jc w:val="both"/>
            <w:rPr>
              <w:i/>
            </w:rPr>
          </w:pPr>
        </w:p>
        <w:p w:rsidR="005C6C92" w:rsidRDefault="005C6C92" w:rsidP="001B588B">
          <w:pPr>
            <w:pStyle w:val="Sinespaciado"/>
            <w:ind w:left="360"/>
            <w:jc w:val="both"/>
          </w:pPr>
          <w:r w:rsidRPr="0017180D">
            <w:rPr>
              <w:i/>
            </w:rPr>
            <w:t>En los anteriores términos hemos efectuado nuestro aporte con los comentarios requeridos para el análisis del Proyecto sometido a discusión pública por parte de ustedes</w:t>
          </w:r>
          <w:r w:rsidR="001B588B">
            <w:rPr>
              <w:rStyle w:val="Refdenotaalpie"/>
              <w:i/>
            </w:rPr>
            <w:footnoteReference w:id="130"/>
          </w:r>
          <w:r w:rsidR="001B588B">
            <w:rPr>
              <w:i/>
            </w:rPr>
            <w:t>…”</w:t>
          </w:r>
        </w:p>
        <w:p w:rsidR="005C6C92" w:rsidRPr="001B588B" w:rsidRDefault="005C6C92" w:rsidP="001B588B">
          <w:pPr>
            <w:pStyle w:val="Sinespaciado"/>
            <w:jc w:val="both"/>
          </w:pPr>
        </w:p>
        <w:p w:rsidR="005C6C92" w:rsidRPr="00C9628B" w:rsidRDefault="001B588B" w:rsidP="005C6C92">
          <w:pPr>
            <w:pStyle w:val="Sinespaciado"/>
            <w:numPr>
              <w:ilvl w:val="0"/>
              <w:numId w:val="2"/>
            </w:numPr>
            <w:jc w:val="both"/>
            <w:rPr>
              <w:i/>
            </w:rPr>
          </w:pPr>
          <w:r w:rsidRPr="00C9628B">
            <w:rPr>
              <w:i/>
            </w:rPr>
            <w:t>“…</w:t>
          </w:r>
          <w:r w:rsidR="005C6C92" w:rsidRPr="00C9628B">
            <w:rPr>
              <w:i/>
            </w:rPr>
            <w:t>Por favor deslíguense de la parte tributaria, la misma Ley 1314 de 2009 estableció la independencia entre la parte contable y la tributaria. No hacer mención de temas tributarios como “régimen simplificado”</w:t>
          </w:r>
          <w:r w:rsidRPr="00C9628B">
            <w:rPr>
              <w:rStyle w:val="Refdenotaalpie"/>
              <w:i/>
            </w:rPr>
            <w:footnoteReference w:id="131"/>
          </w:r>
          <w:r w:rsidRPr="00C9628B">
            <w:rPr>
              <w:i/>
            </w:rPr>
            <w:t>…”</w:t>
          </w:r>
        </w:p>
        <w:p w:rsidR="005C6C92" w:rsidRDefault="005C6C92" w:rsidP="005C6C92">
          <w:pPr>
            <w:pStyle w:val="Sinespaciado"/>
            <w:jc w:val="both"/>
          </w:pPr>
        </w:p>
        <w:p w:rsidR="005C6C92" w:rsidRPr="00376793" w:rsidRDefault="001B588B" w:rsidP="001B588B">
          <w:pPr>
            <w:pStyle w:val="Sinespaciado"/>
            <w:numPr>
              <w:ilvl w:val="0"/>
              <w:numId w:val="2"/>
            </w:numPr>
            <w:jc w:val="both"/>
            <w:rPr>
              <w:i/>
            </w:rPr>
          </w:pPr>
          <w:r>
            <w:rPr>
              <w:i/>
            </w:rPr>
            <w:t>“…</w:t>
          </w:r>
          <w:r w:rsidR="005C6C92" w:rsidRPr="001B588B">
            <w:rPr>
              <w:i/>
            </w:rPr>
            <w:t>Opinamos que dicho documento tiene buenas bases y conceptos, habida cuenta lo que son este tipo de entidades y con parámetros básicos, fáciles de aplicar y manejar para ellas</w:t>
          </w:r>
          <w:r>
            <w:rPr>
              <w:rStyle w:val="Refdenotaalpie"/>
              <w:i/>
            </w:rPr>
            <w:footnoteReference w:id="132"/>
          </w:r>
          <w:r>
            <w:rPr>
              <w:i/>
            </w:rPr>
            <w:t>…”</w:t>
          </w:r>
        </w:p>
        <w:p w:rsidR="005C6C92" w:rsidRPr="001B588B" w:rsidRDefault="005C6C92" w:rsidP="001B588B">
          <w:pPr>
            <w:pStyle w:val="Sinespaciado"/>
            <w:jc w:val="both"/>
          </w:pPr>
        </w:p>
        <w:p w:rsidR="005C6C92" w:rsidRPr="00C9628B" w:rsidRDefault="001B588B" w:rsidP="001B588B">
          <w:pPr>
            <w:pStyle w:val="Sinespaciado"/>
            <w:numPr>
              <w:ilvl w:val="0"/>
              <w:numId w:val="2"/>
            </w:numPr>
            <w:jc w:val="both"/>
            <w:rPr>
              <w:i/>
            </w:rPr>
          </w:pPr>
          <w:r w:rsidRPr="00C9628B">
            <w:rPr>
              <w:i/>
            </w:rPr>
            <w:t>“…</w:t>
          </w:r>
          <w:r w:rsidR="005C6C92" w:rsidRPr="00C9628B">
            <w:rPr>
              <w:i/>
            </w:rPr>
            <w:t>Consideramos que el documento está bien enfocado y atiende un razonamiento y planteamiento bien enfocado, teniendo en cuenta que este tipo de entidades aunque no deben tener unos requerimientos tan complejos como para los otros grupos, si es conveniente que aun desde su mas básico nivel, vayan manejando la metodología, terminología de una Contabilidad aunque simplificada, tenga bases de las NIIFs PYMES.</w:t>
          </w:r>
        </w:p>
        <w:p w:rsidR="005C6C92" w:rsidRPr="00C9628B" w:rsidRDefault="005C6C92" w:rsidP="001B588B">
          <w:pPr>
            <w:pStyle w:val="Sinespaciado"/>
            <w:jc w:val="both"/>
            <w:rPr>
              <w:i/>
            </w:rPr>
          </w:pPr>
        </w:p>
        <w:p w:rsidR="005C6C92" w:rsidRPr="00C9628B" w:rsidRDefault="005C6C92" w:rsidP="001B588B">
          <w:pPr>
            <w:pStyle w:val="Sinespaciado"/>
            <w:ind w:left="360"/>
            <w:jc w:val="both"/>
            <w:rPr>
              <w:i/>
            </w:rPr>
          </w:pPr>
          <w:r w:rsidRPr="00C9628B">
            <w:rPr>
              <w:i/>
            </w:rPr>
            <w:t xml:space="preserve">Realizado el </w:t>
          </w:r>
          <w:r w:rsidR="008819FE" w:rsidRPr="00C9628B">
            <w:rPr>
              <w:i/>
            </w:rPr>
            <w:t>análisis</w:t>
          </w:r>
          <w:r w:rsidRPr="00C9628B">
            <w:rPr>
              <w:i/>
            </w:rPr>
            <w:t xml:space="preserve"> de las definiciones y conceptos planteados y para aplicar por este tipo de entidades, en nuestro concepto son los </w:t>
          </w:r>
          <w:r w:rsidR="008819FE" w:rsidRPr="00C9628B">
            <w:rPr>
              <w:i/>
            </w:rPr>
            <w:t>m</w:t>
          </w:r>
          <w:r w:rsidR="008819FE">
            <w:rPr>
              <w:i/>
            </w:rPr>
            <w:t>í</w:t>
          </w:r>
          <w:r w:rsidR="008819FE" w:rsidRPr="00C9628B">
            <w:rPr>
              <w:i/>
            </w:rPr>
            <w:t>nimos</w:t>
          </w:r>
          <w:r w:rsidRPr="00C9628B">
            <w:rPr>
              <w:i/>
            </w:rPr>
            <w:t xml:space="preserve"> b</w:t>
          </w:r>
          <w:r w:rsidR="00DF64A8">
            <w:rPr>
              <w:i/>
            </w:rPr>
            <w:t>á</w:t>
          </w:r>
          <w:r w:rsidRPr="00C9628B">
            <w:rPr>
              <w:i/>
            </w:rPr>
            <w:t xml:space="preserve">sicos y necesarios que deben utilizar estas entidades (Por eje: El devengo o </w:t>
          </w:r>
          <w:r w:rsidR="008819FE" w:rsidRPr="00C9628B">
            <w:rPr>
              <w:i/>
            </w:rPr>
            <w:t>causaci</w:t>
          </w:r>
          <w:r w:rsidR="008819FE">
            <w:rPr>
              <w:i/>
            </w:rPr>
            <w:t>ó</w:t>
          </w:r>
          <w:r w:rsidR="008819FE" w:rsidRPr="00C9628B">
            <w:rPr>
              <w:i/>
            </w:rPr>
            <w:t>n</w:t>
          </w:r>
          <w:r w:rsidRPr="00C9628B">
            <w:rPr>
              <w:i/>
            </w:rPr>
            <w:t xml:space="preserve">), para prepararse al manejo </w:t>
          </w:r>
          <w:r w:rsidR="008819FE" w:rsidRPr="00C9628B">
            <w:rPr>
              <w:i/>
            </w:rPr>
            <w:t>id</w:t>
          </w:r>
          <w:r w:rsidR="008819FE">
            <w:rPr>
              <w:i/>
            </w:rPr>
            <w:t>ó</w:t>
          </w:r>
          <w:r w:rsidR="008819FE" w:rsidRPr="00C9628B">
            <w:rPr>
              <w:i/>
            </w:rPr>
            <w:t>neo</w:t>
          </w:r>
          <w:r w:rsidRPr="00C9628B">
            <w:rPr>
              <w:i/>
            </w:rPr>
            <w:t xml:space="preserve"> de sus empresas y como reiteramos, prepararse para su futuro crecimiento y paso a otros grupos.</w:t>
          </w:r>
        </w:p>
        <w:p w:rsidR="005C6C92" w:rsidRPr="00C9628B" w:rsidRDefault="005C6C92" w:rsidP="001B588B">
          <w:pPr>
            <w:pStyle w:val="Sinespaciado"/>
            <w:jc w:val="both"/>
            <w:rPr>
              <w:i/>
            </w:rPr>
          </w:pPr>
          <w:r w:rsidRPr="00C9628B">
            <w:rPr>
              <w:i/>
            </w:rPr>
            <w:t> </w:t>
          </w:r>
        </w:p>
        <w:p w:rsidR="005C6C92" w:rsidRPr="00C9628B" w:rsidRDefault="005C6C92" w:rsidP="001B588B">
          <w:pPr>
            <w:pStyle w:val="Sinespaciado"/>
            <w:ind w:left="360"/>
            <w:jc w:val="both"/>
            <w:rPr>
              <w:i/>
            </w:rPr>
          </w:pPr>
          <w:r w:rsidRPr="00C9628B">
            <w:rPr>
              <w:i/>
            </w:rPr>
            <w:t xml:space="preserve">Vemos bien enfocado el comenzar a manejar conceptos como el Deterioro del valor de los activos; y en el caso concreto en el uso del </w:t>
          </w:r>
          <w:r w:rsidR="008819FE" w:rsidRPr="00C9628B">
            <w:rPr>
              <w:i/>
            </w:rPr>
            <w:t>Método</w:t>
          </w:r>
          <w:r w:rsidRPr="00C9628B">
            <w:rPr>
              <w:i/>
            </w:rPr>
            <w:t xml:space="preserve"> del costo, aunque valido, consider</w:t>
          </w:r>
          <w:r w:rsidR="008819FE">
            <w:rPr>
              <w:i/>
            </w:rPr>
            <w:t>a</w:t>
          </w:r>
          <w:r w:rsidRPr="00C9628B">
            <w:rPr>
              <w:i/>
            </w:rPr>
            <w:t xml:space="preserve">mos que de alguna manera estas entidades </w:t>
          </w:r>
          <w:r w:rsidR="008819FE" w:rsidRPr="00C9628B">
            <w:rPr>
              <w:i/>
            </w:rPr>
            <w:t>deberían</w:t>
          </w:r>
          <w:r w:rsidRPr="00C9628B">
            <w:rPr>
              <w:i/>
            </w:rPr>
            <w:t xml:space="preserve"> irse familiarizando con los concepto de Valor Razonable, por sus conocidas ventajas, que reflejan la realidad actual de los elementos  de los EE FF </w:t>
          </w:r>
          <w:r w:rsidR="008819FE" w:rsidRPr="00C9628B">
            <w:rPr>
              <w:i/>
            </w:rPr>
            <w:t>etc.</w:t>
          </w:r>
          <w:r w:rsidRPr="00C9628B">
            <w:rPr>
              <w:i/>
            </w:rPr>
            <w:t xml:space="preserve"> y que luego van  a encontrar y necesitar cuando pasen a a otros grupos</w:t>
          </w:r>
          <w:r w:rsidR="001B588B" w:rsidRPr="00C9628B">
            <w:rPr>
              <w:rStyle w:val="Refdenotaalpie"/>
              <w:i/>
            </w:rPr>
            <w:footnoteReference w:id="133"/>
          </w:r>
          <w:r w:rsidR="001B588B" w:rsidRPr="00C9628B">
            <w:rPr>
              <w:i/>
            </w:rPr>
            <w:t>…”</w:t>
          </w:r>
        </w:p>
        <w:p w:rsidR="005C6C92" w:rsidRPr="00C9628B" w:rsidRDefault="005C6C92" w:rsidP="001B588B">
          <w:pPr>
            <w:pStyle w:val="Sinespaciado"/>
            <w:jc w:val="both"/>
            <w:rPr>
              <w:i/>
            </w:rPr>
          </w:pPr>
          <w:bookmarkStart w:id="1" w:name="_GoBack"/>
          <w:bookmarkEnd w:id="1"/>
        </w:p>
        <w:p w:rsidR="005C6C92" w:rsidRPr="00C9628B" w:rsidRDefault="001B588B" w:rsidP="001B588B">
          <w:pPr>
            <w:pStyle w:val="Sinespaciado"/>
            <w:numPr>
              <w:ilvl w:val="0"/>
              <w:numId w:val="2"/>
            </w:numPr>
            <w:jc w:val="both"/>
            <w:rPr>
              <w:i/>
            </w:rPr>
          </w:pPr>
          <w:r w:rsidRPr="00C9628B">
            <w:rPr>
              <w:i/>
            </w:rPr>
            <w:t>“…</w:t>
          </w:r>
          <w:r w:rsidR="005C6C92" w:rsidRPr="00C9628B">
            <w:rPr>
              <w:i/>
            </w:rPr>
            <w:t>Concluimos que el documento en sí, está bien elaborado y estructurado, teniendo en cuenta lo que son este tipo de entidades y las características propias de ellas,  define unos parámetros básicos, fáciles de aplicar y asimilar, sin la complejidad de otro tipo de entidades</w:t>
          </w:r>
          <w:r w:rsidRPr="00C9628B">
            <w:rPr>
              <w:rStyle w:val="Refdenotaalpie"/>
              <w:i/>
            </w:rPr>
            <w:footnoteReference w:id="134"/>
          </w:r>
          <w:r w:rsidRPr="00C9628B">
            <w:rPr>
              <w:i/>
            </w:rPr>
            <w:t>…”</w:t>
          </w:r>
        </w:p>
        <w:p w:rsidR="005C6C92" w:rsidRPr="00C9628B" w:rsidRDefault="005C6C92" w:rsidP="001B588B">
          <w:pPr>
            <w:pStyle w:val="Sinespaciado"/>
            <w:jc w:val="both"/>
            <w:rPr>
              <w:i/>
            </w:rPr>
          </w:pPr>
        </w:p>
        <w:p w:rsidR="005C6C92" w:rsidRPr="00C9628B" w:rsidRDefault="005B3B69" w:rsidP="005B3B69">
          <w:pPr>
            <w:pStyle w:val="Sinespaciado"/>
            <w:numPr>
              <w:ilvl w:val="0"/>
              <w:numId w:val="2"/>
            </w:numPr>
            <w:jc w:val="both"/>
            <w:rPr>
              <w:i/>
            </w:rPr>
          </w:pPr>
          <w:r w:rsidRPr="00C9628B">
            <w:rPr>
              <w:i/>
            </w:rPr>
            <w:t>“…</w:t>
          </w:r>
          <w:r w:rsidR="005C6C92" w:rsidRPr="00C9628B">
            <w:rPr>
              <w:i/>
            </w:rPr>
            <w:t>Envíen a la papelera de reciclaje su proyecto sobre microempresas que, entre otras cosas, se olvida de la convergencia hacia IFRS (NIIF) e 'inventa' un sistema de contabilidad obsoleto ('basado en el costo histórico') y que es una colcha de retazos que toma de todo y se queda con nada</w:t>
          </w:r>
          <w:r w:rsidR="001B588B" w:rsidRPr="00C9628B">
            <w:rPr>
              <w:rStyle w:val="Refdenotaalpie"/>
              <w:i/>
            </w:rPr>
            <w:footnoteReference w:id="135"/>
          </w:r>
          <w:r w:rsidRPr="00C9628B">
            <w:rPr>
              <w:i/>
            </w:rPr>
            <w:t>…”</w:t>
          </w:r>
        </w:p>
        <w:p w:rsidR="005C6C92" w:rsidRPr="00C9628B" w:rsidRDefault="005C6C92" w:rsidP="005B3B69">
          <w:pPr>
            <w:pStyle w:val="Sinespaciado"/>
            <w:jc w:val="both"/>
            <w:rPr>
              <w:i/>
            </w:rPr>
          </w:pPr>
        </w:p>
        <w:p w:rsidR="005C6C92" w:rsidRPr="00C9628B" w:rsidRDefault="005B3B69" w:rsidP="005B3B69">
          <w:pPr>
            <w:pStyle w:val="Sinespaciado"/>
            <w:numPr>
              <w:ilvl w:val="0"/>
              <w:numId w:val="2"/>
            </w:numPr>
            <w:jc w:val="both"/>
            <w:rPr>
              <w:i/>
            </w:rPr>
          </w:pPr>
          <w:r w:rsidRPr="00C9628B">
            <w:rPr>
              <w:i/>
            </w:rPr>
            <w:t>“…</w:t>
          </w:r>
          <w:r w:rsidR="005C6C92" w:rsidRPr="00C9628B">
            <w:rPr>
              <w:i/>
            </w:rPr>
            <w:t xml:space="preserve">Dentro del alcance de la norma se deben incluir temas como: </w:t>
          </w:r>
        </w:p>
        <w:p w:rsidR="005C6C92" w:rsidRPr="00C9628B" w:rsidRDefault="005C6C92" w:rsidP="005B3B69">
          <w:pPr>
            <w:pStyle w:val="Sinespaciado"/>
            <w:jc w:val="both"/>
            <w:rPr>
              <w:i/>
            </w:rPr>
          </w:pPr>
        </w:p>
        <w:p w:rsidR="005C6C92" w:rsidRPr="00C9628B" w:rsidRDefault="005C6C92" w:rsidP="005B3B69">
          <w:pPr>
            <w:pStyle w:val="Sinespaciado"/>
            <w:ind w:left="360"/>
            <w:jc w:val="both"/>
            <w:rPr>
              <w:i/>
            </w:rPr>
          </w:pPr>
          <w:r w:rsidRPr="00C9628B">
            <w:rPr>
              <w:i/>
            </w:rPr>
            <w:t>Provisiones y pasivos contingentes, aunque es válido aclarar que las provisiones podrían tratarse utilizando los ajustes por pérdida de deterioro, siguiendo de esta manera el procedimiento establecido por las NIIF (IFRS).</w:t>
          </w:r>
        </w:p>
        <w:p w:rsidR="005C6C92" w:rsidRPr="00C9628B" w:rsidRDefault="005C6C92" w:rsidP="005B3B69">
          <w:pPr>
            <w:pStyle w:val="Sinespaciado"/>
            <w:ind w:left="360"/>
            <w:jc w:val="both"/>
            <w:rPr>
              <w:i/>
            </w:rPr>
          </w:pPr>
          <w:r w:rsidRPr="00C9628B">
            <w:rPr>
              <w:i/>
            </w:rPr>
            <w:t>Estado de flujo de Efectivo, dado que en la práctica administrativa este el elemento más importante en la toma de decisiones y se visualiza muy útil para cualquier usuario de la información, esto aún cuando el Decreto 1878 de 2008 indica que las microempresas sólo deben preparar y presentar Balance General y Estado de Resultados.</w:t>
          </w:r>
        </w:p>
        <w:p w:rsidR="006D6F58" w:rsidRPr="00C9628B" w:rsidRDefault="005C6C92" w:rsidP="008B6026">
          <w:pPr>
            <w:pStyle w:val="Sinespaciado"/>
            <w:ind w:left="360"/>
            <w:jc w:val="both"/>
            <w:rPr>
              <w:i/>
              <w:szCs w:val="20"/>
            </w:rPr>
          </w:pPr>
          <w:r w:rsidRPr="00C9628B">
            <w:rPr>
              <w:i/>
            </w:rPr>
            <w:t>Capítulo sobre “gastos “en donde se haga claridad que bajo este estándar no aplican los “gastos no operacionales” sino los “otros gastos” o “gastos no recurrentes”. Esto aclara en el párrafo 2.19 literal b)</w:t>
          </w:r>
          <w:r w:rsidR="005B3B69" w:rsidRPr="00C9628B">
            <w:rPr>
              <w:rStyle w:val="Refdenotaalpie"/>
              <w:i/>
            </w:rPr>
            <w:footnoteReference w:id="136"/>
          </w:r>
          <w:r w:rsidR="005B3B69" w:rsidRPr="00C9628B">
            <w:rPr>
              <w:i/>
            </w:rPr>
            <w:t>…”</w:t>
          </w:r>
        </w:p>
        <w:p w:rsidR="00A8038D" w:rsidRPr="00A8038D" w:rsidRDefault="00A8038D" w:rsidP="00A8038D">
          <w:pPr>
            <w:pStyle w:val="Sinespaciado"/>
            <w:jc w:val="both"/>
          </w:pPr>
        </w:p>
        <w:p w:rsidR="00A8038D" w:rsidRPr="00825AFD" w:rsidRDefault="00A8038D" w:rsidP="00A8038D">
          <w:pPr>
            <w:pStyle w:val="Sinespaciado"/>
            <w:jc w:val="both"/>
          </w:pPr>
        </w:p>
        <w:p w:rsidR="00841FD9" w:rsidRDefault="00D222BE" w:rsidP="00D6693D">
          <w:pPr>
            <w:pStyle w:val="Default"/>
            <w:tabs>
              <w:tab w:val="left" w:pos="1104"/>
            </w:tabs>
            <w:jc w:val="both"/>
          </w:pPr>
        </w:p>
      </w:sdtContent>
    </w:sdt>
    <w:sectPr w:rsidR="00841FD9" w:rsidSect="00C62A17">
      <w:footerReference w:type="even" r:id="rId14"/>
      <w:footerReference w:type="default" r:id="rId15"/>
      <w:footerReference w:type="first" r:id="rId16"/>
      <w:pgSz w:w="12240" w:h="15840"/>
      <w:pgMar w:top="1417" w:right="1701" w:bottom="1417" w:left="1701" w:header="708" w:footer="708" w:gutter="0"/>
      <w:pgNumType w:start="0"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3F52" w:rsidRDefault="008F3F52" w:rsidP="00DC60D7">
      <w:r>
        <w:separator/>
      </w:r>
    </w:p>
  </w:endnote>
  <w:endnote w:type="continuationSeparator" w:id="0">
    <w:p w:rsidR="008F3F52" w:rsidRDefault="008F3F52" w:rsidP="00DC60D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TimesNewRoman">
    <w:altName w:val="Cambria"/>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Bold">
    <w:altName w:val="Cambria"/>
    <w:panose1 w:val="00000000000000000000"/>
    <w:charset w:val="00"/>
    <w:family w:val="swiss"/>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F52" w:rsidRPr="00D7351D" w:rsidRDefault="008F3F52" w:rsidP="00124EBD">
    <w:pPr>
      <w:pStyle w:val="Piedepgina"/>
      <w:rPr>
        <w:lang w:val="es-ES"/>
      </w:rPr>
    </w:pPr>
    <w:r>
      <w:rPr>
        <w:lang w:val="es-ES"/>
      </w:rPr>
      <w:t>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5126"/>
      <w:docPartObj>
        <w:docPartGallery w:val="Page Numbers (Bottom of Page)"/>
        <w:docPartUnique/>
      </w:docPartObj>
    </w:sdtPr>
    <w:sdtContent>
      <w:p w:rsidR="008F3F52" w:rsidRDefault="008F3F52">
        <w:pPr>
          <w:pStyle w:val="Piedepgina"/>
          <w:jc w:val="right"/>
        </w:pPr>
        <w:fldSimple w:instr=" PAGE   \* MERGEFORMAT ">
          <w:r w:rsidR="00B320E6">
            <w:rPr>
              <w:noProof/>
            </w:rPr>
            <w:t>53</w:t>
          </w:r>
        </w:fldSimple>
      </w:p>
    </w:sdtContent>
  </w:sdt>
  <w:p w:rsidR="008F3F52" w:rsidRDefault="008F3F52">
    <w:pPr>
      <w:pStyle w:val="Piedepgin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3F52" w:rsidRPr="00C62A17" w:rsidRDefault="008F3F52" w:rsidP="00124EBD">
    <w:pPr>
      <w:pStyle w:val="Piedepgina"/>
      <w:rPr>
        <w:lang w:val="es-ES"/>
      </w:rPr>
    </w:pPr>
    <w:r>
      <w:rPr>
        <w:lang w:val="es-ES"/>
      </w:rPr>
      <w:t>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3F52" w:rsidRDefault="008F3F52" w:rsidP="00DC60D7">
      <w:r>
        <w:separator/>
      </w:r>
    </w:p>
  </w:footnote>
  <w:footnote w:type="continuationSeparator" w:id="0">
    <w:p w:rsidR="008F3F52" w:rsidRDefault="008F3F52" w:rsidP="00DC60D7">
      <w:r>
        <w:continuationSeparator/>
      </w:r>
    </w:p>
  </w:footnote>
  <w:footnote w:id="1">
    <w:p w:rsidR="008F3F52" w:rsidRPr="00EC5B80" w:rsidRDefault="008F3F52" w:rsidP="007D2575">
      <w:pPr>
        <w:pStyle w:val="Textonotapie"/>
        <w:jc w:val="both"/>
        <w:rPr>
          <w:sz w:val="16"/>
          <w:szCs w:val="16"/>
        </w:rPr>
      </w:pPr>
      <w:r>
        <w:rPr>
          <w:rStyle w:val="Refdenotaalpie"/>
        </w:rPr>
        <w:footnoteRef/>
      </w:r>
      <w:r>
        <w:t xml:space="preserve"> </w:t>
      </w:r>
      <w:r w:rsidRPr="00EC5B80">
        <w:rPr>
          <w:sz w:val="16"/>
          <w:szCs w:val="16"/>
        </w:rPr>
        <w:t xml:space="preserve">“…Definición </w:t>
      </w:r>
      <w:r>
        <w:rPr>
          <w:sz w:val="16"/>
          <w:szCs w:val="16"/>
        </w:rPr>
        <w:t xml:space="preserve">de la Real Academia de la Lengua Española </w:t>
      </w:r>
      <w:r w:rsidRPr="00EC5B80">
        <w:rPr>
          <w:sz w:val="16"/>
          <w:szCs w:val="16"/>
        </w:rPr>
        <w:t>de</w:t>
      </w:r>
      <w:r>
        <w:rPr>
          <w:sz w:val="16"/>
          <w:szCs w:val="16"/>
        </w:rPr>
        <w:t>l término “</w:t>
      </w:r>
      <w:r w:rsidRPr="00EC5B80">
        <w:rPr>
          <w:sz w:val="16"/>
          <w:szCs w:val="16"/>
        </w:rPr>
        <w:t>Técnico</w:t>
      </w:r>
      <w:r>
        <w:rPr>
          <w:sz w:val="16"/>
          <w:szCs w:val="16"/>
        </w:rPr>
        <w:t>”</w:t>
      </w:r>
      <w:r w:rsidRPr="00EC5B80">
        <w:rPr>
          <w:sz w:val="16"/>
          <w:szCs w:val="16"/>
        </w:rPr>
        <w:t>: Dicho de una palabra o de una expresión: Empleada exclusivamente, y con sentido distinto del vulgar, en el lenguaje propio de un arte, ciencia, oficio, etc</w:t>
      </w:r>
      <w:r>
        <w:rPr>
          <w:sz w:val="16"/>
          <w:szCs w:val="16"/>
        </w:rPr>
        <w:t>...</w:t>
      </w:r>
      <w:r w:rsidRPr="00EC5B80">
        <w:rPr>
          <w:sz w:val="16"/>
          <w:szCs w:val="16"/>
        </w:rPr>
        <w:t>”</w:t>
      </w:r>
      <w:r>
        <w:rPr>
          <w:sz w:val="16"/>
          <w:szCs w:val="16"/>
        </w:rPr>
        <w:t xml:space="preserve"> para este caso las ciencias contables. </w:t>
      </w:r>
      <w:hyperlink r:id="rId1" w:history="1">
        <w:r w:rsidRPr="002951D6">
          <w:rPr>
            <w:rStyle w:val="Hipervnculo"/>
            <w:sz w:val="16"/>
            <w:szCs w:val="16"/>
          </w:rPr>
          <w:t>http://lema.rae.es/drae/?val=tecnico</w:t>
        </w:r>
      </w:hyperlink>
      <w:r>
        <w:rPr>
          <w:sz w:val="16"/>
          <w:szCs w:val="16"/>
        </w:rPr>
        <w:t xml:space="preserve"> consultado el 28 de junio de 2012. </w:t>
      </w:r>
    </w:p>
  </w:footnote>
  <w:footnote w:id="2">
    <w:p w:rsidR="008F3F52" w:rsidRPr="00BA4579" w:rsidRDefault="008F3F52">
      <w:pPr>
        <w:pStyle w:val="Textonotapie"/>
        <w:rPr>
          <w:sz w:val="16"/>
          <w:szCs w:val="16"/>
        </w:rPr>
      </w:pPr>
      <w:r w:rsidRPr="00BA4579">
        <w:rPr>
          <w:rStyle w:val="Refdenotaalpie"/>
          <w:sz w:val="16"/>
          <w:szCs w:val="16"/>
        </w:rPr>
        <w:footnoteRef/>
      </w:r>
      <w:r w:rsidRPr="00BA4579">
        <w:rPr>
          <w:sz w:val="16"/>
          <w:szCs w:val="16"/>
        </w:rPr>
        <w:t xml:space="preserve"> IFRS para PyMES emitido por el IASB</w:t>
      </w:r>
    </w:p>
  </w:footnote>
  <w:footnote w:id="3">
    <w:p w:rsidR="008F3F52" w:rsidRPr="00B72B88" w:rsidRDefault="008F3F52">
      <w:pPr>
        <w:pStyle w:val="Textonotapie"/>
        <w:rPr>
          <w:sz w:val="16"/>
          <w:szCs w:val="16"/>
        </w:rPr>
      </w:pPr>
      <w:r w:rsidRPr="00B72B88">
        <w:rPr>
          <w:rStyle w:val="Refdenotaalpie"/>
          <w:sz w:val="16"/>
          <w:szCs w:val="16"/>
        </w:rPr>
        <w:footnoteRef/>
      </w:r>
      <w:r w:rsidRPr="00B72B88">
        <w:rPr>
          <w:sz w:val="16"/>
          <w:szCs w:val="16"/>
        </w:rPr>
        <w:t xml:space="preserve"> Naciones Unidas. Nueva York y Ginebra, 2004. – Orientación para el Nivel 3</w:t>
      </w:r>
    </w:p>
  </w:footnote>
  <w:footnote w:id="4">
    <w:p w:rsidR="008F3F52" w:rsidRPr="00B72B88" w:rsidRDefault="008F3F52">
      <w:pPr>
        <w:pStyle w:val="Textonotapie"/>
        <w:rPr>
          <w:sz w:val="16"/>
          <w:szCs w:val="16"/>
        </w:rPr>
      </w:pPr>
      <w:r w:rsidRPr="00B72B88">
        <w:rPr>
          <w:rStyle w:val="Refdenotaalpie"/>
          <w:sz w:val="16"/>
          <w:szCs w:val="16"/>
        </w:rPr>
        <w:footnoteRef/>
      </w:r>
      <w:r w:rsidRPr="00B72B88">
        <w:rPr>
          <w:sz w:val="16"/>
          <w:szCs w:val="16"/>
        </w:rPr>
        <w:t xml:space="preserve"> Recomendaciones de la Comisión de Expertos, creada por el Ministerio de Economía</w:t>
      </w:r>
    </w:p>
  </w:footnote>
  <w:footnote w:id="5">
    <w:p w:rsidR="008F3F52" w:rsidRPr="00B72B88" w:rsidRDefault="008F3F52">
      <w:pPr>
        <w:pStyle w:val="Textonotapie"/>
        <w:rPr>
          <w:sz w:val="16"/>
          <w:szCs w:val="16"/>
          <w:lang w:val="en-US"/>
        </w:rPr>
      </w:pPr>
      <w:r w:rsidRPr="00B72B88">
        <w:rPr>
          <w:rStyle w:val="Refdenotaalpie"/>
          <w:sz w:val="16"/>
          <w:szCs w:val="16"/>
        </w:rPr>
        <w:footnoteRef/>
      </w:r>
      <w:r w:rsidRPr="00B72B88">
        <w:rPr>
          <w:sz w:val="16"/>
          <w:szCs w:val="16"/>
          <w:lang w:val="en-US"/>
        </w:rPr>
        <w:t xml:space="preserve"> Department for Business Innovation &amp; Skills – Discussion Paper, August 2011</w:t>
      </w:r>
    </w:p>
  </w:footnote>
  <w:footnote w:id="6">
    <w:p w:rsidR="008F3F52" w:rsidRPr="00B72B88" w:rsidRDefault="008F3F52">
      <w:pPr>
        <w:pStyle w:val="Textonotapie"/>
        <w:rPr>
          <w:sz w:val="16"/>
          <w:szCs w:val="16"/>
        </w:rPr>
      </w:pPr>
      <w:r w:rsidRPr="00B72B88">
        <w:rPr>
          <w:rStyle w:val="Refdenotaalpie"/>
          <w:sz w:val="16"/>
          <w:szCs w:val="16"/>
        </w:rPr>
        <w:footnoteRef/>
      </w:r>
      <w:r w:rsidRPr="00B72B88">
        <w:rPr>
          <w:sz w:val="16"/>
          <w:szCs w:val="16"/>
        </w:rPr>
        <w:t xml:space="preserve"> Universidad Libre Seccional Cali. Centro de Investigaciones de Contaduría Pública.</w:t>
      </w:r>
    </w:p>
  </w:footnote>
  <w:footnote w:id="7">
    <w:p w:rsidR="008F3F52" w:rsidRPr="00B72B88" w:rsidRDefault="008F3F52">
      <w:pPr>
        <w:pStyle w:val="Textonotapie"/>
        <w:rPr>
          <w:sz w:val="16"/>
          <w:szCs w:val="16"/>
        </w:rPr>
      </w:pPr>
      <w:r w:rsidRPr="00B72B88">
        <w:rPr>
          <w:rStyle w:val="Refdenotaalpie"/>
          <w:sz w:val="16"/>
          <w:szCs w:val="16"/>
        </w:rPr>
        <w:footnoteRef/>
      </w:r>
      <w:r w:rsidRPr="00B72B88">
        <w:rPr>
          <w:sz w:val="16"/>
          <w:szCs w:val="16"/>
        </w:rPr>
        <w:t xml:space="preserve"> Baker Tilly, Septiembre de 2010</w:t>
      </w:r>
    </w:p>
  </w:footnote>
  <w:footnote w:id="8">
    <w:p w:rsidR="008F3F52" w:rsidRDefault="008F3F52">
      <w:pPr>
        <w:pStyle w:val="Textonotapie"/>
      </w:pPr>
      <w:r>
        <w:rPr>
          <w:rStyle w:val="Refdenotaalpie"/>
        </w:rPr>
        <w:footnoteRef/>
      </w:r>
      <w:r>
        <w:t xml:space="preserve"> </w:t>
      </w:r>
      <w:r w:rsidRPr="008D165F">
        <w:rPr>
          <w:sz w:val="16"/>
          <w:szCs w:val="16"/>
        </w:rPr>
        <w:t>Superintendencia de Servicios Públicos Domiciliarios</w:t>
      </w:r>
    </w:p>
  </w:footnote>
  <w:footnote w:id="9">
    <w:p w:rsidR="008F3F52" w:rsidRDefault="008F3F52" w:rsidP="00242C30">
      <w:pPr>
        <w:pStyle w:val="Textonotapie"/>
      </w:pPr>
      <w:r>
        <w:rPr>
          <w:rStyle w:val="Refdenotaalpie"/>
        </w:rPr>
        <w:footnoteRef/>
      </w:r>
      <w:r>
        <w:t xml:space="preserve"> </w:t>
      </w:r>
      <w:r w:rsidRPr="0069098D">
        <w:rPr>
          <w:sz w:val="16"/>
          <w:szCs w:val="16"/>
        </w:rPr>
        <w:t>Ibídem</w:t>
      </w:r>
    </w:p>
  </w:footnote>
  <w:footnote w:id="10">
    <w:p w:rsidR="008F3F52" w:rsidRDefault="008F3F52" w:rsidP="00A0108F">
      <w:pPr>
        <w:pStyle w:val="Textonotapie"/>
      </w:pPr>
      <w:r>
        <w:rPr>
          <w:rStyle w:val="Refdenotaalpie"/>
        </w:rPr>
        <w:footnoteRef/>
      </w:r>
      <w:r>
        <w:t xml:space="preserve"> </w:t>
      </w:r>
      <w:r w:rsidRPr="00276E8E">
        <w:rPr>
          <w:sz w:val="16"/>
          <w:szCs w:val="16"/>
        </w:rPr>
        <w:t>J. Orlando Corredor Alejo – Tributar Asesores S.A.S.</w:t>
      </w:r>
    </w:p>
  </w:footnote>
  <w:footnote w:id="11">
    <w:p w:rsidR="008F3F52" w:rsidRPr="00B72B88" w:rsidRDefault="008F3F52" w:rsidP="0069612E">
      <w:pPr>
        <w:pStyle w:val="Textonotapie"/>
        <w:rPr>
          <w:sz w:val="16"/>
          <w:szCs w:val="16"/>
        </w:rPr>
      </w:pPr>
      <w:r>
        <w:rPr>
          <w:rStyle w:val="Refdenotaalpie"/>
        </w:rPr>
        <w:footnoteRef/>
      </w:r>
      <w:r>
        <w:t xml:space="preserve"> </w:t>
      </w:r>
      <w:r w:rsidRPr="00B72B88">
        <w:rPr>
          <w:sz w:val="16"/>
          <w:szCs w:val="16"/>
        </w:rPr>
        <w:t>Comentario recibido de la Universidad de Antioquia</w:t>
      </w:r>
    </w:p>
  </w:footnote>
  <w:footnote w:id="12">
    <w:p w:rsidR="008F3F52" w:rsidRPr="00B72B88" w:rsidRDefault="008F3F52">
      <w:pPr>
        <w:pStyle w:val="Textonotapie"/>
        <w:rPr>
          <w:sz w:val="16"/>
          <w:szCs w:val="16"/>
        </w:rPr>
      </w:pPr>
      <w:r w:rsidRPr="00B72B88">
        <w:rPr>
          <w:rStyle w:val="Refdenotaalpie"/>
          <w:sz w:val="16"/>
          <w:szCs w:val="16"/>
        </w:rPr>
        <w:footnoteRef/>
      </w:r>
      <w:r w:rsidRPr="00B72B88">
        <w:rPr>
          <w:sz w:val="16"/>
          <w:szCs w:val="16"/>
        </w:rPr>
        <w:t xml:space="preserve"> Grupo de estudios NIIF – Universidad San Buenaventura</w:t>
      </w:r>
    </w:p>
  </w:footnote>
  <w:footnote w:id="13">
    <w:p w:rsidR="008F3F52" w:rsidRPr="00B72B88" w:rsidRDefault="008F3F52">
      <w:pPr>
        <w:pStyle w:val="Textonotapie"/>
        <w:rPr>
          <w:sz w:val="16"/>
          <w:szCs w:val="16"/>
        </w:rPr>
      </w:pPr>
      <w:r w:rsidRPr="00B72B88">
        <w:rPr>
          <w:rStyle w:val="Refdenotaalpie"/>
          <w:sz w:val="16"/>
          <w:szCs w:val="16"/>
        </w:rPr>
        <w:footnoteRef/>
      </w:r>
      <w:r w:rsidRPr="00B72B88">
        <w:rPr>
          <w:sz w:val="16"/>
          <w:szCs w:val="16"/>
        </w:rPr>
        <w:t xml:space="preserve"> Luis Raúl</w:t>
      </w:r>
      <w:r>
        <w:rPr>
          <w:sz w:val="16"/>
          <w:szCs w:val="16"/>
        </w:rPr>
        <w:t xml:space="preserve"> Uribe Medina – Uribe &amp; Asociados C</w:t>
      </w:r>
      <w:r w:rsidRPr="00B72B88">
        <w:rPr>
          <w:sz w:val="16"/>
          <w:szCs w:val="16"/>
        </w:rPr>
        <w:t>onsultores S.A.S.</w:t>
      </w:r>
    </w:p>
  </w:footnote>
  <w:footnote w:id="14">
    <w:p w:rsidR="008F3F52" w:rsidRPr="00276E8E" w:rsidRDefault="008F3F52">
      <w:pPr>
        <w:pStyle w:val="Textonotapie"/>
        <w:rPr>
          <w:sz w:val="16"/>
          <w:szCs w:val="16"/>
        </w:rPr>
      </w:pPr>
      <w:r w:rsidRPr="00276E8E">
        <w:rPr>
          <w:rStyle w:val="Refdenotaalpie"/>
          <w:sz w:val="16"/>
          <w:szCs w:val="16"/>
        </w:rPr>
        <w:footnoteRef/>
      </w:r>
      <w:r w:rsidRPr="00276E8E">
        <w:rPr>
          <w:sz w:val="16"/>
          <w:szCs w:val="16"/>
        </w:rPr>
        <w:t xml:space="preserve"> Moisés Arciniegas González </w:t>
      </w:r>
    </w:p>
  </w:footnote>
  <w:footnote w:id="15">
    <w:p w:rsidR="008F3F52" w:rsidRPr="00276E8E" w:rsidRDefault="008F3F52">
      <w:pPr>
        <w:pStyle w:val="Textonotapie"/>
        <w:rPr>
          <w:sz w:val="16"/>
          <w:szCs w:val="16"/>
        </w:rPr>
      </w:pPr>
      <w:r w:rsidRPr="00276E8E">
        <w:rPr>
          <w:rStyle w:val="Refdenotaalpie"/>
          <w:sz w:val="16"/>
          <w:szCs w:val="16"/>
        </w:rPr>
        <w:footnoteRef/>
      </w:r>
      <w:r w:rsidRPr="00276E8E">
        <w:rPr>
          <w:sz w:val="16"/>
          <w:szCs w:val="16"/>
        </w:rPr>
        <w:t xml:space="preserve"> Luis Raúl Uribe Medina - ADECONTA</w:t>
      </w:r>
    </w:p>
  </w:footnote>
  <w:footnote w:id="16">
    <w:p w:rsidR="008F3F52" w:rsidRDefault="008F3F52">
      <w:pPr>
        <w:pStyle w:val="Textonotapie"/>
      </w:pPr>
      <w:r>
        <w:rPr>
          <w:rStyle w:val="Refdenotaalpie"/>
        </w:rPr>
        <w:footnoteRef/>
      </w:r>
      <w:r>
        <w:t xml:space="preserve"> </w:t>
      </w:r>
      <w:r w:rsidRPr="008D165F">
        <w:rPr>
          <w:sz w:val="16"/>
          <w:szCs w:val="16"/>
        </w:rPr>
        <w:t>Superintendencia de Servicios Públicos Domiciliarios</w:t>
      </w:r>
    </w:p>
  </w:footnote>
  <w:footnote w:id="17">
    <w:p w:rsidR="008F3F52" w:rsidRPr="00276E8E" w:rsidRDefault="008F3F52">
      <w:pPr>
        <w:pStyle w:val="Textonotapie"/>
        <w:rPr>
          <w:sz w:val="16"/>
          <w:szCs w:val="16"/>
        </w:rPr>
      </w:pPr>
      <w:r w:rsidRPr="00276E8E">
        <w:rPr>
          <w:rStyle w:val="Refdenotaalpie"/>
          <w:sz w:val="16"/>
          <w:szCs w:val="16"/>
        </w:rPr>
        <w:footnoteRef/>
      </w:r>
      <w:r w:rsidRPr="00276E8E">
        <w:rPr>
          <w:sz w:val="16"/>
          <w:szCs w:val="16"/>
        </w:rPr>
        <w:t xml:space="preserve"> Daniel Olaya</w:t>
      </w:r>
    </w:p>
  </w:footnote>
  <w:footnote w:id="18">
    <w:p w:rsidR="008F3F52" w:rsidRPr="00276E8E" w:rsidRDefault="008F3F52">
      <w:pPr>
        <w:pStyle w:val="Textonotapie"/>
        <w:rPr>
          <w:sz w:val="16"/>
          <w:szCs w:val="16"/>
        </w:rPr>
      </w:pPr>
      <w:r w:rsidRPr="00276E8E">
        <w:rPr>
          <w:rStyle w:val="Refdenotaalpie"/>
          <w:sz w:val="16"/>
          <w:szCs w:val="16"/>
        </w:rPr>
        <w:footnoteRef/>
      </w:r>
      <w:r w:rsidRPr="00276E8E">
        <w:rPr>
          <w:sz w:val="16"/>
          <w:szCs w:val="16"/>
        </w:rPr>
        <w:t xml:space="preserve"> José Israel Trujillo del Castillo</w:t>
      </w:r>
    </w:p>
  </w:footnote>
  <w:footnote w:id="19">
    <w:p w:rsidR="008F3F52" w:rsidRPr="00276E8E" w:rsidRDefault="008F3F52">
      <w:pPr>
        <w:pStyle w:val="Textonotapie"/>
        <w:rPr>
          <w:sz w:val="16"/>
          <w:szCs w:val="16"/>
        </w:rPr>
      </w:pPr>
      <w:r w:rsidRPr="00276E8E">
        <w:rPr>
          <w:rStyle w:val="Refdenotaalpie"/>
          <w:sz w:val="16"/>
          <w:szCs w:val="16"/>
        </w:rPr>
        <w:footnoteRef/>
      </w:r>
      <w:r w:rsidRPr="00276E8E">
        <w:rPr>
          <w:sz w:val="16"/>
          <w:szCs w:val="16"/>
        </w:rPr>
        <w:t xml:space="preserve"> Leonardo Varón García – DHVG Consulting</w:t>
      </w:r>
    </w:p>
  </w:footnote>
  <w:footnote w:id="20">
    <w:p w:rsidR="008F3F52" w:rsidRPr="00807EB0" w:rsidRDefault="008F3F52">
      <w:pPr>
        <w:pStyle w:val="Textonotapie"/>
        <w:rPr>
          <w:sz w:val="16"/>
          <w:szCs w:val="16"/>
        </w:rPr>
      </w:pPr>
      <w:r w:rsidRPr="00276E8E">
        <w:rPr>
          <w:rStyle w:val="Refdenotaalpie"/>
          <w:sz w:val="16"/>
          <w:szCs w:val="16"/>
        </w:rPr>
        <w:footnoteRef/>
      </w:r>
      <w:r w:rsidRPr="00276E8E">
        <w:rPr>
          <w:sz w:val="16"/>
          <w:szCs w:val="16"/>
        </w:rPr>
        <w:t xml:space="preserve"> Ronald Robert Rivera Cáceres</w:t>
      </w:r>
    </w:p>
  </w:footnote>
  <w:footnote w:id="21">
    <w:p w:rsidR="008F3F52" w:rsidRPr="00DE60C8" w:rsidRDefault="008F3F52">
      <w:pPr>
        <w:pStyle w:val="Textonotapie"/>
      </w:pPr>
      <w:r>
        <w:rPr>
          <w:rStyle w:val="Refdenotaalpie"/>
        </w:rPr>
        <w:footnoteRef/>
      </w:r>
      <w:r w:rsidRPr="00DE60C8">
        <w:t xml:space="preserve"> </w:t>
      </w:r>
      <w:r w:rsidRPr="00DE60C8">
        <w:rPr>
          <w:sz w:val="16"/>
          <w:szCs w:val="16"/>
        </w:rPr>
        <w:t>J. Orlando Corredor Alejo – Tributar Asesores S.A.S.</w:t>
      </w:r>
    </w:p>
  </w:footnote>
  <w:footnote w:id="22">
    <w:p w:rsidR="008F3F52" w:rsidRPr="00807EB0" w:rsidRDefault="008F3F52">
      <w:pPr>
        <w:pStyle w:val="Textonotapie"/>
        <w:rPr>
          <w:sz w:val="16"/>
          <w:szCs w:val="16"/>
        </w:rPr>
      </w:pPr>
      <w:r w:rsidRPr="00B72B88">
        <w:rPr>
          <w:rStyle w:val="Refdenotaalpie"/>
          <w:sz w:val="16"/>
          <w:szCs w:val="16"/>
        </w:rPr>
        <w:footnoteRef/>
      </w:r>
      <w:r w:rsidRPr="00807EB0">
        <w:rPr>
          <w:sz w:val="16"/>
          <w:szCs w:val="16"/>
        </w:rPr>
        <w:t xml:space="preserve"> </w:t>
      </w:r>
      <w:r w:rsidRPr="00807EB0">
        <w:rPr>
          <w:bCs/>
          <w:color w:val="000000"/>
          <w:sz w:val="16"/>
          <w:szCs w:val="16"/>
        </w:rPr>
        <w:t>Ronald Robert Rivera Cáceres</w:t>
      </w:r>
    </w:p>
  </w:footnote>
  <w:footnote w:id="23">
    <w:p w:rsidR="008F3F52" w:rsidRPr="00B72B88" w:rsidRDefault="008F3F52">
      <w:pPr>
        <w:pStyle w:val="Textonotapie"/>
        <w:rPr>
          <w:sz w:val="16"/>
          <w:szCs w:val="16"/>
        </w:rPr>
      </w:pPr>
      <w:r w:rsidRPr="00B72B88">
        <w:rPr>
          <w:rStyle w:val="Refdenotaalpie"/>
          <w:sz w:val="16"/>
          <w:szCs w:val="16"/>
        </w:rPr>
        <w:footnoteRef/>
      </w:r>
      <w:r w:rsidRPr="00B72B88">
        <w:rPr>
          <w:sz w:val="16"/>
          <w:szCs w:val="16"/>
        </w:rPr>
        <w:t xml:space="preserve"> Universidad de Antioquia</w:t>
      </w:r>
    </w:p>
  </w:footnote>
  <w:footnote w:id="24">
    <w:p w:rsidR="008F3F52" w:rsidRDefault="008F3F52">
      <w:pPr>
        <w:pStyle w:val="Textonotapie"/>
      </w:pPr>
      <w:r>
        <w:rPr>
          <w:rStyle w:val="Refdenotaalpie"/>
        </w:rPr>
        <w:footnoteRef/>
      </w:r>
      <w:r>
        <w:t xml:space="preserve"> </w:t>
      </w:r>
      <w:r w:rsidRPr="008D165F">
        <w:rPr>
          <w:sz w:val="16"/>
          <w:szCs w:val="16"/>
        </w:rPr>
        <w:t>Superintendencia de Servicios Públicos Domiciliarios</w:t>
      </w:r>
    </w:p>
  </w:footnote>
  <w:footnote w:id="25">
    <w:p w:rsidR="008819FE" w:rsidRDefault="008819FE" w:rsidP="008819FE">
      <w:pPr>
        <w:pStyle w:val="Textonotapie"/>
      </w:pPr>
      <w:r>
        <w:rPr>
          <w:rStyle w:val="Refdenotaalpie"/>
        </w:rPr>
        <w:footnoteRef/>
      </w:r>
      <w:r>
        <w:t xml:space="preserve"> </w:t>
      </w:r>
      <w:r w:rsidRPr="00487887">
        <w:rPr>
          <w:sz w:val="16"/>
          <w:szCs w:val="16"/>
        </w:rPr>
        <w:t>Universidad de Antioquia</w:t>
      </w:r>
    </w:p>
  </w:footnote>
  <w:footnote w:id="26">
    <w:p w:rsidR="008F3F52" w:rsidRDefault="008F3F52">
      <w:pPr>
        <w:pStyle w:val="Textonotapie"/>
      </w:pPr>
      <w:r>
        <w:rPr>
          <w:rStyle w:val="Refdenotaalpie"/>
        </w:rPr>
        <w:footnoteRef/>
      </w:r>
      <w:r>
        <w:t xml:space="preserve"> </w:t>
      </w:r>
      <w:r>
        <w:rPr>
          <w:sz w:val="16"/>
          <w:szCs w:val="16"/>
        </w:rPr>
        <w:t xml:space="preserve">Articulo 2° de la Ley 1314 – Ámbito de aplicación </w:t>
      </w:r>
    </w:p>
  </w:footnote>
  <w:footnote w:id="27">
    <w:p w:rsidR="008F3F52" w:rsidRPr="00264A6C" w:rsidRDefault="008F3F52">
      <w:pPr>
        <w:pStyle w:val="Textonotapie"/>
        <w:rPr>
          <w:sz w:val="16"/>
          <w:szCs w:val="16"/>
        </w:rPr>
      </w:pPr>
      <w:r>
        <w:rPr>
          <w:rStyle w:val="Refdenotaalpie"/>
        </w:rPr>
        <w:footnoteRef/>
      </w:r>
      <w:r>
        <w:t xml:space="preserve"> </w:t>
      </w:r>
      <w:r w:rsidRPr="00264A6C">
        <w:rPr>
          <w:sz w:val="16"/>
          <w:szCs w:val="16"/>
        </w:rPr>
        <w:t xml:space="preserve">Articulo 19 del Código del Comercio. - </w:t>
      </w:r>
      <w:r w:rsidRPr="00264A6C">
        <w:rPr>
          <w:rStyle w:val="textonavy1"/>
          <w:color w:val="auto"/>
          <w:sz w:val="16"/>
          <w:szCs w:val="16"/>
        </w:rPr>
        <w:t>OBLIGACIONES DE LOS COMERCIANTES</w:t>
      </w:r>
    </w:p>
  </w:footnote>
  <w:footnote w:id="28">
    <w:p w:rsidR="008F3F52" w:rsidRPr="00264A6C" w:rsidRDefault="008F3F52">
      <w:pPr>
        <w:pStyle w:val="Textonotapie"/>
        <w:rPr>
          <w:sz w:val="16"/>
          <w:szCs w:val="16"/>
        </w:rPr>
      </w:pPr>
      <w:r w:rsidRPr="00264A6C">
        <w:rPr>
          <w:rStyle w:val="Refdenotaalpie"/>
        </w:rPr>
        <w:footnoteRef/>
      </w:r>
      <w:r w:rsidRPr="00264A6C">
        <w:t xml:space="preserve"> </w:t>
      </w:r>
      <w:r w:rsidRPr="00264A6C">
        <w:rPr>
          <w:sz w:val="16"/>
          <w:szCs w:val="16"/>
        </w:rPr>
        <w:t xml:space="preserve">Articulo 10 del Código del Comercio. - </w:t>
      </w:r>
      <w:r w:rsidRPr="00264A6C">
        <w:rPr>
          <w:rStyle w:val="textonavy1"/>
          <w:color w:val="auto"/>
          <w:sz w:val="16"/>
          <w:szCs w:val="16"/>
        </w:rPr>
        <w:t>COMERCIANTES - CONCEPTO - CALIDAD</w:t>
      </w:r>
    </w:p>
  </w:footnote>
  <w:footnote w:id="29">
    <w:p w:rsidR="008F3F52" w:rsidRDefault="008F3F52">
      <w:pPr>
        <w:pStyle w:val="Textonotapie"/>
      </w:pPr>
      <w:r w:rsidRPr="00264A6C">
        <w:rPr>
          <w:rStyle w:val="Refdenotaalpie"/>
        </w:rPr>
        <w:footnoteRef/>
      </w:r>
      <w:r w:rsidRPr="00264A6C">
        <w:t xml:space="preserve"> </w:t>
      </w:r>
      <w:r w:rsidRPr="00264A6C">
        <w:rPr>
          <w:sz w:val="16"/>
          <w:szCs w:val="16"/>
        </w:rPr>
        <w:t xml:space="preserve">Articulo 20 del Código del Comercio. - </w:t>
      </w:r>
      <w:r w:rsidRPr="00264A6C">
        <w:rPr>
          <w:rStyle w:val="textonavy1"/>
          <w:color w:val="auto"/>
          <w:sz w:val="16"/>
          <w:szCs w:val="16"/>
        </w:rPr>
        <w:t>ACTOS, OPERACIONES Y EMPRESAS MERCANTILES</w:t>
      </w:r>
    </w:p>
  </w:footnote>
  <w:footnote w:id="30">
    <w:p w:rsidR="008F3F52" w:rsidRDefault="008F3F52">
      <w:pPr>
        <w:pStyle w:val="Textonotapie"/>
      </w:pPr>
      <w:r>
        <w:rPr>
          <w:rStyle w:val="Refdenotaalpie"/>
        </w:rPr>
        <w:footnoteRef/>
      </w:r>
      <w:r>
        <w:t xml:space="preserve"> </w:t>
      </w:r>
      <w:r w:rsidRPr="00B72B88">
        <w:rPr>
          <w:sz w:val="16"/>
          <w:szCs w:val="16"/>
        </w:rPr>
        <w:t>Comité de expertos del sector cooperativo</w:t>
      </w:r>
    </w:p>
  </w:footnote>
  <w:footnote w:id="31">
    <w:p w:rsidR="008F3F52" w:rsidRPr="00B72B88" w:rsidRDefault="008F3F52">
      <w:pPr>
        <w:pStyle w:val="Textonotapie"/>
        <w:rPr>
          <w:sz w:val="16"/>
          <w:szCs w:val="16"/>
        </w:rPr>
      </w:pPr>
      <w:r w:rsidRPr="00B72B88">
        <w:rPr>
          <w:rStyle w:val="Refdenotaalpie"/>
          <w:sz w:val="16"/>
          <w:szCs w:val="16"/>
        </w:rPr>
        <w:footnoteRef/>
      </w:r>
      <w:r w:rsidRPr="00B72B88">
        <w:rPr>
          <w:sz w:val="16"/>
          <w:szCs w:val="16"/>
        </w:rPr>
        <w:t xml:space="preserve"> Leonardo Varón García – DHVG Consulting</w:t>
      </w:r>
    </w:p>
  </w:footnote>
  <w:footnote w:id="32">
    <w:p w:rsidR="008F3F52" w:rsidRPr="00B72B88" w:rsidRDefault="008F3F52">
      <w:pPr>
        <w:pStyle w:val="Textonotapie"/>
        <w:rPr>
          <w:sz w:val="16"/>
          <w:szCs w:val="16"/>
        </w:rPr>
      </w:pPr>
      <w:r w:rsidRPr="00B72B88">
        <w:rPr>
          <w:rStyle w:val="Refdenotaalpie"/>
          <w:sz w:val="16"/>
          <w:szCs w:val="16"/>
        </w:rPr>
        <w:footnoteRef/>
      </w:r>
      <w:r w:rsidRPr="00B72B88">
        <w:rPr>
          <w:sz w:val="16"/>
          <w:szCs w:val="16"/>
        </w:rPr>
        <w:t xml:space="preserve"> José Israel Trujillo del Castillo</w:t>
      </w:r>
    </w:p>
  </w:footnote>
  <w:footnote w:id="33">
    <w:p w:rsidR="008F3F52" w:rsidRPr="00B72B88" w:rsidRDefault="008F3F52">
      <w:pPr>
        <w:pStyle w:val="Textonotapie"/>
        <w:rPr>
          <w:sz w:val="16"/>
          <w:szCs w:val="16"/>
        </w:rPr>
      </w:pPr>
      <w:r w:rsidRPr="00B72B88">
        <w:rPr>
          <w:rStyle w:val="Refdenotaalpie"/>
          <w:sz w:val="16"/>
          <w:szCs w:val="16"/>
        </w:rPr>
        <w:footnoteRef/>
      </w:r>
      <w:r w:rsidRPr="00B72B88">
        <w:rPr>
          <w:sz w:val="16"/>
          <w:szCs w:val="16"/>
        </w:rPr>
        <w:t xml:space="preserve"> Universidad de Antioquia</w:t>
      </w:r>
    </w:p>
  </w:footnote>
  <w:footnote w:id="34">
    <w:p w:rsidR="008F3F52" w:rsidRDefault="008F3F52">
      <w:pPr>
        <w:pStyle w:val="Textonotapie"/>
      </w:pPr>
      <w:r>
        <w:rPr>
          <w:rStyle w:val="Refdenotaalpie"/>
        </w:rPr>
        <w:footnoteRef/>
      </w:r>
      <w:r>
        <w:t xml:space="preserve"> </w:t>
      </w:r>
      <w:r w:rsidRPr="008D165F">
        <w:rPr>
          <w:sz w:val="16"/>
          <w:szCs w:val="16"/>
        </w:rPr>
        <w:t>Superintendencia de Servicios Públicos Domiciliarios</w:t>
      </w:r>
    </w:p>
  </w:footnote>
  <w:footnote w:id="35">
    <w:p w:rsidR="008F3F52" w:rsidRPr="000C6D18" w:rsidRDefault="008F3F52">
      <w:pPr>
        <w:pStyle w:val="Textonotapie"/>
        <w:rPr>
          <w:sz w:val="16"/>
          <w:szCs w:val="16"/>
        </w:rPr>
      </w:pPr>
      <w:r w:rsidRPr="000C6D18">
        <w:rPr>
          <w:rStyle w:val="Refdenotaalpie"/>
          <w:sz w:val="16"/>
          <w:szCs w:val="16"/>
        </w:rPr>
        <w:footnoteRef/>
      </w:r>
      <w:r w:rsidRPr="000C6D18">
        <w:rPr>
          <w:sz w:val="16"/>
          <w:szCs w:val="16"/>
        </w:rPr>
        <w:t xml:space="preserve"> Superintendencia de Sociedades</w:t>
      </w:r>
    </w:p>
  </w:footnote>
  <w:footnote w:id="36">
    <w:p w:rsidR="008F3F52" w:rsidRDefault="008F3F52">
      <w:pPr>
        <w:pStyle w:val="Textonotapie"/>
      </w:pPr>
      <w:r>
        <w:rPr>
          <w:rStyle w:val="Refdenotaalpie"/>
        </w:rPr>
        <w:footnoteRef/>
      </w:r>
      <w:r>
        <w:t xml:space="preserve"> </w:t>
      </w:r>
      <w:r w:rsidRPr="00B72B88">
        <w:rPr>
          <w:sz w:val="16"/>
          <w:szCs w:val="16"/>
        </w:rPr>
        <w:t>José Israel Trujillo del Castillo</w:t>
      </w:r>
    </w:p>
  </w:footnote>
  <w:footnote w:id="37">
    <w:p w:rsidR="008F3F52" w:rsidRDefault="008F3F52">
      <w:pPr>
        <w:pStyle w:val="Textonotapie"/>
      </w:pPr>
      <w:r>
        <w:rPr>
          <w:rStyle w:val="Refdenotaalpie"/>
        </w:rPr>
        <w:footnoteRef/>
      </w:r>
      <w:r>
        <w:t xml:space="preserve"> </w:t>
      </w:r>
      <w:r w:rsidRPr="00B72B88">
        <w:rPr>
          <w:sz w:val="16"/>
          <w:szCs w:val="16"/>
        </w:rPr>
        <w:t>Universidad de Antioquia</w:t>
      </w:r>
    </w:p>
  </w:footnote>
  <w:footnote w:id="38">
    <w:p w:rsidR="008F3F52" w:rsidRPr="00246D85" w:rsidRDefault="008F3F52">
      <w:pPr>
        <w:pStyle w:val="Textonotapie"/>
        <w:rPr>
          <w:sz w:val="16"/>
          <w:szCs w:val="16"/>
        </w:rPr>
      </w:pPr>
      <w:r w:rsidRPr="00246D85">
        <w:rPr>
          <w:rStyle w:val="Refdenotaalpie"/>
          <w:sz w:val="16"/>
          <w:szCs w:val="16"/>
        </w:rPr>
        <w:footnoteRef/>
      </w:r>
      <w:r w:rsidRPr="00246D85">
        <w:rPr>
          <w:sz w:val="16"/>
          <w:szCs w:val="16"/>
        </w:rPr>
        <w:t xml:space="preserve"> J. Orlando Corredor Alejo – Tributar Asesores S.A.S.</w:t>
      </w:r>
    </w:p>
  </w:footnote>
  <w:footnote w:id="39">
    <w:p w:rsidR="008F3F52" w:rsidRPr="00246D85" w:rsidRDefault="008F3F52">
      <w:pPr>
        <w:pStyle w:val="Textonotapie"/>
        <w:rPr>
          <w:sz w:val="16"/>
          <w:szCs w:val="16"/>
        </w:rPr>
      </w:pPr>
      <w:r w:rsidRPr="00246D85">
        <w:rPr>
          <w:rStyle w:val="Refdenotaalpie"/>
          <w:sz w:val="16"/>
          <w:szCs w:val="16"/>
        </w:rPr>
        <w:footnoteRef/>
      </w:r>
      <w:r w:rsidRPr="00246D85">
        <w:rPr>
          <w:sz w:val="16"/>
          <w:szCs w:val="16"/>
        </w:rPr>
        <w:t xml:space="preserve"> Andrés Cuervo Garzón</w:t>
      </w:r>
    </w:p>
  </w:footnote>
  <w:footnote w:id="40">
    <w:p w:rsidR="008F3F52" w:rsidRDefault="008F3F52">
      <w:pPr>
        <w:pStyle w:val="Textonotapie"/>
      </w:pPr>
      <w:r>
        <w:rPr>
          <w:rStyle w:val="Refdenotaalpie"/>
        </w:rPr>
        <w:footnoteRef/>
      </w:r>
      <w:r>
        <w:t xml:space="preserve"> </w:t>
      </w:r>
      <w:r w:rsidRPr="008D165F">
        <w:rPr>
          <w:sz w:val="16"/>
          <w:szCs w:val="16"/>
        </w:rPr>
        <w:t>Superintendencia de Servicios Públicos Domiciliarios</w:t>
      </w:r>
    </w:p>
  </w:footnote>
  <w:footnote w:id="41">
    <w:p w:rsidR="008F3F52" w:rsidRDefault="008F3F52">
      <w:pPr>
        <w:pStyle w:val="Textonotapie"/>
      </w:pPr>
      <w:r>
        <w:rPr>
          <w:rStyle w:val="Refdenotaalpie"/>
        </w:rPr>
        <w:footnoteRef/>
      </w:r>
      <w:r>
        <w:t xml:space="preserve"> </w:t>
      </w:r>
      <w:r w:rsidRPr="003611D4">
        <w:rPr>
          <w:sz w:val="16"/>
          <w:szCs w:val="16"/>
        </w:rPr>
        <w:t>J. Orlando Corredor Alejo – Tributar Asesores S.A.S.</w:t>
      </w:r>
    </w:p>
  </w:footnote>
  <w:footnote w:id="42">
    <w:p w:rsidR="008F3F52" w:rsidRPr="00276E8E" w:rsidRDefault="008F3F52">
      <w:pPr>
        <w:pStyle w:val="Textonotapie"/>
        <w:rPr>
          <w:sz w:val="16"/>
          <w:szCs w:val="16"/>
        </w:rPr>
      </w:pPr>
      <w:r w:rsidRPr="00276E8E">
        <w:rPr>
          <w:rStyle w:val="Refdenotaalpie"/>
          <w:sz w:val="16"/>
          <w:szCs w:val="16"/>
        </w:rPr>
        <w:footnoteRef/>
      </w:r>
      <w:r w:rsidRPr="00276E8E">
        <w:rPr>
          <w:sz w:val="16"/>
          <w:szCs w:val="16"/>
        </w:rPr>
        <w:t xml:space="preserve"> Articulo 4° de la </w:t>
      </w:r>
      <w:r>
        <w:rPr>
          <w:sz w:val="16"/>
          <w:szCs w:val="16"/>
        </w:rPr>
        <w:t>Ley</w:t>
      </w:r>
      <w:r w:rsidRPr="00276E8E">
        <w:rPr>
          <w:sz w:val="16"/>
          <w:szCs w:val="16"/>
        </w:rPr>
        <w:t xml:space="preserve"> 1314.   Independencia y autonomía de las normas tributarias frente a las de contabilidad y de información financiera.</w:t>
      </w:r>
    </w:p>
  </w:footnote>
  <w:footnote w:id="43">
    <w:p w:rsidR="008F3F52" w:rsidRPr="00276E8E" w:rsidRDefault="008F3F52">
      <w:pPr>
        <w:pStyle w:val="Textonotapie"/>
        <w:rPr>
          <w:sz w:val="16"/>
          <w:szCs w:val="16"/>
        </w:rPr>
      </w:pPr>
      <w:r w:rsidRPr="00276E8E">
        <w:rPr>
          <w:rStyle w:val="Refdenotaalpie"/>
          <w:sz w:val="16"/>
          <w:szCs w:val="16"/>
        </w:rPr>
        <w:footnoteRef/>
      </w:r>
      <w:r w:rsidRPr="00276E8E">
        <w:rPr>
          <w:sz w:val="16"/>
          <w:szCs w:val="16"/>
        </w:rPr>
        <w:t xml:space="preserve"> Articulo 2° de la </w:t>
      </w:r>
      <w:r>
        <w:rPr>
          <w:sz w:val="16"/>
          <w:szCs w:val="16"/>
        </w:rPr>
        <w:t>Ley</w:t>
      </w:r>
      <w:r w:rsidRPr="00276E8E">
        <w:rPr>
          <w:sz w:val="16"/>
          <w:szCs w:val="16"/>
        </w:rPr>
        <w:t xml:space="preserve"> 1314. Ámbito de aplicación.</w:t>
      </w:r>
    </w:p>
  </w:footnote>
  <w:footnote w:id="44">
    <w:p w:rsidR="008F3F52" w:rsidRDefault="008F3F52">
      <w:pPr>
        <w:pStyle w:val="Textonotapie"/>
      </w:pPr>
      <w:r>
        <w:rPr>
          <w:rStyle w:val="Refdenotaalpie"/>
        </w:rPr>
        <w:footnoteRef/>
      </w:r>
      <w:r w:rsidRPr="00B72B88">
        <w:rPr>
          <w:sz w:val="16"/>
          <w:szCs w:val="16"/>
        </w:rPr>
        <w:t>José Israel Trujillo del Castillo</w:t>
      </w:r>
      <w:r>
        <w:t xml:space="preserve"> </w:t>
      </w:r>
    </w:p>
  </w:footnote>
  <w:footnote w:id="45">
    <w:p w:rsidR="008F3F52" w:rsidRDefault="008F3F52">
      <w:pPr>
        <w:pStyle w:val="Textonotapie"/>
      </w:pPr>
      <w:r>
        <w:rPr>
          <w:rStyle w:val="Refdenotaalpie"/>
        </w:rPr>
        <w:footnoteRef/>
      </w:r>
      <w:r>
        <w:t xml:space="preserve"> </w:t>
      </w:r>
      <w:r w:rsidRPr="00EB48AA">
        <w:rPr>
          <w:sz w:val="16"/>
          <w:szCs w:val="16"/>
        </w:rPr>
        <w:t xml:space="preserve">Articulo 1° de la </w:t>
      </w:r>
      <w:r>
        <w:rPr>
          <w:sz w:val="16"/>
          <w:szCs w:val="16"/>
        </w:rPr>
        <w:t>Ley</w:t>
      </w:r>
      <w:r w:rsidRPr="00EB48AA">
        <w:rPr>
          <w:sz w:val="16"/>
          <w:szCs w:val="16"/>
        </w:rPr>
        <w:t xml:space="preserve"> 1314</w:t>
      </w:r>
      <w:r>
        <w:t xml:space="preserve"> </w:t>
      </w:r>
    </w:p>
  </w:footnote>
  <w:footnote w:id="46">
    <w:p w:rsidR="008F3F52" w:rsidRDefault="008F3F52">
      <w:pPr>
        <w:pStyle w:val="Textonotapie"/>
      </w:pPr>
      <w:r>
        <w:rPr>
          <w:rStyle w:val="Refdenotaalpie"/>
        </w:rPr>
        <w:footnoteRef/>
      </w:r>
      <w:r>
        <w:t xml:space="preserve"> </w:t>
      </w:r>
      <w:r w:rsidRPr="00B72B88">
        <w:rPr>
          <w:sz w:val="16"/>
          <w:szCs w:val="16"/>
        </w:rPr>
        <w:t>Leonardo Varón García – DHVG Consulting</w:t>
      </w:r>
    </w:p>
  </w:footnote>
  <w:footnote w:id="47">
    <w:p w:rsidR="008F3F52" w:rsidRDefault="008F3F52">
      <w:pPr>
        <w:pStyle w:val="Textonotapie"/>
      </w:pPr>
      <w:r>
        <w:rPr>
          <w:rStyle w:val="Refdenotaalpie"/>
        </w:rPr>
        <w:footnoteRef/>
      </w:r>
      <w:r>
        <w:t xml:space="preserve"> </w:t>
      </w:r>
      <w:r w:rsidRPr="000C6D18">
        <w:rPr>
          <w:sz w:val="16"/>
          <w:szCs w:val="16"/>
        </w:rPr>
        <w:t>Superintendencia de Sociedades</w:t>
      </w:r>
    </w:p>
  </w:footnote>
  <w:footnote w:id="48">
    <w:p w:rsidR="008F3F52" w:rsidRDefault="008F3F52">
      <w:pPr>
        <w:pStyle w:val="Textonotapie"/>
      </w:pPr>
      <w:r>
        <w:rPr>
          <w:rStyle w:val="Refdenotaalpie"/>
        </w:rPr>
        <w:footnoteRef/>
      </w:r>
      <w:r>
        <w:t xml:space="preserve"> </w:t>
      </w:r>
      <w:r w:rsidRPr="00B72B88">
        <w:rPr>
          <w:sz w:val="16"/>
          <w:szCs w:val="16"/>
        </w:rPr>
        <w:t>José Israel Trujillo del Castillo</w:t>
      </w:r>
    </w:p>
  </w:footnote>
  <w:footnote w:id="49">
    <w:p w:rsidR="008F3F52" w:rsidRDefault="008F3F52">
      <w:pPr>
        <w:pStyle w:val="Textonotapie"/>
      </w:pPr>
      <w:r>
        <w:rPr>
          <w:rStyle w:val="Refdenotaalpie"/>
        </w:rPr>
        <w:footnoteRef/>
      </w:r>
      <w:r>
        <w:t xml:space="preserve"> </w:t>
      </w:r>
      <w:r w:rsidRPr="000E7CE8">
        <w:rPr>
          <w:sz w:val="16"/>
          <w:szCs w:val="16"/>
        </w:rPr>
        <w:t>Diccionario de la Real Academia Española</w:t>
      </w:r>
    </w:p>
  </w:footnote>
  <w:footnote w:id="50">
    <w:p w:rsidR="008F3F52" w:rsidRPr="00EA7091" w:rsidRDefault="008F3F52">
      <w:pPr>
        <w:pStyle w:val="Textonotapie"/>
        <w:rPr>
          <w:sz w:val="16"/>
          <w:szCs w:val="16"/>
        </w:rPr>
      </w:pPr>
      <w:r w:rsidRPr="00EA7091">
        <w:rPr>
          <w:rStyle w:val="Refdenotaalpie"/>
          <w:sz w:val="16"/>
          <w:szCs w:val="16"/>
        </w:rPr>
        <w:footnoteRef/>
      </w:r>
      <w:r w:rsidRPr="00EA7091">
        <w:rPr>
          <w:sz w:val="16"/>
          <w:szCs w:val="16"/>
        </w:rPr>
        <w:t xml:space="preserve"> Universidad de Antioquia</w:t>
      </w:r>
    </w:p>
  </w:footnote>
  <w:footnote w:id="51">
    <w:p w:rsidR="008F3F52" w:rsidRPr="00EA7091" w:rsidRDefault="008F3F52">
      <w:pPr>
        <w:pStyle w:val="Textonotapie"/>
        <w:rPr>
          <w:sz w:val="16"/>
          <w:szCs w:val="16"/>
        </w:rPr>
      </w:pPr>
      <w:r w:rsidRPr="00EA7091">
        <w:rPr>
          <w:rStyle w:val="Refdenotaalpie"/>
          <w:sz w:val="16"/>
          <w:szCs w:val="16"/>
        </w:rPr>
        <w:footnoteRef/>
      </w:r>
      <w:r w:rsidRPr="00EA7091">
        <w:rPr>
          <w:sz w:val="16"/>
          <w:szCs w:val="16"/>
        </w:rPr>
        <w:t xml:space="preserve"> Luis Raúl Uribe Medina – Uribe &amp; Asociados Consultores, S.A.S.</w:t>
      </w:r>
    </w:p>
  </w:footnote>
  <w:footnote w:id="52">
    <w:p w:rsidR="008F3F52" w:rsidRDefault="008F3F52">
      <w:pPr>
        <w:pStyle w:val="Textonotapie"/>
      </w:pPr>
      <w:r>
        <w:rPr>
          <w:rStyle w:val="Refdenotaalpie"/>
        </w:rPr>
        <w:footnoteRef/>
      </w:r>
      <w:r>
        <w:t xml:space="preserve"> </w:t>
      </w:r>
      <w:r w:rsidRPr="00C4719E">
        <w:rPr>
          <w:sz w:val="16"/>
          <w:szCs w:val="16"/>
        </w:rPr>
        <w:t xml:space="preserve">Parágrafo 1° del numeral 3° del articulo 2° de la </w:t>
      </w:r>
      <w:r>
        <w:rPr>
          <w:sz w:val="16"/>
          <w:szCs w:val="16"/>
        </w:rPr>
        <w:t>Ley</w:t>
      </w:r>
      <w:r w:rsidRPr="00C4719E">
        <w:rPr>
          <w:sz w:val="16"/>
          <w:szCs w:val="16"/>
        </w:rPr>
        <w:t xml:space="preserve"> 590 de julio de 2000</w:t>
      </w:r>
    </w:p>
  </w:footnote>
  <w:footnote w:id="53">
    <w:p w:rsidR="008F3F52" w:rsidRDefault="008F3F52">
      <w:pPr>
        <w:pStyle w:val="Textonotapie"/>
      </w:pPr>
      <w:r>
        <w:rPr>
          <w:rStyle w:val="Refdenotaalpie"/>
        </w:rPr>
        <w:footnoteRef/>
      </w:r>
      <w:r>
        <w:t xml:space="preserve"> </w:t>
      </w:r>
      <w:r w:rsidRPr="00B72B88">
        <w:rPr>
          <w:sz w:val="16"/>
          <w:szCs w:val="16"/>
        </w:rPr>
        <w:t>Leonardo Varón García – DHVG Consulting</w:t>
      </w:r>
    </w:p>
  </w:footnote>
  <w:footnote w:id="54">
    <w:p w:rsidR="008F3F52" w:rsidRDefault="008F3F52">
      <w:pPr>
        <w:pStyle w:val="Textonotapie"/>
      </w:pPr>
      <w:r>
        <w:rPr>
          <w:rStyle w:val="Refdenotaalpie"/>
        </w:rPr>
        <w:footnoteRef/>
      </w:r>
      <w:r>
        <w:t xml:space="preserve"> </w:t>
      </w:r>
      <w:r w:rsidRPr="00B72B88">
        <w:rPr>
          <w:sz w:val="16"/>
          <w:szCs w:val="16"/>
        </w:rPr>
        <w:t>José Israel Trujillo del Castillo</w:t>
      </w:r>
    </w:p>
  </w:footnote>
  <w:footnote w:id="55">
    <w:p w:rsidR="008F3F52" w:rsidRDefault="008F3F52">
      <w:pPr>
        <w:pStyle w:val="Textonotapie"/>
      </w:pPr>
      <w:r>
        <w:rPr>
          <w:rStyle w:val="Refdenotaalpie"/>
        </w:rPr>
        <w:footnoteRef/>
      </w:r>
      <w:r>
        <w:t xml:space="preserve"> </w:t>
      </w:r>
      <w:r w:rsidRPr="00494FEC">
        <w:rPr>
          <w:sz w:val="16"/>
          <w:szCs w:val="16"/>
        </w:rPr>
        <w:t>Comité de Expertos del Sector Cooperativo</w:t>
      </w:r>
    </w:p>
  </w:footnote>
  <w:footnote w:id="56">
    <w:p w:rsidR="008F3F52" w:rsidRPr="006930AF" w:rsidRDefault="008F3F52" w:rsidP="006930AF">
      <w:pPr>
        <w:autoSpaceDE w:val="0"/>
        <w:autoSpaceDN w:val="0"/>
        <w:adjustRightInd w:val="0"/>
        <w:jc w:val="both"/>
        <w:rPr>
          <w:rFonts w:asciiTheme="minorHAnsi" w:hAnsiTheme="minorHAnsi" w:cstheme="minorHAnsi"/>
          <w:b/>
          <w:sz w:val="22"/>
          <w:szCs w:val="22"/>
        </w:rPr>
      </w:pPr>
      <w:r>
        <w:rPr>
          <w:rStyle w:val="Refdenotaalpie"/>
        </w:rPr>
        <w:footnoteRef/>
      </w:r>
      <w:r>
        <w:t xml:space="preserve"> </w:t>
      </w:r>
      <w:r w:rsidRPr="006930AF">
        <w:rPr>
          <w:sz w:val="16"/>
          <w:szCs w:val="16"/>
        </w:rPr>
        <w:t>Grupo de estudios NIIF -  Universidad San Buenaventura – CALI</w:t>
      </w:r>
    </w:p>
  </w:footnote>
  <w:footnote w:id="57">
    <w:p w:rsidR="008F3F52" w:rsidRDefault="008F3F52">
      <w:pPr>
        <w:pStyle w:val="Textonotapie"/>
      </w:pPr>
      <w:r>
        <w:rPr>
          <w:rStyle w:val="Refdenotaalpie"/>
        </w:rPr>
        <w:footnoteRef/>
      </w:r>
      <w:r>
        <w:t xml:space="preserve"> </w:t>
      </w:r>
      <w:r w:rsidRPr="006930AF">
        <w:rPr>
          <w:sz w:val="16"/>
          <w:szCs w:val="16"/>
        </w:rPr>
        <w:t>Edwin Saúl Castañeda Soriano</w:t>
      </w:r>
    </w:p>
  </w:footnote>
  <w:footnote w:id="58">
    <w:p w:rsidR="008F3F52" w:rsidRDefault="008F3F52">
      <w:pPr>
        <w:pStyle w:val="Textonotapie"/>
      </w:pPr>
      <w:r>
        <w:rPr>
          <w:rStyle w:val="Refdenotaalpie"/>
        </w:rPr>
        <w:footnoteRef/>
      </w:r>
      <w:r>
        <w:t xml:space="preserve"> </w:t>
      </w:r>
      <w:r w:rsidRPr="00EA7091">
        <w:rPr>
          <w:sz w:val="16"/>
          <w:szCs w:val="16"/>
        </w:rPr>
        <w:t>Universidad de Antioquia</w:t>
      </w:r>
    </w:p>
  </w:footnote>
  <w:footnote w:id="59">
    <w:p w:rsidR="008F3F52" w:rsidRDefault="008F3F52">
      <w:pPr>
        <w:pStyle w:val="Textonotapie"/>
      </w:pPr>
      <w:r>
        <w:rPr>
          <w:rStyle w:val="Refdenotaalpie"/>
        </w:rPr>
        <w:footnoteRef/>
      </w:r>
      <w:r>
        <w:t xml:space="preserve"> </w:t>
      </w:r>
      <w:r w:rsidRPr="008D165F">
        <w:rPr>
          <w:sz w:val="16"/>
          <w:szCs w:val="16"/>
        </w:rPr>
        <w:t>Superintendencia de Servicios Públicos Domiciliarios</w:t>
      </w:r>
    </w:p>
  </w:footnote>
  <w:footnote w:id="60">
    <w:p w:rsidR="008F3F52" w:rsidRPr="00264A6C" w:rsidRDefault="008F3F52">
      <w:pPr>
        <w:pStyle w:val="Textonotapie"/>
        <w:rPr>
          <w:sz w:val="16"/>
          <w:szCs w:val="16"/>
        </w:rPr>
      </w:pPr>
      <w:r>
        <w:rPr>
          <w:rStyle w:val="Refdenotaalpie"/>
        </w:rPr>
        <w:footnoteRef/>
      </w:r>
      <w:r w:rsidRPr="008267E8">
        <w:t xml:space="preserve"> </w:t>
      </w:r>
      <w:r w:rsidRPr="008267E8">
        <w:rPr>
          <w:bCs/>
          <w:color w:val="000000"/>
          <w:sz w:val="16"/>
          <w:szCs w:val="16"/>
        </w:rPr>
        <w:t>Ronald Robert Rivera Cáceres</w:t>
      </w:r>
    </w:p>
  </w:footnote>
  <w:footnote w:id="61">
    <w:p w:rsidR="008F3F52" w:rsidRPr="00BC257F" w:rsidRDefault="008F3F52">
      <w:pPr>
        <w:pStyle w:val="Textonotapie"/>
      </w:pPr>
      <w:r>
        <w:rPr>
          <w:rStyle w:val="Refdenotaalpie"/>
        </w:rPr>
        <w:footnoteRef/>
      </w:r>
      <w:r w:rsidRPr="00BC257F">
        <w:t xml:space="preserve"> </w:t>
      </w:r>
      <w:r w:rsidRPr="00264A6C">
        <w:rPr>
          <w:sz w:val="16"/>
          <w:szCs w:val="16"/>
        </w:rPr>
        <w:t>Ibídem</w:t>
      </w:r>
    </w:p>
  </w:footnote>
  <w:footnote w:id="62">
    <w:p w:rsidR="008F3F52" w:rsidRDefault="008F3F52">
      <w:pPr>
        <w:pStyle w:val="Textonotapie"/>
      </w:pPr>
      <w:r>
        <w:rPr>
          <w:rStyle w:val="Refdenotaalpie"/>
        </w:rPr>
        <w:footnoteRef/>
      </w:r>
      <w:r>
        <w:t xml:space="preserve"> </w:t>
      </w:r>
      <w:r w:rsidRPr="00EA7091">
        <w:rPr>
          <w:sz w:val="16"/>
          <w:szCs w:val="16"/>
        </w:rPr>
        <w:t>Universidad de Antioquia</w:t>
      </w:r>
    </w:p>
  </w:footnote>
  <w:footnote w:id="63">
    <w:p w:rsidR="008F3F52" w:rsidRDefault="008F3F52" w:rsidP="00242C30">
      <w:pPr>
        <w:pStyle w:val="Textonotapie"/>
      </w:pPr>
      <w:r>
        <w:rPr>
          <w:rStyle w:val="Refdenotaalpie"/>
        </w:rPr>
        <w:footnoteRef/>
      </w:r>
      <w:r>
        <w:t xml:space="preserve"> </w:t>
      </w:r>
      <w:r w:rsidRPr="00264A6C">
        <w:rPr>
          <w:sz w:val="16"/>
          <w:szCs w:val="16"/>
        </w:rPr>
        <w:t>Superintendencia de Servicios Públicos Domiciliarios</w:t>
      </w:r>
    </w:p>
  </w:footnote>
  <w:footnote w:id="64">
    <w:p w:rsidR="008F3F52" w:rsidRDefault="008F3F52" w:rsidP="00242C30">
      <w:pPr>
        <w:pStyle w:val="Textonotapie"/>
      </w:pPr>
      <w:r>
        <w:rPr>
          <w:rStyle w:val="Refdenotaalpie"/>
        </w:rPr>
        <w:footnoteRef/>
      </w:r>
      <w:r>
        <w:t xml:space="preserve"> </w:t>
      </w:r>
      <w:r>
        <w:rPr>
          <w:sz w:val="16"/>
          <w:szCs w:val="16"/>
        </w:rPr>
        <w:t>Superintendencia de Servicios Publicos Domiciliarios</w:t>
      </w:r>
    </w:p>
  </w:footnote>
  <w:footnote w:id="65">
    <w:p w:rsidR="008F3F52" w:rsidRDefault="008F3F52">
      <w:pPr>
        <w:pStyle w:val="Textonotapie"/>
      </w:pPr>
      <w:r>
        <w:rPr>
          <w:rStyle w:val="Refdenotaalpie"/>
        </w:rPr>
        <w:footnoteRef/>
      </w:r>
      <w:r>
        <w:t xml:space="preserve"> </w:t>
      </w:r>
      <w:r w:rsidRPr="00276E8E">
        <w:rPr>
          <w:sz w:val="16"/>
          <w:szCs w:val="16"/>
        </w:rPr>
        <w:t>Luis Raúl Uribe Medina - ADECONTA</w:t>
      </w:r>
    </w:p>
  </w:footnote>
  <w:footnote w:id="66">
    <w:p w:rsidR="008F3F52" w:rsidRDefault="008F3F52">
      <w:pPr>
        <w:pStyle w:val="Textonotapie"/>
      </w:pPr>
      <w:r>
        <w:rPr>
          <w:rStyle w:val="Refdenotaalpie"/>
        </w:rPr>
        <w:footnoteRef/>
      </w:r>
      <w:r>
        <w:t xml:space="preserve"> </w:t>
      </w:r>
      <w:r w:rsidRPr="000C6D18">
        <w:rPr>
          <w:sz w:val="16"/>
          <w:szCs w:val="16"/>
        </w:rPr>
        <w:t>Superintendencia de Sociedades</w:t>
      </w:r>
    </w:p>
  </w:footnote>
  <w:footnote w:id="67">
    <w:p w:rsidR="008F3F52" w:rsidRDefault="008F3F52">
      <w:pPr>
        <w:pStyle w:val="Textonotapie"/>
      </w:pPr>
      <w:r>
        <w:rPr>
          <w:rStyle w:val="Refdenotaalpie"/>
        </w:rPr>
        <w:footnoteRef/>
      </w:r>
      <w:r>
        <w:t xml:space="preserve"> </w:t>
      </w:r>
      <w:r w:rsidRPr="00807EB0">
        <w:rPr>
          <w:bCs/>
          <w:color w:val="000000"/>
          <w:sz w:val="16"/>
          <w:szCs w:val="16"/>
        </w:rPr>
        <w:t>Ronald Robert Rivera Cáceres</w:t>
      </w:r>
    </w:p>
  </w:footnote>
  <w:footnote w:id="68">
    <w:p w:rsidR="008F3F52" w:rsidRDefault="008F3F52">
      <w:pPr>
        <w:pStyle w:val="Textonotapie"/>
      </w:pPr>
      <w:r>
        <w:rPr>
          <w:rStyle w:val="Refdenotaalpie"/>
        </w:rPr>
        <w:footnoteRef/>
      </w:r>
      <w:r>
        <w:t xml:space="preserve"> </w:t>
      </w:r>
      <w:r w:rsidRPr="00EA7091">
        <w:rPr>
          <w:sz w:val="16"/>
          <w:szCs w:val="16"/>
        </w:rPr>
        <w:t>Universidad de Antioquia</w:t>
      </w:r>
    </w:p>
  </w:footnote>
  <w:footnote w:id="69">
    <w:p w:rsidR="008F3F52" w:rsidRDefault="008F3F52">
      <w:pPr>
        <w:pStyle w:val="Textonotapie"/>
      </w:pPr>
      <w:r>
        <w:rPr>
          <w:rStyle w:val="Refdenotaalpie"/>
        </w:rPr>
        <w:footnoteRef/>
      </w:r>
      <w:r>
        <w:t xml:space="preserve"> </w:t>
      </w:r>
      <w:r w:rsidRPr="008D165F">
        <w:rPr>
          <w:sz w:val="16"/>
          <w:szCs w:val="16"/>
        </w:rPr>
        <w:t>Superintendencia de Servicios Públicos Domiciliarios</w:t>
      </w:r>
    </w:p>
  </w:footnote>
  <w:footnote w:id="70">
    <w:p w:rsidR="008F3F52" w:rsidRDefault="008F3F52" w:rsidP="003C74C8">
      <w:pPr>
        <w:pStyle w:val="Textonotapie"/>
      </w:pPr>
      <w:r>
        <w:rPr>
          <w:rStyle w:val="Refdenotaalpie"/>
        </w:rPr>
        <w:footnoteRef/>
      </w:r>
      <w:r>
        <w:t xml:space="preserve"> </w:t>
      </w:r>
      <w:r w:rsidRPr="0069098D">
        <w:rPr>
          <w:sz w:val="16"/>
          <w:szCs w:val="16"/>
        </w:rPr>
        <w:t>Ibídem</w:t>
      </w:r>
    </w:p>
  </w:footnote>
  <w:footnote w:id="71">
    <w:p w:rsidR="008F3F52" w:rsidRPr="00385474" w:rsidRDefault="008F3F52">
      <w:pPr>
        <w:pStyle w:val="Textonotapie"/>
        <w:rPr>
          <w:sz w:val="16"/>
          <w:szCs w:val="16"/>
        </w:rPr>
      </w:pPr>
      <w:r>
        <w:rPr>
          <w:rStyle w:val="Refdenotaalpie"/>
        </w:rPr>
        <w:footnoteRef/>
      </w:r>
      <w:r>
        <w:t xml:space="preserve"> </w:t>
      </w:r>
      <w:r w:rsidRPr="00385474">
        <w:rPr>
          <w:sz w:val="16"/>
          <w:szCs w:val="16"/>
        </w:rPr>
        <w:t>Moisés Arciniegas González</w:t>
      </w:r>
    </w:p>
  </w:footnote>
  <w:footnote w:id="72">
    <w:p w:rsidR="008F3F52" w:rsidRDefault="008F3F52">
      <w:pPr>
        <w:pStyle w:val="Textonotapie"/>
      </w:pPr>
      <w:r w:rsidRPr="00385474">
        <w:rPr>
          <w:rStyle w:val="Refdenotaalpie"/>
          <w:sz w:val="16"/>
          <w:szCs w:val="16"/>
        </w:rPr>
        <w:footnoteRef/>
      </w:r>
      <w:r w:rsidRPr="00385474">
        <w:rPr>
          <w:sz w:val="16"/>
          <w:szCs w:val="16"/>
        </w:rPr>
        <w:t xml:space="preserve"> Universidad de Antioquia</w:t>
      </w:r>
    </w:p>
  </w:footnote>
  <w:footnote w:id="73">
    <w:p w:rsidR="008F3F52" w:rsidRDefault="008F3F52" w:rsidP="000B4AB9">
      <w:pPr>
        <w:pStyle w:val="Textonotapie"/>
      </w:pPr>
      <w:r>
        <w:rPr>
          <w:rStyle w:val="Refdenotaalpie"/>
        </w:rPr>
        <w:footnoteRef/>
      </w:r>
      <w:r>
        <w:t xml:space="preserve"> </w:t>
      </w:r>
      <w:r>
        <w:rPr>
          <w:sz w:val="16"/>
          <w:szCs w:val="16"/>
        </w:rPr>
        <w:t>C</w:t>
      </w:r>
      <w:r w:rsidRPr="000B4AB9">
        <w:rPr>
          <w:sz w:val="16"/>
          <w:szCs w:val="16"/>
        </w:rPr>
        <w:t>omité de expertos del sector cooperativo</w:t>
      </w:r>
    </w:p>
  </w:footnote>
  <w:footnote w:id="74">
    <w:p w:rsidR="008F3F52" w:rsidRDefault="008F3F52">
      <w:pPr>
        <w:pStyle w:val="Textonotapie"/>
      </w:pPr>
      <w:r>
        <w:rPr>
          <w:rStyle w:val="Refdenotaalpie"/>
        </w:rPr>
        <w:footnoteRef/>
      </w:r>
      <w:r>
        <w:t xml:space="preserve"> </w:t>
      </w:r>
      <w:r w:rsidRPr="00807EB0">
        <w:rPr>
          <w:bCs/>
          <w:color w:val="000000"/>
          <w:sz w:val="16"/>
          <w:szCs w:val="16"/>
        </w:rPr>
        <w:t>Ronald Robert Rivera Cáceres</w:t>
      </w:r>
    </w:p>
  </w:footnote>
  <w:footnote w:id="75">
    <w:p w:rsidR="008F3F52" w:rsidRDefault="008F3F52">
      <w:pPr>
        <w:pStyle w:val="Textonotapie"/>
      </w:pPr>
      <w:r>
        <w:rPr>
          <w:rStyle w:val="Refdenotaalpie"/>
        </w:rPr>
        <w:footnoteRef/>
      </w:r>
      <w:r>
        <w:t xml:space="preserve"> </w:t>
      </w:r>
      <w:r>
        <w:rPr>
          <w:sz w:val="16"/>
          <w:szCs w:val="16"/>
        </w:rPr>
        <w:t>C</w:t>
      </w:r>
      <w:r w:rsidRPr="000B4AB9">
        <w:rPr>
          <w:sz w:val="16"/>
          <w:szCs w:val="16"/>
        </w:rPr>
        <w:t>omité de expertos del sector cooperativo</w:t>
      </w:r>
    </w:p>
  </w:footnote>
  <w:footnote w:id="76">
    <w:p w:rsidR="008F3F52" w:rsidRDefault="008F3F52">
      <w:pPr>
        <w:pStyle w:val="Textonotapie"/>
      </w:pPr>
      <w:r>
        <w:rPr>
          <w:rStyle w:val="Refdenotaalpie"/>
        </w:rPr>
        <w:footnoteRef/>
      </w:r>
      <w:r>
        <w:t xml:space="preserve"> </w:t>
      </w:r>
      <w:r w:rsidRPr="00B72B88">
        <w:rPr>
          <w:sz w:val="16"/>
          <w:szCs w:val="16"/>
        </w:rPr>
        <w:t>Leonardo Varón García – DHVG Consulting</w:t>
      </w:r>
    </w:p>
  </w:footnote>
  <w:footnote w:id="77">
    <w:p w:rsidR="008F3F52" w:rsidRDefault="008F3F52">
      <w:pPr>
        <w:pStyle w:val="Textonotapie"/>
      </w:pPr>
      <w:r>
        <w:rPr>
          <w:rStyle w:val="Refdenotaalpie"/>
        </w:rPr>
        <w:footnoteRef/>
      </w:r>
      <w:r>
        <w:t xml:space="preserve"> </w:t>
      </w:r>
      <w:r w:rsidRPr="00BC0292">
        <w:rPr>
          <w:sz w:val="16"/>
          <w:szCs w:val="16"/>
        </w:rPr>
        <w:t>Daniel Olaya</w:t>
      </w:r>
    </w:p>
  </w:footnote>
  <w:footnote w:id="78">
    <w:p w:rsidR="008F3F52" w:rsidRDefault="008F3F52">
      <w:pPr>
        <w:pStyle w:val="Textonotapie"/>
      </w:pPr>
      <w:r>
        <w:rPr>
          <w:rStyle w:val="Refdenotaalpie"/>
        </w:rPr>
        <w:footnoteRef/>
      </w:r>
      <w:r>
        <w:t xml:space="preserve"> </w:t>
      </w:r>
      <w:r w:rsidRPr="00385474">
        <w:rPr>
          <w:sz w:val="16"/>
          <w:szCs w:val="16"/>
        </w:rPr>
        <w:t>Universidad de Antioquia</w:t>
      </w:r>
    </w:p>
  </w:footnote>
  <w:footnote w:id="79">
    <w:p w:rsidR="008F3F52" w:rsidRDefault="008F3F52">
      <w:pPr>
        <w:pStyle w:val="Textonotapie"/>
      </w:pPr>
      <w:r>
        <w:rPr>
          <w:rStyle w:val="Refdenotaalpie"/>
        </w:rPr>
        <w:footnoteRef/>
      </w:r>
      <w:r>
        <w:t xml:space="preserve"> </w:t>
      </w:r>
      <w:r w:rsidRPr="000C6D18">
        <w:rPr>
          <w:sz w:val="16"/>
          <w:szCs w:val="16"/>
        </w:rPr>
        <w:t>Superintendencia de Sociedades</w:t>
      </w:r>
    </w:p>
  </w:footnote>
  <w:footnote w:id="80">
    <w:p w:rsidR="008F3F52" w:rsidRDefault="008F3F52">
      <w:pPr>
        <w:pStyle w:val="Textonotapie"/>
      </w:pPr>
      <w:r>
        <w:rPr>
          <w:rStyle w:val="Refdenotaalpie"/>
        </w:rPr>
        <w:footnoteRef/>
      </w:r>
      <w:r>
        <w:t xml:space="preserve"> </w:t>
      </w:r>
      <w:r w:rsidRPr="00385474">
        <w:rPr>
          <w:sz w:val="16"/>
          <w:szCs w:val="16"/>
        </w:rPr>
        <w:t>Universidad de Antioquia</w:t>
      </w:r>
    </w:p>
  </w:footnote>
  <w:footnote w:id="81">
    <w:p w:rsidR="008F3F52" w:rsidRDefault="008F3F52">
      <w:pPr>
        <w:pStyle w:val="Textonotapie"/>
      </w:pPr>
      <w:r>
        <w:rPr>
          <w:rStyle w:val="Refdenotaalpie"/>
        </w:rPr>
        <w:footnoteRef/>
      </w:r>
      <w:r>
        <w:t xml:space="preserve"> </w:t>
      </w:r>
      <w:r w:rsidRPr="008D165F">
        <w:rPr>
          <w:sz w:val="16"/>
          <w:szCs w:val="16"/>
        </w:rPr>
        <w:t>Superintendencia de Servicios Públicos Domiciliarios</w:t>
      </w:r>
    </w:p>
  </w:footnote>
  <w:footnote w:id="82">
    <w:p w:rsidR="008F3F52" w:rsidRDefault="008F3F52">
      <w:pPr>
        <w:pStyle w:val="Textonotapie"/>
      </w:pPr>
      <w:r>
        <w:rPr>
          <w:rStyle w:val="Refdenotaalpie"/>
        </w:rPr>
        <w:footnoteRef/>
      </w:r>
      <w:r>
        <w:t xml:space="preserve"> </w:t>
      </w:r>
      <w:r w:rsidRPr="00385474">
        <w:rPr>
          <w:sz w:val="16"/>
          <w:szCs w:val="16"/>
        </w:rPr>
        <w:t>Universidad de Antioquia</w:t>
      </w:r>
    </w:p>
  </w:footnote>
  <w:footnote w:id="83">
    <w:p w:rsidR="008F3F52" w:rsidRDefault="008F3F52">
      <w:pPr>
        <w:pStyle w:val="Textonotapie"/>
      </w:pPr>
      <w:r>
        <w:rPr>
          <w:rStyle w:val="Refdenotaalpie"/>
        </w:rPr>
        <w:footnoteRef/>
      </w:r>
      <w:r>
        <w:t xml:space="preserve"> </w:t>
      </w:r>
      <w:r w:rsidRPr="00264A6C">
        <w:rPr>
          <w:sz w:val="16"/>
          <w:szCs w:val="16"/>
        </w:rPr>
        <w:t>Ibídem</w:t>
      </w:r>
      <w:r w:rsidRPr="00385474">
        <w:rPr>
          <w:sz w:val="16"/>
          <w:szCs w:val="16"/>
        </w:rPr>
        <w:t xml:space="preserve"> </w:t>
      </w:r>
    </w:p>
  </w:footnote>
  <w:footnote w:id="84">
    <w:p w:rsidR="008F3F52" w:rsidRPr="009B1EFB" w:rsidRDefault="008F3F52">
      <w:pPr>
        <w:pStyle w:val="Textonotapie"/>
        <w:rPr>
          <w:sz w:val="16"/>
          <w:szCs w:val="16"/>
        </w:rPr>
      </w:pPr>
      <w:r>
        <w:rPr>
          <w:rStyle w:val="Refdenotaalpie"/>
        </w:rPr>
        <w:footnoteRef/>
      </w:r>
      <w:r>
        <w:t xml:space="preserve"> </w:t>
      </w:r>
      <w:r w:rsidRPr="009B1EFB">
        <w:rPr>
          <w:sz w:val="16"/>
          <w:szCs w:val="16"/>
        </w:rPr>
        <w:t>Ibídem</w:t>
      </w:r>
    </w:p>
  </w:footnote>
  <w:footnote w:id="85">
    <w:p w:rsidR="008F3F52" w:rsidRDefault="008F3F52">
      <w:pPr>
        <w:pStyle w:val="Textonotapie"/>
      </w:pPr>
      <w:r>
        <w:rPr>
          <w:rStyle w:val="Refdenotaalpie"/>
        </w:rPr>
        <w:footnoteRef/>
      </w:r>
      <w:r>
        <w:t xml:space="preserve"> </w:t>
      </w:r>
      <w:r w:rsidRPr="00B72B88">
        <w:rPr>
          <w:sz w:val="16"/>
          <w:szCs w:val="16"/>
        </w:rPr>
        <w:t>Leonardo Varón García – DHVG Consulting</w:t>
      </w:r>
    </w:p>
  </w:footnote>
  <w:footnote w:id="86">
    <w:p w:rsidR="008F3F52" w:rsidRDefault="008F3F52">
      <w:pPr>
        <w:pStyle w:val="Textonotapie"/>
      </w:pPr>
      <w:r>
        <w:rPr>
          <w:rStyle w:val="Refdenotaalpie"/>
        </w:rPr>
        <w:footnoteRef/>
      </w:r>
      <w:r>
        <w:t xml:space="preserve"> </w:t>
      </w:r>
      <w:r w:rsidRPr="00385474">
        <w:rPr>
          <w:sz w:val="16"/>
          <w:szCs w:val="16"/>
        </w:rPr>
        <w:t>Universidad de Antioquia</w:t>
      </w:r>
    </w:p>
  </w:footnote>
  <w:footnote w:id="87">
    <w:p w:rsidR="008F3F52" w:rsidRDefault="008F3F52">
      <w:pPr>
        <w:pStyle w:val="Textonotapie"/>
      </w:pPr>
      <w:r>
        <w:rPr>
          <w:rStyle w:val="Refdenotaalpie"/>
        </w:rPr>
        <w:footnoteRef/>
      </w:r>
      <w:r>
        <w:t xml:space="preserve"> </w:t>
      </w:r>
      <w:r w:rsidRPr="00276E8E">
        <w:rPr>
          <w:sz w:val="16"/>
          <w:szCs w:val="16"/>
        </w:rPr>
        <w:t>J. Orlando Corredor Alejo – Tributar Asesores S.A.S.</w:t>
      </w:r>
    </w:p>
  </w:footnote>
  <w:footnote w:id="88">
    <w:p w:rsidR="008F3F52" w:rsidRDefault="008F3F52">
      <w:pPr>
        <w:pStyle w:val="Textonotapie"/>
      </w:pPr>
      <w:r>
        <w:rPr>
          <w:rStyle w:val="Refdenotaalpie"/>
        </w:rPr>
        <w:footnoteRef/>
      </w:r>
      <w:r>
        <w:t xml:space="preserve"> </w:t>
      </w:r>
      <w:r w:rsidRPr="00B72B88">
        <w:rPr>
          <w:sz w:val="16"/>
          <w:szCs w:val="16"/>
        </w:rPr>
        <w:t>Leonardo Varón García – DHVG Consulting</w:t>
      </w:r>
    </w:p>
  </w:footnote>
  <w:footnote w:id="89">
    <w:p w:rsidR="008F3F52" w:rsidRDefault="008F3F52">
      <w:pPr>
        <w:pStyle w:val="Textonotapie"/>
      </w:pPr>
      <w:r>
        <w:rPr>
          <w:rStyle w:val="Refdenotaalpie"/>
        </w:rPr>
        <w:footnoteRef/>
      </w:r>
      <w:r>
        <w:t xml:space="preserve"> </w:t>
      </w:r>
      <w:r w:rsidRPr="008D165F">
        <w:rPr>
          <w:sz w:val="16"/>
          <w:szCs w:val="16"/>
        </w:rPr>
        <w:t>Superintendencia de Servicios Públicos Domiciliarios</w:t>
      </w:r>
    </w:p>
  </w:footnote>
  <w:footnote w:id="90">
    <w:p w:rsidR="008F3F52" w:rsidRDefault="008F3F52">
      <w:pPr>
        <w:pStyle w:val="Textonotapie"/>
      </w:pPr>
      <w:r>
        <w:rPr>
          <w:rStyle w:val="Refdenotaalpie"/>
        </w:rPr>
        <w:footnoteRef/>
      </w:r>
      <w:r>
        <w:t xml:space="preserve"> </w:t>
      </w:r>
      <w:r w:rsidRPr="00385474">
        <w:rPr>
          <w:sz w:val="16"/>
          <w:szCs w:val="16"/>
        </w:rPr>
        <w:t>Universidad de Antioquia</w:t>
      </w:r>
    </w:p>
  </w:footnote>
  <w:footnote w:id="91">
    <w:p w:rsidR="008F3F52" w:rsidRDefault="008F3F52">
      <w:pPr>
        <w:pStyle w:val="Textonotapie"/>
      </w:pPr>
      <w:r>
        <w:rPr>
          <w:rStyle w:val="Refdenotaalpie"/>
        </w:rPr>
        <w:footnoteRef/>
      </w:r>
      <w:r>
        <w:t xml:space="preserve"> </w:t>
      </w:r>
      <w:r w:rsidRPr="00385474">
        <w:rPr>
          <w:sz w:val="16"/>
          <w:szCs w:val="16"/>
        </w:rPr>
        <w:t>Universidad de Antioquia</w:t>
      </w:r>
    </w:p>
  </w:footnote>
  <w:footnote w:id="92">
    <w:p w:rsidR="008F3F52" w:rsidRDefault="008F3F52">
      <w:pPr>
        <w:pStyle w:val="Textonotapie"/>
      </w:pPr>
      <w:r>
        <w:rPr>
          <w:rStyle w:val="Refdenotaalpie"/>
        </w:rPr>
        <w:footnoteRef/>
      </w:r>
      <w:r>
        <w:t xml:space="preserve"> </w:t>
      </w:r>
      <w:r w:rsidRPr="008D165F">
        <w:rPr>
          <w:sz w:val="16"/>
          <w:szCs w:val="16"/>
        </w:rPr>
        <w:t>Superintendencia de Servicios Públicos Domiciliarios</w:t>
      </w:r>
    </w:p>
  </w:footnote>
  <w:footnote w:id="93">
    <w:p w:rsidR="008F3F52" w:rsidRDefault="008F3F52" w:rsidP="008C5537">
      <w:pPr>
        <w:pStyle w:val="Textonotapie"/>
      </w:pPr>
      <w:r>
        <w:rPr>
          <w:rStyle w:val="Refdenotaalpie"/>
        </w:rPr>
        <w:footnoteRef/>
      </w:r>
      <w:r>
        <w:t xml:space="preserve"> </w:t>
      </w:r>
      <w:r w:rsidRPr="00276E8E">
        <w:rPr>
          <w:sz w:val="16"/>
          <w:szCs w:val="16"/>
        </w:rPr>
        <w:t>J. Orlando Corredor Alejo – Tributar Asesores S.A.S.</w:t>
      </w:r>
    </w:p>
  </w:footnote>
  <w:footnote w:id="94">
    <w:p w:rsidR="008F3F52" w:rsidRDefault="008F3F52" w:rsidP="00AB4EA7">
      <w:pPr>
        <w:pStyle w:val="Textonotapie"/>
      </w:pPr>
      <w:r>
        <w:rPr>
          <w:rStyle w:val="Refdenotaalpie"/>
        </w:rPr>
        <w:footnoteRef/>
      </w:r>
      <w:r>
        <w:t xml:space="preserve"> </w:t>
      </w:r>
      <w:r w:rsidRPr="00B72B88">
        <w:rPr>
          <w:sz w:val="16"/>
          <w:szCs w:val="16"/>
        </w:rPr>
        <w:t>Leonardo Varón García – DHVG Consulting</w:t>
      </w:r>
    </w:p>
  </w:footnote>
  <w:footnote w:id="95">
    <w:p w:rsidR="008F3F52" w:rsidRDefault="008F3F52">
      <w:pPr>
        <w:pStyle w:val="Textonotapie"/>
      </w:pPr>
      <w:r>
        <w:rPr>
          <w:rStyle w:val="Refdenotaalpie"/>
        </w:rPr>
        <w:footnoteRef/>
      </w:r>
      <w:r w:rsidRPr="008D165F">
        <w:rPr>
          <w:sz w:val="16"/>
          <w:szCs w:val="16"/>
        </w:rPr>
        <w:t>Superintendencia de Servicios Públicos Domiciliarios</w:t>
      </w:r>
      <w:r>
        <w:t xml:space="preserve"> </w:t>
      </w:r>
    </w:p>
  </w:footnote>
  <w:footnote w:id="96">
    <w:p w:rsidR="008F3F52" w:rsidRDefault="008F3F52">
      <w:pPr>
        <w:pStyle w:val="Textonotapie"/>
      </w:pPr>
      <w:r>
        <w:rPr>
          <w:rStyle w:val="Refdenotaalpie"/>
        </w:rPr>
        <w:footnoteRef/>
      </w:r>
      <w:r>
        <w:t xml:space="preserve"> </w:t>
      </w:r>
      <w:r w:rsidRPr="00385474">
        <w:rPr>
          <w:sz w:val="16"/>
          <w:szCs w:val="16"/>
        </w:rPr>
        <w:t>Universidad de Antioquia</w:t>
      </w:r>
    </w:p>
  </w:footnote>
  <w:footnote w:id="97">
    <w:p w:rsidR="008F3F52" w:rsidRDefault="008F3F52">
      <w:pPr>
        <w:pStyle w:val="Textonotapie"/>
      </w:pPr>
      <w:r>
        <w:rPr>
          <w:rStyle w:val="Refdenotaalpie"/>
        </w:rPr>
        <w:footnoteRef/>
      </w:r>
      <w:r>
        <w:t xml:space="preserve"> </w:t>
      </w:r>
      <w:r w:rsidRPr="00B72B88">
        <w:rPr>
          <w:sz w:val="16"/>
          <w:szCs w:val="16"/>
        </w:rPr>
        <w:t>Leonardo Varón García – DHVG Consulting</w:t>
      </w:r>
    </w:p>
  </w:footnote>
  <w:footnote w:id="98">
    <w:p w:rsidR="008F3F52" w:rsidRDefault="008F3F52">
      <w:pPr>
        <w:pStyle w:val="Textonotapie"/>
      </w:pPr>
      <w:r>
        <w:rPr>
          <w:rStyle w:val="Refdenotaalpie"/>
        </w:rPr>
        <w:footnoteRef/>
      </w:r>
      <w:r>
        <w:t xml:space="preserve"> </w:t>
      </w:r>
      <w:r w:rsidRPr="00276E8E">
        <w:rPr>
          <w:sz w:val="16"/>
          <w:szCs w:val="16"/>
        </w:rPr>
        <w:t>J. Orlando Corredor Alejo – Tributar Asesores S.A.S.</w:t>
      </w:r>
    </w:p>
  </w:footnote>
  <w:footnote w:id="99">
    <w:p w:rsidR="008F3F52" w:rsidRDefault="008F3F52">
      <w:pPr>
        <w:pStyle w:val="Textonotapie"/>
      </w:pPr>
      <w:r>
        <w:rPr>
          <w:rStyle w:val="Refdenotaalpie"/>
        </w:rPr>
        <w:footnoteRef/>
      </w:r>
      <w:r>
        <w:t xml:space="preserve"> </w:t>
      </w:r>
      <w:r w:rsidRPr="00385474">
        <w:rPr>
          <w:sz w:val="16"/>
          <w:szCs w:val="16"/>
        </w:rPr>
        <w:t>Universidad de Antioquia</w:t>
      </w:r>
    </w:p>
  </w:footnote>
  <w:footnote w:id="100">
    <w:p w:rsidR="008F3F52" w:rsidRDefault="008F3F52">
      <w:pPr>
        <w:pStyle w:val="Textonotapie"/>
      </w:pPr>
      <w:r>
        <w:rPr>
          <w:rStyle w:val="Refdenotaalpie"/>
        </w:rPr>
        <w:footnoteRef/>
      </w:r>
      <w:r>
        <w:t xml:space="preserve"> </w:t>
      </w:r>
      <w:r w:rsidRPr="008D165F">
        <w:rPr>
          <w:sz w:val="16"/>
          <w:szCs w:val="16"/>
        </w:rPr>
        <w:t>Superintendencia de Servicios Públicos Domiciliarios</w:t>
      </w:r>
    </w:p>
  </w:footnote>
  <w:footnote w:id="101">
    <w:p w:rsidR="008F3F52" w:rsidRPr="00E23655" w:rsidRDefault="008F3F52">
      <w:pPr>
        <w:pStyle w:val="Textonotapie"/>
        <w:rPr>
          <w:sz w:val="16"/>
          <w:szCs w:val="16"/>
        </w:rPr>
      </w:pPr>
      <w:r>
        <w:rPr>
          <w:rStyle w:val="Refdenotaalpie"/>
        </w:rPr>
        <w:footnoteRef/>
      </w:r>
      <w:r>
        <w:t xml:space="preserve"> </w:t>
      </w:r>
      <w:r w:rsidRPr="00E23655">
        <w:rPr>
          <w:sz w:val="16"/>
          <w:szCs w:val="16"/>
        </w:rPr>
        <w:t>Grupo de estudios NIIF – Universidad San Buenaventura - Cali</w:t>
      </w:r>
    </w:p>
  </w:footnote>
  <w:footnote w:id="102">
    <w:p w:rsidR="008F3F52" w:rsidRDefault="008F3F52">
      <w:pPr>
        <w:pStyle w:val="Textonotapie"/>
      </w:pPr>
      <w:r>
        <w:rPr>
          <w:rStyle w:val="Refdenotaalpie"/>
        </w:rPr>
        <w:footnoteRef/>
      </w:r>
      <w:r>
        <w:t xml:space="preserve"> </w:t>
      </w:r>
      <w:r w:rsidRPr="000C6D18">
        <w:rPr>
          <w:sz w:val="16"/>
          <w:szCs w:val="16"/>
        </w:rPr>
        <w:t>Superintendencia de Sociedades</w:t>
      </w:r>
    </w:p>
  </w:footnote>
  <w:footnote w:id="103">
    <w:p w:rsidR="008F3F52" w:rsidRDefault="008F3F52">
      <w:pPr>
        <w:pStyle w:val="Textonotapie"/>
      </w:pPr>
      <w:r>
        <w:rPr>
          <w:rStyle w:val="Refdenotaalpie"/>
        </w:rPr>
        <w:footnoteRef/>
      </w:r>
      <w:r>
        <w:t xml:space="preserve"> </w:t>
      </w:r>
      <w:r w:rsidRPr="00276E8E">
        <w:rPr>
          <w:sz w:val="16"/>
          <w:szCs w:val="16"/>
        </w:rPr>
        <w:t>J. Orlando Corredor Alejo – Tributar Asesores S.A.S.</w:t>
      </w:r>
    </w:p>
  </w:footnote>
  <w:footnote w:id="104">
    <w:p w:rsidR="008F3F52" w:rsidRDefault="008F3F52">
      <w:pPr>
        <w:pStyle w:val="Textonotapie"/>
      </w:pPr>
      <w:r>
        <w:rPr>
          <w:rStyle w:val="Refdenotaalpie"/>
        </w:rPr>
        <w:footnoteRef/>
      </w:r>
      <w:r>
        <w:t xml:space="preserve"> </w:t>
      </w:r>
      <w:r w:rsidRPr="003E3562">
        <w:rPr>
          <w:sz w:val="16"/>
          <w:szCs w:val="16"/>
        </w:rPr>
        <w:t>Comité de expertos del sector cooperativo</w:t>
      </w:r>
    </w:p>
  </w:footnote>
  <w:footnote w:id="105">
    <w:p w:rsidR="008F3F52" w:rsidRPr="0023280D" w:rsidRDefault="008F3F52">
      <w:pPr>
        <w:pStyle w:val="Textonotapie"/>
        <w:rPr>
          <w:sz w:val="16"/>
          <w:szCs w:val="16"/>
        </w:rPr>
      </w:pPr>
      <w:r>
        <w:rPr>
          <w:rStyle w:val="Refdenotaalpie"/>
        </w:rPr>
        <w:footnoteRef/>
      </w:r>
      <w:r>
        <w:t xml:space="preserve"> </w:t>
      </w:r>
      <w:r w:rsidRPr="00E23655">
        <w:rPr>
          <w:sz w:val="16"/>
          <w:szCs w:val="16"/>
        </w:rPr>
        <w:t>Grupo de estudios NIIF – Univ</w:t>
      </w:r>
      <w:r>
        <w:rPr>
          <w:sz w:val="16"/>
          <w:szCs w:val="16"/>
        </w:rPr>
        <w:t>ersidad San Buenaventura - Cali</w:t>
      </w:r>
    </w:p>
  </w:footnote>
  <w:footnote w:id="106">
    <w:p w:rsidR="008F3F52" w:rsidRDefault="008F3F52">
      <w:pPr>
        <w:pStyle w:val="Textonotapie"/>
      </w:pPr>
      <w:r>
        <w:rPr>
          <w:rStyle w:val="Refdenotaalpie"/>
        </w:rPr>
        <w:footnoteRef/>
      </w:r>
      <w:r>
        <w:t xml:space="preserve"> </w:t>
      </w:r>
      <w:r w:rsidRPr="003E3562">
        <w:rPr>
          <w:sz w:val="16"/>
          <w:szCs w:val="16"/>
        </w:rPr>
        <w:t>Comité de expertos del sector cooperativo</w:t>
      </w:r>
    </w:p>
  </w:footnote>
  <w:footnote w:id="107">
    <w:p w:rsidR="008F3F52" w:rsidRDefault="008F3F52">
      <w:pPr>
        <w:pStyle w:val="Textonotapie"/>
      </w:pPr>
      <w:r>
        <w:rPr>
          <w:rStyle w:val="Refdenotaalpie"/>
        </w:rPr>
        <w:footnoteRef/>
      </w:r>
      <w:r>
        <w:t xml:space="preserve"> </w:t>
      </w:r>
      <w:r w:rsidRPr="007A69D4">
        <w:rPr>
          <w:sz w:val="16"/>
          <w:szCs w:val="16"/>
        </w:rPr>
        <w:t>Jose Israel Trujillo del Castillo</w:t>
      </w:r>
    </w:p>
  </w:footnote>
  <w:footnote w:id="108">
    <w:p w:rsidR="008F3F52" w:rsidRDefault="008F3F52">
      <w:pPr>
        <w:pStyle w:val="Textonotapie"/>
      </w:pPr>
      <w:r>
        <w:rPr>
          <w:rStyle w:val="Refdenotaalpie"/>
        </w:rPr>
        <w:footnoteRef/>
      </w:r>
      <w:r>
        <w:t xml:space="preserve"> </w:t>
      </w:r>
      <w:r w:rsidRPr="000C6D18">
        <w:rPr>
          <w:sz w:val="16"/>
          <w:szCs w:val="16"/>
        </w:rPr>
        <w:t>Superintendencia de Sociedades</w:t>
      </w:r>
    </w:p>
  </w:footnote>
  <w:footnote w:id="109">
    <w:p w:rsidR="008F3F52" w:rsidRDefault="008F3F52">
      <w:pPr>
        <w:pStyle w:val="Textonotapie"/>
      </w:pPr>
      <w:r>
        <w:rPr>
          <w:rStyle w:val="Refdenotaalpie"/>
        </w:rPr>
        <w:footnoteRef/>
      </w:r>
      <w:r>
        <w:t xml:space="preserve"> </w:t>
      </w:r>
      <w:r w:rsidRPr="003E3562">
        <w:rPr>
          <w:sz w:val="16"/>
          <w:szCs w:val="16"/>
        </w:rPr>
        <w:t>Comité de expertos del sector cooperativo</w:t>
      </w:r>
    </w:p>
  </w:footnote>
  <w:footnote w:id="110">
    <w:p w:rsidR="008F3F52" w:rsidRDefault="008F3F52">
      <w:pPr>
        <w:pStyle w:val="Textonotapie"/>
      </w:pPr>
      <w:r>
        <w:rPr>
          <w:rStyle w:val="Refdenotaalpie"/>
        </w:rPr>
        <w:footnoteRef/>
      </w:r>
      <w:r>
        <w:t xml:space="preserve"> </w:t>
      </w:r>
      <w:r w:rsidRPr="007A69D4">
        <w:rPr>
          <w:sz w:val="16"/>
          <w:szCs w:val="16"/>
        </w:rPr>
        <w:t>Luis Raul Uribe Medina - ADECONTA</w:t>
      </w:r>
    </w:p>
  </w:footnote>
  <w:footnote w:id="111">
    <w:p w:rsidR="008F3F52" w:rsidRPr="007A69D4" w:rsidRDefault="008F3F52">
      <w:pPr>
        <w:pStyle w:val="Textonotapie"/>
        <w:rPr>
          <w:sz w:val="16"/>
          <w:szCs w:val="16"/>
        </w:rPr>
      </w:pPr>
      <w:r>
        <w:rPr>
          <w:rStyle w:val="Refdenotaalpie"/>
        </w:rPr>
        <w:footnoteRef/>
      </w:r>
      <w:r>
        <w:t xml:space="preserve"> </w:t>
      </w:r>
      <w:r w:rsidRPr="007A69D4">
        <w:rPr>
          <w:sz w:val="16"/>
          <w:szCs w:val="16"/>
        </w:rPr>
        <w:t>Daniel Olaya</w:t>
      </w:r>
    </w:p>
  </w:footnote>
  <w:footnote w:id="112">
    <w:p w:rsidR="008F3F52" w:rsidRDefault="008F3F52">
      <w:pPr>
        <w:pStyle w:val="Textonotapie"/>
      </w:pPr>
      <w:r>
        <w:rPr>
          <w:rStyle w:val="Refdenotaalpie"/>
        </w:rPr>
        <w:footnoteRef/>
      </w:r>
      <w:r>
        <w:t xml:space="preserve"> </w:t>
      </w:r>
      <w:r w:rsidRPr="00487887">
        <w:rPr>
          <w:sz w:val="16"/>
          <w:szCs w:val="16"/>
        </w:rPr>
        <w:t>Universidad de Antioquia</w:t>
      </w:r>
    </w:p>
  </w:footnote>
  <w:footnote w:id="113">
    <w:p w:rsidR="008F3F52" w:rsidRDefault="008F3F52">
      <w:pPr>
        <w:pStyle w:val="Textonotapie"/>
      </w:pPr>
      <w:r>
        <w:rPr>
          <w:rStyle w:val="Refdenotaalpie"/>
        </w:rPr>
        <w:footnoteRef/>
      </w:r>
      <w:r>
        <w:t xml:space="preserve"> </w:t>
      </w:r>
      <w:r w:rsidRPr="007A69D4">
        <w:rPr>
          <w:sz w:val="16"/>
          <w:szCs w:val="16"/>
        </w:rPr>
        <w:t>Jose Israel Trujillo del Castillo</w:t>
      </w:r>
    </w:p>
  </w:footnote>
  <w:footnote w:id="114">
    <w:p w:rsidR="008F3F52" w:rsidRDefault="008F3F52">
      <w:pPr>
        <w:pStyle w:val="Textonotapie"/>
      </w:pPr>
      <w:r>
        <w:rPr>
          <w:rStyle w:val="Refdenotaalpie"/>
        </w:rPr>
        <w:footnoteRef/>
      </w:r>
      <w:r>
        <w:t xml:space="preserve"> </w:t>
      </w:r>
      <w:r w:rsidRPr="00487887">
        <w:rPr>
          <w:sz w:val="16"/>
          <w:szCs w:val="16"/>
        </w:rPr>
        <w:t>Universidad de Antioquia</w:t>
      </w:r>
    </w:p>
  </w:footnote>
  <w:footnote w:id="115">
    <w:p w:rsidR="008F3F52" w:rsidRDefault="008F3F52">
      <w:pPr>
        <w:pStyle w:val="Textonotapie"/>
      </w:pPr>
      <w:r>
        <w:rPr>
          <w:rStyle w:val="Refdenotaalpie"/>
        </w:rPr>
        <w:footnoteRef/>
      </w:r>
      <w:r>
        <w:t xml:space="preserve"> </w:t>
      </w:r>
      <w:r w:rsidRPr="007A69D4">
        <w:rPr>
          <w:sz w:val="16"/>
          <w:szCs w:val="16"/>
        </w:rPr>
        <w:t>Jose Israel Trujillo del Castillo</w:t>
      </w:r>
    </w:p>
  </w:footnote>
  <w:footnote w:id="116">
    <w:p w:rsidR="008F3F52" w:rsidRDefault="008F3F52">
      <w:pPr>
        <w:pStyle w:val="Textonotapie"/>
      </w:pPr>
      <w:r>
        <w:rPr>
          <w:rStyle w:val="Refdenotaalpie"/>
        </w:rPr>
        <w:footnoteRef/>
      </w:r>
      <w:r>
        <w:t xml:space="preserve"> </w:t>
      </w:r>
      <w:r w:rsidRPr="00A8038D">
        <w:rPr>
          <w:sz w:val="16"/>
          <w:szCs w:val="16"/>
        </w:rPr>
        <w:t>Daniel Olaya</w:t>
      </w:r>
    </w:p>
  </w:footnote>
  <w:footnote w:id="117">
    <w:p w:rsidR="008F3F52" w:rsidRDefault="008F3F52">
      <w:pPr>
        <w:pStyle w:val="Textonotapie"/>
      </w:pPr>
      <w:r>
        <w:rPr>
          <w:rStyle w:val="Refdenotaalpie"/>
        </w:rPr>
        <w:footnoteRef/>
      </w:r>
      <w:r>
        <w:t xml:space="preserve"> </w:t>
      </w:r>
      <w:r w:rsidRPr="00487887">
        <w:rPr>
          <w:sz w:val="16"/>
          <w:szCs w:val="16"/>
        </w:rPr>
        <w:t>Universidad de Antioquia</w:t>
      </w:r>
    </w:p>
  </w:footnote>
  <w:footnote w:id="118">
    <w:p w:rsidR="008F3F52" w:rsidRDefault="008F3F52">
      <w:pPr>
        <w:pStyle w:val="Textonotapie"/>
      </w:pPr>
      <w:r>
        <w:rPr>
          <w:rStyle w:val="Refdenotaalpie"/>
        </w:rPr>
        <w:footnoteRef/>
      </w:r>
      <w:r>
        <w:t xml:space="preserve"> </w:t>
      </w:r>
      <w:r w:rsidRPr="00264A6C">
        <w:rPr>
          <w:sz w:val="16"/>
          <w:szCs w:val="16"/>
        </w:rPr>
        <w:t>Ibídem</w:t>
      </w:r>
      <w:r w:rsidRPr="00487887">
        <w:rPr>
          <w:sz w:val="16"/>
          <w:szCs w:val="16"/>
        </w:rPr>
        <w:t xml:space="preserve"> </w:t>
      </w:r>
    </w:p>
  </w:footnote>
  <w:footnote w:id="119">
    <w:p w:rsidR="008F3F52" w:rsidRDefault="008F3F52">
      <w:pPr>
        <w:pStyle w:val="Textonotapie"/>
      </w:pPr>
      <w:r>
        <w:rPr>
          <w:rStyle w:val="Refdenotaalpie"/>
        </w:rPr>
        <w:footnoteRef/>
      </w:r>
      <w:r>
        <w:t xml:space="preserve"> </w:t>
      </w:r>
      <w:r w:rsidRPr="000C6D18">
        <w:rPr>
          <w:sz w:val="16"/>
          <w:szCs w:val="16"/>
        </w:rPr>
        <w:t>Superintendencia de Sociedades</w:t>
      </w:r>
    </w:p>
  </w:footnote>
  <w:footnote w:id="120">
    <w:p w:rsidR="008F3F52" w:rsidRDefault="008F3F52">
      <w:pPr>
        <w:pStyle w:val="Textonotapie"/>
      </w:pPr>
      <w:r>
        <w:rPr>
          <w:rStyle w:val="Refdenotaalpie"/>
        </w:rPr>
        <w:footnoteRef/>
      </w:r>
      <w:r>
        <w:t xml:space="preserve"> </w:t>
      </w:r>
      <w:r w:rsidRPr="00264A6C">
        <w:rPr>
          <w:sz w:val="16"/>
          <w:szCs w:val="16"/>
        </w:rPr>
        <w:t>Ibídem</w:t>
      </w:r>
      <w:r w:rsidRPr="000C6D18">
        <w:rPr>
          <w:sz w:val="16"/>
          <w:szCs w:val="16"/>
        </w:rPr>
        <w:t xml:space="preserve"> </w:t>
      </w:r>
    </w:p>
  </w:footnote>
  <w:footnote w:id="121">
    <w:p w:rsidR="008F3F52" w:rsidRDefault="008F3F52">
      <w:pPr>
        <w:pStyle w:val="Textonotapie"/>
      </w:pPr>
      <w:r>
        <w:rPr>
          <w:rStyle w:val="Refdenotaalpie"/>
        </w:rPr>
        <w:footnoteRef/>
      </w:r>
      <w:r>
        <w:t xml:space="preserve"> </w:t>
      </w:r>
      <w:r w:rsidRPr="008D165F">
        <w:rPr>
          <w:sz w:val="16"/>
          <w:szCs w:val="16"/>
        </w:rPr>
        <w:t>Superintendencia de Servicios Públicos Domiciliarios</w:t>
      </w:r>
    </w:p>
  </w:footnote>
  <w:footnote w:id="122">
    <w:p w:rsidR="008F3F52" w:rsidRDefault="008F3F52">
      <w:pPr>
        <w:pStyle w:val="Textonotapie"/>
      </w:pPr>
      <w:r>
        <w:rPr>
          <w:rStyle w:val="Refdenotaalpie"/>
        </w:rPr>
        <w:footnoteRef/>
      </w:r>
      <w:r>
        <w:t xml:space="preserve"> </w:t>
      </w:r>
      <w:r w:rsidRPr="00276E8E">
        <w:rPr>
          <w:sz w:val="16"/>
          <w:szCs w:val="16"/>
        </w:rPr>
        <w:t>J. Orlando Corredor Alejo – Tributar Asesores S.A.S.</w:t>
      </w:r>
    </w:p>
  </w:footnote>
  <w:footnote w:id="123">
    <w:p w:rsidR="008F3F52" w:rsidRDefault="008F3F52">
      <w:pPr>
        <w:pStyle w:val="Textonotapie"/>
      </w:pPr>
      <w:r>
        <w:rPr>
          <w:rStyle w:val="Refdenotaalpie"/>
        </w:rPr>
        <w:footnoteRef/>
      </w:r>
      <w:r>
        <w:t xml:space="preserve"> </w:t>
      </w:r>
      <w:r w:rsidRPr="007A69D4">
        <w:rPr>
          <w:sz w:val="16"/>
          <w:szCs w:val="16"/>
        </w:rPr>
        <w:t>Jose Israel Trujillo del Castillo</w:t>
      </w:r>
    </w:p>
  </w:footnote>
  <w:footnote w:id="124">
    <w:p w:rsidR="008F3F52" w:rsidRDefault="008F3F52">
      <w:pPr>
        <w:pStyle w:val="Textonotapie"/>
      </w:pPr>
      <w:r>
        <w:rPr>
          <w:rStyle w:val="Refdenotaalpie"/>
        </w:rPr>
        <w:footnoteRef/>
      </w:r>
      <w:r>
        <w:t xml:space="preserve"> </w:t>
      </w:r>
      <w:r w:rsidRPr="000C6D18">
        <w:rPr>
          <w:sz w:val="16"/>
          <w:szCs w:val="16"/>
        </w:rPr>
        <w:t>Superintendencia de Sociedades</w:t>
      </w:r>
    </w:p>
  </w:footnote>
  <w:footnote w:id="125">
    <w:p w:rsidR="008F3F52" w:rsidRDefault="008F3F52">
      <w:pPr>
        <w:pStyle w:val="Textonotapie"/>
      </w:pPr>
      <w:r>
        <w:rPr>
          <w:rStyle w:val="Refdenotaalpie"/>
        </w:rPr>
        <w:footnoteRef/>
      </w:r>
      <w:r>
        <w:t xml:space="preserve"> </w:t>
      </w:r>
      <w:r w:rsidRPr="0069098D">
        <w:rPr>
          <w:sz w:val="16"/>
          <w:szCs w:val="16"/>
        </w:rPr>
        <w:t>Ibídem</w:t>
      </w:r>
    </w:p>
  </w:footnote>
  <w:footnote w:id="126">
    <w:p w:rsidR="008F3F52" w:rsidRDefault="008F3F52">
      <w:pPr>
        <w:pStyle w:val="Textonotapie"/>
      </w:pPr>
      <w:r>
        <w:rPr>
          <w:rStyle w:val="Refdenotaalpie"/>
        </w:rPr>
        <w:footnoteRef/>
      </w:r>
      <w:r>
        <w:t xml:space="preserve"> </w:t>
      </w:r>
      <w:r w:rsidRPr="008D165F">
        <w:rPr>
          <w:sz w:val="16"/>
          <w:szCs w:val="16"/>
        </w:rPr>
        <w:t>Superintendencia de Servicios Públicos Domiciliarios</w:t>
      </w:r>
    </w:p>
  </w:footnote>
  <w:footnote w:id="127">
    <w:p w:rsidR="008F3F52" w:rsidRDefault="008F3F52">
      <w:pPr>
        <w:pStyle w:val="Textonotapie"/>
      </w:pPr>
      <w:r>
        <w:rPr>
          <w:rStyle w:val="Refdenotaalpie"/>
        </w:rPr>
        <w:footnoteRef/>
      </w:r>
      <w:r>
        <w:t xml:space="preserve"> </w:t>
      </w:r>
      <w:r w:rsidRPr="00264A6C">
        <w:rPr>
          <w:sz w:val="16"/>
          <w:szCs w:val="16"/>
        </w:rPr>
        <w:t>Ibídem</w:t>
      </w:r>
      <w:r w:rsidRPr="008D165F">
        <w:rPr>
          <w:sz w:val="16"/>
          <w:szCs w:val="16"/>
        </w:rPr>
        <w:t xml:space="preserve"> </w:t>
      </w:r>
    </w:p>
  </w:footnote>
  <w:footnote w:id="128">
    <w:p w:rsidR="008F3F52" w:rsidRPr="0017180D" w:rsidRDefault="008F3F52">
      <w:pPr>
        <w:pStyle w:val="Textonotapie"/>
        <w:rPr>
          <w:sz w:val="16"/>
          <w:szCs w:val="16"/>
        </w:rPr>
      </w:pPr>
      <w:r>
        <w:rPr>
          <w:rStyle w:val="Refdenotaalpie"/>
        </w:rPr>
        <w:footnoteRef/>
      </w:r>
      <w:r>
        <w:t xml:space="preserve"> </w:t>
      </w:r>
      <w:r w:rsidRPr="0017180D">
        <w:rPr>
          <w:sz w:val="16"/>
          <w:szCs w:val="16"/>
        </w:rPr>
        <w:t>Andrés Cuervo Garzón</w:t>
      </w:r>
    </w:p>
  </w:footnote>
  <w:footnote w:id="129">
    <w:p w:rsidR="008F3F52" w:rsidRDefault="008F3F52">
      <w:pPr>
        <w:pStyle w:val="Textonotapie"/>
      </w:pPr>
      <w:r>
        <w:rPr>
          <w:rStyle w:val="Refdenotaalpie"/>
        </w:rPr>
        <w:footnoteRef/>
      </w:r>
      <w:r>
        <w:t xml:space="preserve"> </w:t>
      </w:r>
      <w:r w:rsidRPr="003E3562">
        <w:rPr>
          <w:sz w:val="16"/>
          <w:szCs w:val="16"/>
        </w:rPr>
        <w:t>Comité de expertos del sector cooperativo</w:t>
      </w:r>
    </w:p>
  </w:footnote>
  <w:footnote w:id="130">
    <w:p w:rsidR="008F3F52" w:rsidRDefault="008F3F52">
      <w:pPr>
        <w:pStyle w:val="Textonotapie"/>
      </w:pPr>
      <w:r>
        <w:rPr>
          <w:rStyle w:val="Refdenotaalpie"/>
        </w:rPr>
        <w:footnoteRef/>
      </w:r>
      <w:r>
        <w:t xml:space="preserve"> </w:t>
      </w:r>
      <w:r w:rsidRPr="007A69D4">
        <w:rPr>
          <w:sz w:val="16"/>
          <w:szCs w:val="16"/>
        </w:rPr>
        <w:t>Jose Israel Trujillo del Castillo</w:t>
      </w:r>
    </w:p>
  </w:footnote>
  <w:footnote w:id="131">
    <w:p w:rsidR="008F3F52" w:rsidRDefault="008F3F52">
      <w:pPr>
        <w:pStyle w:val="Textonotapie"/>
      </w:pPr>
      <w:r>
        <w:rPr>
          <w:rStyle w:val="Refdenotaalpie"/>
        </w:rPr>
        <w:footnoteRef/>
      </w:r>
      <w:r>
        <w:t xml:space="preserve"> </w:t>
      </w:r>
      <w:r w:rsidRPr="00B72B88">
        <w:rPr>
          <w:sz w:val="16"/>
          <w:szCs w:val="16"/>
        </w:rPr>
        <w:t>Leonardo Varón García – DHVG Consulting</w:t>
      </w:r>
    </w:p>
  </w:footnote>
  <w:footnote w:id="132">
    <w:p w:rsidR="008F3F52" w:rsidRDefault="008F3F52">
      <w:pPr>
        <w:pStyle w:val="Textonotapie"/>
      </w:pPr>
      <w:r>
        <w:rPr>
          <w:rStyle w:val="Refdenotaalpie"/>
        </w:rPr>
        <w:footnoteRef/>
      </w:r>
      <w:r>
        <w:t xml:space="preserve"> </w:t>
      </w:r>
      <w:r w:rsidRPr="007A69D4">
        <w:rPr>
          <w:sz w:val="16"/>
          <w:szCs w:val="16"/>
        </w:rPr>
        <w:t>Luis Raul Uribe Medina - ADECONTA</w:t>
      </w:r>
    </w:p>
  </w:footnote>
  <w:footnote w:id="133">
    <w:p w:rsidR="008F3F52" w:rsidRDefault="008F3F52">
      <w:pPr>
        <w:pStyle w:val="Textonotapie"/>
      </w:pPr>
      <w:r>
        <w:rPr>
          <w:rStyle w:val="Refdenotaalpie"/>
        </w:rPr>
        <w:footnoteRef/>
      </w:r>
      <w:r>
        <w:t xml:space="preserve"> </w:t>
      </w:r>
      <w:r w:rsidRPr="007A69D4">
        <w:rPr>
          <w:sz w:val="16"/>
          <w:szCs w:val="16"/>
        </w:rPr>
        <w:t xml:space="preserve">Luis Raul Uribe Medina </w:t>
      </w:r>
      <w:r>
        <w:rPr>
          <w:sz w:val="16"/>
          <w:szCs w:val="16"/>
        </w:rPr>
        <w:t>–</w:t>
      </w:r>
      <w:r w:rsidRPr="007A69D4">
        <w:rPr>
          <w:sz w:val="16"/>
          <w:szCs w:val="16"/>
        </w:rPr>
        <w:t xml:space="preserve"> </w:t>
      </w:r>
      <w:r>
        <w:rPr>
          <w:sz w:val="16"/>
          <w:szCs w:val="16"/>
        </w:rPr>
        <w:t>Uribe &amp; Asociados Consultores, S.A.S.</w:t>
      </w:r>
    </w:p>
  </w:footnote>
  <w:footnote w:id="134">
    <w:p w:rsidR="008F3F52" w:rsidRPr="00C608DF" w:rsidRDefault="008F3F52">
      <w:pPr>
        <w:pStyle w:val="Textonotapie"/>
        <w:rPr>
          <w:sz w:val="16"/>
          <w:szCs w:val="16"/>
        </w:rPr>
      </w:pPr>
      <w:r>
        <w:rPr>
          <w:rStyle w:val="Refdenotaalpie"/>
        </w:rPr>
        <w:footnoteRef/>
      </w:r>
      <w:r>
        <w:t xml:space="preserve"> </w:t>
      </w:r>
      <w:r w:rsidRPr="00E23655">
        <w:rPr>
          <w:sz w:val="16"/>
          <w:szCs w:val="16"/>
        </w:rPr>
        <w:t>Grupo de estudios NIIF – Univ</w:t>
      </w:r>
      <w:r>
        <w:rPr>
          <w:sz w:val="16"/>
          <w:szCs w:val="16"/>
        </w:rPr>
        <w:t>ersidad San Buenaventura - Cali</w:t>
      </w:r>
    </w:p>
  </w:footnote>
  <w:footnote w:id="135">
    <w:p w:rsidR="008F3F52" w:rsidRDefault="008F3F52">
      <w:pPr>
        <w:pStyle w:val="Textonotapie"/>
      </w:pPr>
      <w:r>
        <w:rPr>
          <w:rStyle w:val="Refdenotaalpie"/>
        </w:rPr>
        <w:footnoteRef/>
      </w:r>
      <w:r>
        <w:t xml:space="preserve"> </w:t>
      </w:r>
      <w:r w:rsidRPr="005B3B69">
        <w:rPr>
          <w:sz w:val="16"/>
          <w:szCs w:val="16"/>
        </w:rPr>
        <w:t>Samuel Alberto Mantilla</w:t>
      </w:r>
    </w:p>
  </w:footnote>
  <w:footnote w:id="136">
    <w:p w:rsidR="008F3F52" w:rsidRPr="005B3B69" w:rsidRDefault="008F3F52">
      <w:pPr>
        <w:pStyle w:val="Textonotapie"/>
        <w:rPr>
          <w:sz w:val="16"/>
          <w:szCs w:val="16"/>
        </w:rPr>
      </w:pPr>
      <w:r>
        <w:rPr>
          <w:rStyle w:val="Refdenotaalpie"/>
        </w:rPr>
        <w:footnoteRef/>
      </w:r>
      <w:r>
        <w:t xml:space="preserve"> </w:t>
      </w:r>
      <w:r w:rsidRPr="005B3B69">
        <w:rPr>
          <w:sz w:val="16"/>
          <w:szCs w:val="16"/>
        </w:rPr>
        <w:t>Universidad de Antioquia</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98E56C6"/>
    <w:lvl w:ilvl="0">
      <w:start w:val="1"/>
      <w:numFmt w:val="bullet"/>
      <w:pStyle w:val="Listaconvietas"/>
      <w:lvlText w:val=""/>
      <w:lvlJc w:val="left"/>
      <w:pPr>
        <w:tabs>
          <w:tab w:val="num" w:pos="360"/>
        </w:tabs>
        <w:ind w:left="360" w:hanging="360"/>
      </w:pPr>
      <w:rPr>
        <w:rFonts w:ascii="Symbol" w:hAnsi="Symbol" w:hint="default"/>
      </w:rPr>
    </w:lvl>
  </w:abstractNum>
  <w:abstractNum w:abstractNumId="1">
    <w:nsid w:val="0CB52812"/>
    <w:multiLevelType w:val="hybridMultilevel"/>
    <w:tmpl w:val="A3AC978A"/>
    <w:lvl w:ilvl="0" w:tplc="24727A2E">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DBC252A"/>
    <w:multiLevelType w:val="hybridMultilevel"/>
    <w:tmpl w:val="51DE47EC"/>
    <w:lvl w:ilvl="0" w:tplc="8690CC2A">
      <w:start w:val="1"/>
      <w:numFmt w:val="decimal"/>
      <w:lvlText w:val="%1."/>
      <w:lvlJc w:val="left"/>
      <w:pPr>
        <w:ind w:left="360" w:hanging="360"/>
      </w:pPr>
      <w:rPr>
        <w:rFonts w:hint="default"/>
        <w:b w:val="0"/>
        <w:i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0DBF196B"/>
    <w:multiLevelType w:val="hybridMultilevel"/>
    <w:tmpl w:val="871CB23E"/>
    <w:lvl w:ilvl="0" w:tplc="715EB9B2">
      <w:start w:val="1"/>
      <w:numFmt w:val="lowerLetter"/>
      <w:lvlText w:val="(%1)"/>
      <w:lvlJc w:val="left"/>
      <w:pPr>
        <w:ind w:left="720" w:hanging="360"/>
      </w:pPr>
      <w:rPr>
        <w:rFonts w:ascii="TimesNewRoman" w:hAnsi="TimesNewRoman" w:cs="TimesNewRoman"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0F01468A"/>
    <w:multiLevelType w:val="hybridMultilevel"/>
    <w:tmpl w:val="D53CEF7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10F5446C"/>
    <w:multiLevelType w:val="hybridMultilevel"/>
    <w:tmpl w:val="488223F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195F7C21"/>
    <w:multiLevelType w:val="hybridMultilevel"/>
    <w:tmpl w:val="B14C22E8"/>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1B041BA8"/>
    <w:multiLevelType w:val="hybridMultilevel"/>
    <w:tmpl w:val="45EE516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1BD317AD"/>
    <w:multiLevelType w:val="hybridMultilevel"/>
    <w:tmpl w:val="1034069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241044F0"/>
    <w:multiLevelType w:val="hybridMultilevel"/>
    <w:tmpl w:val="2F6A823E"/>
    <w:lvl w:ilvl="0" w:tplc="240A000D">
      <w:start w:val="1"/>
      <w:numFmt w:val="bullet"/>
      <w:lvlText w:val=""/>
      <w:lvlJc w:val="left"/>
      <w:pPr>
        <w:ind w:left="720" w:hanging="360"/>
      </w:pPr>
      <w:rPr>
        <w:rFonts w:ascii="Wingdings" w:hAnsi="Wingdings" w:hint="default"/>
      </w:rPr>
    </w:lvl>
    <w:lvl w:ilvl="1" w:tplc="13DAF1FE">
      <w:numFmt w:val="bullet"/>
      <w:lvlText w:val=""/>
      <w:lvlJc w:val="left"/>
      <w:pPr>
        <w:ind w:left="1440" w:hanging="360"/>
      </w:pPr>
      <w:rPr>
        <w:rFonts w:ascii="Calibri" w:eastAsiaTheme="minorEastAsia" w:hAnsi="Calibri" w:cs="Calibr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2415022C"/>
    <w:multiLevelType w:val="hybridMultilevel"/>
    <w:tmpl w:val="EB4EC4AC"/>
    <w:lvl w:ilvl="0" w:tplc="24727A2E">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241C105B"/>
    <w:multiLevelType w:val="multilevel"/>
    <w:tmpl w:val="24AE88E8"/>
    <w:lvl w:ilvl="0">
      <w:start w:val="1"/>
      <w:numFmt w:val="decimal"/>
      <w:lvlText w:val="%1."/>
      <w:lvlJc w:val="left"/>
      <w:pPr>
        <w:ind w:left="720" w:hanging="360"/>
      </w:pPr>
      <w:rPr>
        <w:rFonts w:hint="default"/>
        <w:color w:val="auto"/>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D182E8C"/>
    <w:multiLevelType w:val="hybridMultilevel"/>
    <w:tmpl w:val="E676FC1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2FFB7FA7"/>
    <w:multiLevelType w:val="hybridMultilevel"/>
    <w:tmpl w:val="D95E727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31FD00A4"/>
    <w:multiLevelType w:val="hybridMultilevel"/>
    <w:tmpl w:val="5F941750"/>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36744722"/>
    <w:multiLevelType w:val="hybridMultilevel"/>
    <w:tmpl w:val="6D001B40"/>
    <w:lvl w:ilvl="0" w:tplc="9E906908">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415B096E"/>
    <w:multiLevelType w:val="hybridMultilevel"/>
    <w:tmpl w:val="CAD4B08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4896576D"/>
    <w:multiLevelType w:val="hybridMultilevel"/>
    <w:tmpl w:val="716EE696"/>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572452C8"/>
    <w:multiLevelType w:val="hybridMultilevel"/>
    <w:tmpl w:val="0A4448C4"/>
    <w:lvl w:ilvl="0" w:tplc="E0D85CD6">
      <w:start w:val="1"/>
      <w:numFmt w:val="lowerLetter"/>
      <w:lvlText w:val="(%1)"/>
      <w:lvlJc w:val="left"/>
      <w:pPr>
        <w:ind w:left="720" w:hanging="360"/>
      </w:pPr>
      <w:rPr>
        <w:rFonts w:hint="default"/>
        <w:b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nsid w:val="5B133F48"/>
    <w:multiLevelType w:val="hybridMultilevel"/>
    <w:tmpl w:val="C3AC2EBA"/>
    <w:lvl w:ilvl="0" w:tplc="240A000D">
      <w:start w:val="1"/>
      <w:numFmt w:val="bullet"/>
      <w:lvlText w:val=""/>
      <w:lvlJc w:val="left"/>
      <w:pPr>
        <w:ind w:left="720" w:hanging="360"/>
      </w:pPr>
      <w:rPr>
        <w:rFonts w:ascii="Wingdings" w:hAnsi="Wingdings"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5FBB4B35"/>
    <w:multiLevelType w:val="hybridMultilevel"/>
    <w:tmpl w:val="0A4448C4"/>
    <w:lvl w:ilvl="0" w:tplc="E0D85CD6">
      <w:start w:val="1"/>
      <w:numFmt w:val="lowerLetter"/>
      <w:lvlText w:val="(%1)"/>
      <w:lvlJc w:val="left"/>
      <w:pPr>
        <w:ind w:left="720" w:hanging="360"/>
      </w:pPr>
      <w:rPr>
        <w:rFonts w:hint="default"/>
        <w:b w:val="0"/>
        <w:color w:val="auto"/>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6465504D"/>
    <w:multiLevelType w:val="hybridMultilevel"/>
    <w:tmpl w:val="A468B508"/>
    <w:lvl w:ilvl="0" w:tplc="0F685DA6">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nsid w:val="672A11C3"/>
    <w:multiLevelType w:val="hybridMultilevel"/>
    <w:tmpl w:val="319A52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nsid w:val="6D663292"/>
    <w:multiLevelType w:val="hybridMultilevel"/>
    <w:tmpl w:val="5B846D62"/>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nsid w:val="72A904B1"/>
    <w:multiLevelType w:val="hybridMultilevel"/>
    <w:tmpl w:val="3E34B324"/>
    <w:lvl w:ilvl="0" w:tplc="0F685DA6">
      <w:start w:val="1"/>
      <w:numFmt w:val="lowerLetter"/>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0"/>
  </w:num>
  <w:num w:numId="5">
    <w:abstractNumId w:val="11"/>
  </w:num>
  <w:num w:numId="6">
    <w:abstractNumId w:val="24"/>
  </w:num>
  <w:num w:numId="7">
    <w:abstractNumId w:val="9"/>
  </w:num>
  <w:num w:numId="8">
    <w:abstractNumId w:val="4"/>
  </w:num>
  <w:num w:numId="9">
    <w:abstractNumId w:val="5"/>
  </w:num>
  <w:num w:numId="10">
    <w:abstractNumId w:val="19"/>
  </w:num>
  <w:num w:numId="11">
    <w:abstractNumId w:val="12"/>
  </w:num>
  <w:num w:numId="12">
    <w:abstractNumId w:val="13"/>
  </w:num>
  <w:num w:numId="13">
    <w:abstractNumId w:val="17"/>
  </w:num>
  <w:num w:numId="14">
    <w:abstractNumId w:val="7"/>
  </w:num>
  <w:num w:numId="15">
    <w:abstractNumId w:val="6"/>
  </w:num>
  <w:num w:numId="16">
    <w:abstractNumId w:val="22"/>
  </w:num>
  <w:num w:numId="17">
    <w:abstractNumId w:val="8"/>
  </w:num>
  <w:num w:numId="18">
    <w:abstractNumId w:val="15"/>
  </w:num>
  <w:num w:numId="19">
    <w:abstractNumId w:val="14"/>
  </w:num>
  <w:num w:numId="20">
    <w:abstractNumId w:val="23"/>
  </w:num>
  <w:num w:numId="21">
    <w:abstractNumId w:val="18"/>
  </w:num>
  <w:num w:numId="22">
    <w:abstractNumId w:val="20"/>
  </w:num>
  <w:num w:numId="23">
    <w:abstractNumId w:val="1"/>
  </w:num>
  <w:num w:numId="24">
    <w:abstractNumId w:val="16"/>
  </w:num>
  <w:num w:numId="25">
    <w:abstractNumId w:val="2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dirty" w:grammar="clean"/>
  <w:trackRevisions/>
  <w:defaultTabStop w:val="708"/>
  <w:hyphenationZone w:val="425"/>
  <w:drawingGridHorizontalSpacing w:val="120"/>
  <w:displayHorizontalDrawingGridEvery w:val="2"/>
  <w:characterSpacingControl w:val="doNotCompress"/>
  <w:hdrShapeDefaults>
    <o:shapedefaults v:ext="edit" spidmax="4097">
      <o:colormru v:ext="edit" colors="#8e3c7e,#5d6d6d,#656169,#5f5377,#625b6f,#646169,#666466,#6a6063"/>
      <o:colormenu v:ext="edit" fillcolor="#646169" strokecolor="#646169"/>
    </o:shapedefaults>
  </w:hdrShapeDefaults>
  <w:footnotePr>
    <w:footnote w:id="-1"/>
    <w:footnote w:id="0"/>
  </w:footnotePr>
  <w:endnotePr>
    <w:endnote w:id="-1"/>
    <w:endnote w:id="0"/>
  </w:endnotePr>
  <w:compat/>
  <w:rsids>
    <w:rsidRoot w:val="00A53024"/>
    <w:rsid w:val="000000AF"/>
    <w:rsid w:val="00000102"/>
    <w:rsid w:val="0000032A"/>
    <w:rsid w:val="00000599"/>
    <w:rsid w:val="000014C0"/>
    <w:rsid w:val="0000183A"/>
    <w:rsid w:val="00002166"/>
    <w:rsid w:val="0000297D"/>
    <w:rsid w:val="00003189"/>
    <w:rsid w:val="00003430"/>
    <w:rsid w:val="00003D25"/>
    <w:rsid w:val="000042C0"/>
    <w:rsid w:val="00005D56"/>
    <w:rsid w:val="00005E43"/>
    <w:rsid w:val="000062E8"/>
    <w:rsid w:val="00006E6E"/>
    <w:rsid w:val="000074E4"/>
    <w:rsid w:val="000076E5"/>
    <w:rsid w:val="0000773A"/>
    <w:rsid w:val="00007BCF"/>
    <w:rsid w:val="00007EAD"/>
    <w:rsid w:val="00007F0C"/>
    <w:rsid w:val="00010825"/>
    <w:rsid w:val="00010AD3"/>
    <w:rsid w:val="00011CB6"/>
    <w:rsid w:val="00011E18"/>
    <w:rsid w:val="000134BC"/>
    <w:rsid w:val="000139B0"/>
    <w:rsid w:val="00013A1D"/>
    <w:rsid w:val="00013AAD"/>
    <w:rsid w:val="00013FD0"/>
    <w:rsid w:val="00014391"/>
    <w:rsid w:val="00014B31"/>
    <w:rsid w:val="00014BF4"/>
    <w:rsid w:val="00014CC8"/>
    <w:rsid w:val="000155D1"/>
    <w:rsid w:val="00015B62"/>
    <w:rsid w:val="00015BCA"/>
    <w:rsid w:val="00015EA9"/>
    <w:rsid w:val="00016637"/>
    <w:rsid w:val="00016950"/>
    <w:rsid w:val="00016C3C"/>
    <w:rsid w:val="00016E1F"/>
    <w:rsid w:val="00016F4D"/>
    <w:rsid w:val="00017222"/>
    <w:rsid w:val="00017805"/>
    <w:rsid w:val="00017C0B"/>
    <w:rsid w:val="000215F5"/>
    <w:rsid w:val="000216CD"/>
    <w:rsid w:val="0002223D"/>
    <w:rsid w:val="00022E9C"/>
    <w:rsid w:val="00023B0F"/>
    <w:rsid w:val="00023FDC"/>
    <w:rsid w:val="00024112"/>
    <w:rsid w:val="00024C29"/>
    <w:rsid w:val="000251C2"/>
    <w:rsid w:val="0002553F"/>
    <w:rsid w:val="00026274"/>
    <w:rsid w:val="00026A52"/>
    <w:rsid w:val="00026CDE"/>
    <w:rsid w:val="00026FEB"/>
    <w:rsid w:val="000275DE"/>
    <w:rsid w:val="00027C97"/>
    <w:rsid w:val="00030201"/>
    <w:rsid w:val="00030B58"/>
    <w:rsid w:val="00031F11"/>
    <w:rsid w:val="000331F9"/>
    <w:rsid w:val="0003377A"/>
    <w:rsid w:val="00034650"/>
    <w:rsid w:val="00034904"/>
    <w:rsid w:val="000350A7"/>
    <w:rsid w:val="00035AE0"/>
    <w:rsid w:val="00035B9F"/>
    <w:rsid w:val="00035BAC"/>
    <w:rsid w:val="00035E52"/>
    <w:rsid w:val="00035EA0"/>
    <w:rsid w:val="00036AEB"/>
    <w:rsid w:val="000375BE"/>
    <w:rsid w:val="00037982"/>
    <w:rsid w:val="000404B4"/>
    <w:rsid w:val="00040652"/>
    <w:rsid w:val="00041065"/>
    <w:rsid w:val="00041488"/>
    <w:rsid w:val="000418FB"/>
    <w:rsid w:val="00041A66"/>
    <w:rsid w:val="00041ECC"/>
    <w:rsid w:val="000421B0"/>
    <w:rsid w:val="0004238D"/>
    <w:rsid w:val="000423A4"/>
    <w:rsid w:val="000423A7"/>
    <w:rsid w:val="00042B18"/>
    <w:rsid w:val="0004303F"/>
    <w:rsid w:val="000430FB"/>
    <w:rsid w:val="00043213"/>
    <w:rsid w:val="00043436"/>
    <w:rsid w:val="00044B79"/>
    <w:rsid w:val="000453B1"/>
    <w:rsid w:val="0004599E"/>
    <w:rsid w:val="000459F1"/>
    <w:rsid w:val="00045B2B"/>
    <w:rsid w:val="00045E5C"/>
    <w:rsid w:val="00046BEE"/>
    <w:rsid w:val="00046E3F"/>
    <w:rsid w:val="000470E0"/>
    <w:rsid w:val="0004730A"/>
    <w:rsid w:val="00047A36"/>
    <w:rsid w:val="00050120"/>
    <w:rsid w:val="00050287"/>
    <w:rsid w:val="00050424"/>
    <w:rsid w:val="000504DB"/>
    <w:rsid w:val="00050A51"/>
    <w:rsid w:val="00051BE9"/>
    <w:rsid w:val="00052680"/>
    <w:rsid w:val="000529EC"/>
    <w:rsid w:val="00053639"/>
    <w:rsid w:val="000537CD"/>
    <w:rsid w:val="000539AB"/>
    <w:rsid w:val="00053D1D"/>
    <w:rsid w:val="0005447D"/>
    <w:rsid w:val="00054AB9"/>
    <w:rsid w:val="00055760"/>
    <w:rsid w:val="000562E4"/>
    <w:rsid w:val="0005653B"/>
    <w:rsid w:val="000579F1"/>
    <w:rsid w:val="00057C17"/>
    <w:rsid w:val="0006017D"/>
    <w:rsid w:val="00061234"/>
    <w:rsid w:val="000618E3"/>
    <w:rsid w:val="00061EF1"/>
    <w:rsid w:val="00062270"/>
    <w:rsid w:val="00062B25"/>
    <w:rsid w:val="000634C1"/>
    <w:rsid w:val="00063787"/>
    <w:rsid w:val="00063A38"/>
    <w:rsid w:val="00063C27"/>
    <w:rsid w:val="00064166"/>
    <w:rsid w:val="0006542C"/>
    <w:rsid w:val="00065C7E"/>
    <w:rsid w:val="00065D68"/>
    <w:rsid w:val="000667FF"/>
    <w:rsid w:val="00067552"/>
    <w:rsid w:val="0006766B"/>
    <w:rsid w:val="00067869"/>
    <w:rsid w:val="000679E1"/>
    <w:rsid w:val="00070259"/>
    <w:rsid w:val="000713A0"/>
    <w:rsid w:val="000719F8"/>
    <w:rsid w:val="00071E35"/>
    <w:rsid w:val="00072D8B"/>
    <w:rsid w:val="00073020"/>
    <w:rsid w:val="000730A8"/>
    <w:rsid w:val="0007334F"/>
    <w:rsid w:val="00073A16"/>
    <w:rsid w:val="000740F4"/>
    <w:rsid w:val="0007462D"/>
    <w:rsid w:val="00074671"/>
    <w:rsid w:val="00074971"/>
    <w:rsid w:val="000750BC"/>
    <w:rsid w:val="0007589A"/>
    <w:rsid w:val="00075A29"/>
    <w:rsid w:val="00076095"/>
    <w:rsid w:val="0007639E"/>
    <w:rsid w:val="00076A11"/>
    <w:rsid w:val="00077305"/>
    <w:rsid w:val="00077381"/>
    <w:rsid w:val="000775E9"/>
    <w:rsid w:val="0008026E"/>
    <w:rsid w:val="00080A1F"/>
    <w:rsid w:val="00080F74"/>
    <w:rsid w:val="000814CC"/>
    <w:rsid w:val="00081601"/>
    <w:rsid w:val="00081848"/>
    <w:rsid w:val="000821F2"/>
    <w:rsid w:val="000824AA"/>
    <w:rsid w:val="000829AC"/>
    <w:rsid w:val="00082C72"/>
    <w:rsid w:val="00082E05"/>
    <w:rsid w:val="000838DE"/>
    <w:rsid w:val="0008407E"/>
    <w:rsid w:val="00084CE9"/>
    <w:rsid w:val="00085056"/>
    <w:rsid w:val="00085D9D"/>
    <w:rsid w:val="00085F28"/>
    <w:rsid w:val="00086082"/>
    <w:rsid w:val="00086A6D"/>
    <w:rsid w:val="00086B62"/>
    <w:rsid w:val="0008780F"/>
    <w:rsid w:val="00087998"/>
    <w:rsid w:val="00087EC6"/>
    <w:rsid w:val="00090058"/>
    <w:rsid w:val="000900B6"/>
    <w:rsid w:val="00090233"/>
    <w:rsid w:val="00091297"/>
    <w:rsid w:val="00091511"/>
    <w:rsid w:val="00091A18"/>
    <w:rsid w:val="00091AA3"/>
    <w:rsid w:val="000922DD"/>
    <w:rsid w:val="00092839"/>
    <w:rsid w:val="00092A42"/>
    <w:rsid w:val="0009343E"/>
    <w:rsid w:val="00093464"/>
    <w:rsid w:val="0009372A"/>
    <w:rsid w:val="000938C4"/>
    <w:rsid w:val="00093C08"/>
    <w:rsid w:val="00093E63"/>
    <w:rsid w:val="00094181"/>
    <w:rsid w:val="000943D0"/>
    <w:rsid w:val="000945D7"/>
    <w:rsid w:val="00094909"/>
    <w:rsid w:val="00094ABB"/>
    <w:rsid w:val="00094B1E"/>
    <w:rsid w:val="000950EE"/>
    <w:rsid w:val="00095375"/>
    <w:rsid w:val="0009600D"/>
    <w:rsid w:val="00096771"/>
    <w:rsid w:val="0009677B"/>
    <w:rsid w:val="00096DA7"/>
    <w:rsid w:val="00097591"/>
    <w:rsid w:val="0009783B"/>
    <w:rsid w:val="00097A26"/>
    <w:rsid w:val="00097C09"/>
    <w:rsid w:val="00097FEE"/>
    <w:rsid w:val="000A02AD"/>
    <w:rsid w:val="000A0B54"/>
    <w:rsid w:val="000A0C88"/>
    <w:rsid w:val="000A0EB2"/>
    <w:rsid w:val="000A2477"/>
    <w:rsid w:val="000A2595"/>
    <w:rsid w:val="000A3A74"/>
    <w:rsid w:val="000A41C4"/>
    <w:rsid w:val="000A42D3"/>
    <w:rsid w:val="000A45EA"/>
    <w:rsid w:val="000A5721"/>
    <w:rsid w:val="000A5F50"/>
    <w:rsid w:val="000A65A9"/>
    <w:rsid w:val="000A6E0B"/>
    <w:rsid w:val="000A7056"/>
    <w:rsid w:val="000A7256"/>
    <w:rsid w:val="000A7BE4"/>
    <w:rsid w:val="000B0065"/>
    <w:rsid w:val="000B0066"/>
    <w:rsid w:val="000B088F"/>
    <w:rsid w:val="000B0A49"/>
    <w:rsid w:val="000B0D2F"/>
    <w:rsid w:val="000B0E3A"/>
    <w:rsid w:val="000B1350"/>
    <w:rsid w:val="000B1F1F"/>
    <w:rsid w:val="000B2168"/>
    <w:rsid w:val="000B24E4"/>
    <w:rsid w:val="000B347A"/>
    <w:rsid w:val="000B3980"/>
    <w:rsid w:val="000B3BD2"/>
    <w:rsid w:val="000B3FA1"/>
    <w:rsid w:val="000B4302"/>
    <w:rsid w:val="000B49E6"/>
    <w:rsid w:val="000B4AB9"/>
    <w:rsid w:val="000B4BE8"/>
    <w:rsid w:val="000B4BED"/>
    <w:rsid w:val="000B4F85"/>
    <w:rsid w:val="000B5B4A"/>
    <w:rsid w:val="000B6942"/>
    <w:rsid w:val="000C17C8"/>
    <w:rsid w:val="000C211E"/>
    <w:rsid w:val="000C26FA"/>
    <w:rsid w:val="000C2ACF"/>
    <w:rsid w:val="000C2C00"/>
    <w:rsid w:val="000C36EF"/>
    <w:rsid w:val="000C3832"/>
    <w:rsid w:val="000C38E1"/>
    <w:rsid w:val="000C3C48"/>
    <w:rsid w:val="000C49F7"/>
    <w:rsid w:val="000C61D1"/>
    <w:rsid w:val="000C6D18"/>
    <w:rsid w:val="000C703A"/>
    <w:rsid w:val="000C7084"/>
    <w:rsid w:val="000C7773"/>
    <w:rsid w:val="000C784A"/>
    <w:rsid w:val="000C7A6B"/>
    <w:rsid w:val="000D01ED"/>
    <w:rsid w:val="000D05C2"/>
    <w:rsid w:val="000D0E55"/>
    <w:rsid w:val="000D152F"/>
    <w:rsid w:val="000D2139"/>
    <w:rsid w:val="000D25DB"/>
    <w:rsid w:val="000D2670"/>
    <w:rsid w:val="000D270F"/>
    <w:rsid w:val="000D32B6"/>
    <w:rsid w:val="000D3822"/>
    <w:rsid w:val="000D43B9"/>
    <w:rsid w:val="000D4617"/>
    <w:rsid w:val="000D4840"/>
    <w:rsid w:val="000D4C50"/>
    <w:rsid w:val="000D4CC5"/>
    <w:rsid w:val="000D575E"/>
    <w:rsid w:val="000D6171"/>
    <w:rsid w:val="000D6983"/>
    <w:rsid w:val="000D7186"/>
    <w:rsid w:val="000D71EC"/>
    <w:rsid w:val="000D7AE8"/>
    <w:rsid w:val="000D7D20"/>
    <w:rsid w:val="000E0D6B"/>
    <w:rsid w:val="000E19F8"/>
    <w:rsid w:val="000E1D82"/>
    <w:rsid w:val="000E24AB"/>
    <w:rsid w:val="000E380B"/>
    <w:rsid w:val="000E46E7"/>
    <w:rsid w:val="000E49C9"/>
    <w:rsid w:val="000E50DE"/>
    <w:rsid w:val="000E521D"/>
    <w:rsid w:val="000E523E"/>
    <w:rsid w:val="000E5926"/>
    <w:rsid w:val="000E5F86"/>
    <w:rsid w:val="000E60C8"/>
    <w:rsid w:val="000E6774"/>
    <w:rsid w:val="000E6985"/>
    <w:rsid w:val="000E6DEE"/>
    <w:rsid w:val="000E7AB8"/>
    <w:rsid w:val="000E7CE8"/>
    <w:rsid w:val="000F0459"/>
    <w:rsid w:val="000F0684"/>
    <w:rsid w:val="000F0FFB"/>
    <w:rsid w:val="000F13E8"/>
    <w:rsid w:val="000F1AC2"/>
    <w:rsid w:val="000F235F"/>
    <w:rsid w:val="000F28B3"/>
    <w:rsid w:val="000F29FB"/>
    <w:rsid w:val="000F2B60"/>
    <w:rsid w:val="000F2D97"/>
    <w:rsid w:val="000F2E69"/>
    <w:rsid w:val="000F36E5"/>
    <w:rsid w:val="000F36EB"/>
    <w:rsid w:val="000F4CA4"/>
    <w:rsid w:val="000F5200"/>
    <w:rsid w:val="000F56F8"/>
    <w:rsid w:val="000F57AE"/>
    <w:rsid w:val="000F5DD1"/>
    <w:rsid w:val="000F5F37"/>
    <w:rsid w:val="000F6254"/>
    <w:rsid w:val="000F687C"/>
    <w:rsid w:val="000F7943"/>
    <w:rsid w:val="000F7D68"/>
    <w:rsid w:val="001001D6"/>
    <w:rsid w:val="00100348"/>
    <w:rsid w:val="00101795"/>
    <w:rsid w:val="001021D9"/>
    <w:rsid w:val="00102218"/>
    <w:rsid w:val="001029E9"/>
    <w:rsid w:val="00103953"/>
    <w:rsid w:val="001040D3"/>
    <w:rsid w:val="00104679"/>
    <w:rsid w:val="00104D0D"/>
    <w:rsid w:val="0010602D"/>
    <w:rsid w:val="00106045"/>
    <w:rsid w:val="001064F1"/>
    <w:rsid w:val="00106B0B"/>
    <w:rsid w:val="00106F7E"/>
    <w:rsid w:val="001070DF"/>
    <w:rsid w:val="001074EE"/>
    <w:rsid w:val="00107585"/>
    <w:rsid w:val="001075B4"/>
    <w:rsid w:val="00107600"/>
    <w:rsid w:val="00110048"/>
    <w:rsid w:val="001109D9"/>
    <w:rsid w:val="00110C0C"/>
    <w:rsid w:val="001111CD"/>
    <w:rsid w:val="001117A0"/>
    <w:rsid w:val="00112668"/>
    <w:rsid w:val="00112881"/>
    <w:rsid w:val="00112A59"/>
    <w:rsid w:val="00113B8C"/>
    <w:rsid w:val="001148AE"/>
    <w:rsid w:val="00114C92"/>
    <w:rsid w:val="001151D8"/>
    <w:rsid w:val="001153E7"/>
    <w:rsid w:val="00116527"/>
    <w:rsid w:val="001165D1"/>
    <w:rsid w:val="001166D0"/>
    <w:rsid w:val="00116AFF"/>
    <w:rsid w:val="001172A4"/>
    <w:rsid w:val="001176AC"/>
    <w:rsid w:val="0011772E"/>
    <w:rsid w:val="00117813"/>
    <w:rsid w:val="00120EA3"/>
    <w:rsid w:val="0012213D"/>
    <w:rsid w:val="0012276C"/>
    <w:rsid w:val="00122AAB"/>
    <w:rsid w:val="00123226"/>
    <w:rsid w:val="001239BD"/>
    <w:rsid w:val="00123A29"/>
    <w:rsid w:val="00124778"/>
    <w:rsid w:val="00124EBD"/>
    <w:rsid w:val="001256D3"/>
    <w:rsid w:val="00125A5B"/>
    <w:rsid w:val="001260B3"/>
    <w:rsid w:val="001279A5"/>
    <w:rsid w:val="0013026B"/>
    <w:rsid w:val="001305C7"/>
    <w:rsid w:val="00130716"/>
    <w:rsid w:val="00131D8F"/>
    <w:rsid w:val="001327C0"/>
    <w:rsid w:val="00133663"/>
    <w:rsid w:val="00133C51"/>
    <w:rsid w:val="001343A9"/>
    <w:rsid w:val="0013448C"/>
    <w:rsid w:val="001348B5"/>
    <w:rsid w:val="00134EEC"/>
    <w:rsid w:val="00135184"/>
    <w:rsid w:val="00135207"/>
    <w:rsid w:val="0013552D"/>
    <w:rsid w:val="0013597A"/>
    <w:rsid w:val="00135B63"/>
    <w:rsid w:val="00135CF4"/>
    <w:rsid w:val="00136BE5"/>
    <w:rsid w:val="001409B4"/>
    <w:rsid w:val="00140A1A"/>
    <w:rsid w:val="00140A33"/>
    <w:rsid w:val="001418B4"/>
    <w:rsid w:val="00141F43"/>
    <w:rsid w:val="00142180"/>
    <w:rsid w:val="001423C4"/>
    <w:rsid w:val="0014240B"/>
    <w:rsid w:val="0014335E"/>
    <w:rsid w:val="00143C1E"/>
    <w:rsid w:val="00144850"/>
    <w:rsid w:val="0014581A"/>
    <w:rsid w:val="00145E8A"/>
    <w:rsid w:val="001462A0"/>
    <w:rsid w:val="001468CF"/>
    <w:rsid w:val="00150775"/>
    <w:rsid w:val="00150FC6"/>
    <w:rsid w:val="00151597"/>
    <w:rsid w:val="00151E22"/>
    <w:rsid w:val="0015288B"/>
    <w:rsid w:val="001536BD"/>
    <w:rsid w:val="00154113"/>
    <w:rsid w:val="00155C05"/>
    <w:rsid w:val="001565CB"/>
    <w:rsid w:val="001569F8"/>
    <w:rsid w:val="001570AA"/>
    <w:rsid w:val="00157DF0"/>
    <w:rsid w:val="00157EBB"/>
    <w:rsid w:val="00161064"/>
    <w:rsid w:val="001614F8"/>
    <w:rsid w:val="00161672"/>
    <w:rsid w:val="001617CF"/>
    <w:rsid w:val="00161AB7"/>
    <w:rsid w:val="00161B76"/>
    <w:rsid w:val="001620B2"/>
    <w:rsid w:val="001620EA"/>
    <w:rsid w:val="001620F1"/>
    <w:rsid w:val="00162217"/>
    <w:rsid w:val="00162F1E"/>
    <w:rsid w:val="00162F98"/>
    <w:rsid w:val="001631C3"/>
    <w:rsid w:val="00164260"/>
    <w:rsid w:val="00164470"/>
    <w:rsid w:val="001645C0"/>
    <w:rsid w:val="00165A2B"/>
    <w:rsid w:val="00165C1A"/>
    <w:rsid w:val="00165F90"/>
    <w:rsid w:val="00166AD1"/>
    <w:rsid w:val="00166F77"/>
    <w:rsid w:val="00166FB6"/>
    <w:rsid w:val="0016721D"/>
    <w:rsid w:val="001708EA"/>
    <w:rsid w:val="00171400"/>
    <w:rsid w:val="0017180D"/>
    <w:rsid w:val="001718EF"/>
    <w:rsid w:val="00172417"/>
    <w:rsid w:val="00172CE9"/>
    <w:rsid w:val="001742FA"/>
    <w:rsid w:val="001747D1"/>
    <w:rsid w:val="00174980"/>
    <w:rsid w:val="001759CC"/>
    <w:rsid w:val="0017678A"/>
    <w:rsid w:val="00176D07"/>
    <w:rsid w:val="001771BF"/>
    <w:rsid w:val="00177407"/>
    <w:rsid w:val="001809AF"/>
    <w:rsid w:val="00180AFB"/>
    <w:rsid w:val="00181BFD"/>
    <w:rsid w:val="001829B9"/>
    <w:rsid w:val="00182A96"/>
    <w:rsid w:val="00183B26"/>
    <w:rsid w:val="00183F5A"/>
    <w:rsid w:val="00184668"/>
    <w:rsid w:val="00184F50"/>
    <w:rsid w:val="001853D0"/>
    <w:rsid w:val="00185F87"/>
    <w:rsid w:val="001862DE"/>
    <w:rsid w:val="001866BD"/>
    <w:rsid w:val="001872BA"/>
    <w:rsid w:val="00190027"/>
    <w:rsid w:val="00190257"/>
    <w:rsid w:val="00190288"/>
    <w:rsid w:val="00190831"/>
    <w:rsid w:val="00190832"/>
    <w:rsid w:val="00190F7F"/>
    <w:rsid w:val="0019113E"/>
    <w:rsid w:val="00191587"/>
    <w:rsid w:val="00192205"/>
    <w:rsid w:val="00192718"/>
    <w:rsid w:val="00192B1F"/>
    <w:rsid w:val="00194628"/>
    <w:rsid w:val="00194B2A"/>
    <w:rsid w:val="001950AA"/>
    <w:rsid w:val="00195412"/>
    <w:rsid w:val="00196256"/>
    <w:rsid w:val="001970F0"/>
    <w:rsid w:val="00197278"/>
    <w:rsid w:val="00197336"/>
    <w:rsid w:val="00197C4B"/>
    <w:rsid w:val="001A0ADA"/>
    <w:rsid w:val="001A0C4A"/>
    <w:rsid w:val="001A1055"/>
    <w:rsid w:val="001A13FF"/>
    <w:rsid w:val="001A1583"/>
    <w:rsid w:val="001A1624"/>
    <w:rsid w:val="001A1B95"/>
    <w:rsid w:val="001A1C6D"/>
    <w:rsid w:val="001A28C7"/>
    <w:rsid w:val="001A29D7"/>
    <w:rsid w:val="001A364F"/>
    <w:rsid w:val="001A3A99"/>
    <w:rsid w:val="001A4136"/>
    <w:rsid w:val="001A4798"/>
    <w:rsid w:val="001A483F"/>
    <w:rsid w:val="001A49B9"/>
    <w:rsid w:val="001A4C2F"/>
    <w:rsid w:val="001A54EE"/>
    <w:rsid w:val="001A5F94"/>
    <w:rsid w:val="001A6132"/>
    <w:rsid w:val="001A68B6"/>
    <w:rsid w:val="001A6B1B"/>
    <w:rsid w:val="001A6E0E"/>
    <w:rsid w:val="001A7121"/>
    <w:rsid w:val="001A71EA"/>
    <w:rsid w:val="001A7201"/>
    <w:rsid w:val="001A7220"/>
    <w:rsid w:val="001A7432"/>
    <w:rsid w:val="001B0CA8"/>
    <w:rsid w:val="001B13CB"/>
    <w:rsid w:val="001B15C2"/>
    <w:rsid w:val="001B1EC2"/>
    <w:rsid w:val="001B2C34"/>
    <w:rsid w:val="001B323E"/>
    <w:rsid w:val="001B3416"/>
    <w:rsid w:val="001B3429"/>
    <w:rsid w:val="001B3969"/>
    <w:rsid w:val="001B3B67"/>
    <w:rsid w:val="001B3F18"/>
    <w:rsid w:val="001B4E9A"/>
    <w:rsid w:val="001B53A9"/>
    <w:rsid w:val="001B55BC"/>
    <w:rsid w:val="001B55CD"/>
    <w:rsid w:val="001B588B"/>
    <w:rsid w:val="001B5C20"/>
    <w:rsid w:val="001B62FB"/>
    <w:rsid w:val="001B7CA2"/>
    <w:rsid w:val="001B7EFE"/>
    <w:rsid w:val="001C012A"/>
    <w:rsid w:val="001C03B5"/>
    <w:rsid w:val="001C08AC"/>
    <w:rsid w:val="001C1E9F"/>
    <w:rsid w:val="001C1EEF"/>
    <w:rsid w:val="001C2B39"/>
    <w:rsid w:val="001C3745"/>
    <w:rsid w:val="001C377C"/>
    <w:rsid w:val="001C3A48"/>
    <w:rsid w:val="001C43B7"/>
    <w:rsid w:val="001C4B0F"/>
    <w:rsid w:val="001C4D75"/>
    <w:rsid w:val="001C4DC8"/>
    <w:rsid w:val="001C76D1"/>
    <w:rsid w:val="001C794A"/>
    <w:rsid w:val="001D3877"/>
    <w:rsid w:val="001D40FB"/>
    <w:rsid w:val="001D42F2"/>
    <w:rsid w:val="001D44B7"/>
    <w:rsid w:val="001D45DC"/>
    <w:rsid w:val="001D4AF8"/>
    <w:rsid w:val="001D56BE"/>
    <w:rsid w:val="001D5EFA"/>
    <w:rsid w:val="001D66BD"/>
    <w:rsid w:val="001D72C7"/>
    <w:rsid w:val="001D76C2"/>
    <w:rsid w:val="001D79CF"/>
    <w:rsid w:val="001D7F6E"/>
    <w:rsid w:val="001E0EB2"/>
    <w:rsid w:val="001E0F13"/>
    <w:rsid w:val="001E1117"/>
    <w:rsid w:val="001E1129"/>
    <w:rsid w:val="001E145B"/>
    <w:rsid w:val="001E1522"/>
    <w:rsid w:val="001E19D7"/>
    <w:rsid w:val="001E1A01"/>
    <w:rsid w:val="001E1B3D"/>
    <w:rsid w:val="001E222E"/>
    <w:rsid w:val="001E2573"/>
    <w:rsid w:val="001E26F8"/>
    <w:rsid w:val="001E2A59"/>
    <w:rsid w:val="001E2BE4"/>
    <w:rsid w:val="001E31F7"/>
    <w:rsid w:val="001E337B"/>
    <w:rsid w:val="001E33DE"/>
    <w:rsid w:val="001E346B"/>
    <w:rsid w:val="001E34F2"/>
    <w:rsid w:val="001E3A3E"/>
    <w:rsid w:val="001E3A63"/>
    <w:rsid w:val="001E40DB"/>
    <w:rsid w:val="001E418F"/>
    <w:rsid w:val="001E4D32"/>
    <w:rsid w:val="001E5481"/>
    <w:rsid w:val="001E5514"/>
    <w:rsid w:val="001E5CF5"/>
    <w:rsid w:val="001E6532"/>
    <w:rsid w:val="001E6F7D"/>
    <w:rsid w:val="001E792D"/>
    <w:rsid w:val="001F004D"/>
    <w:rsid w:val="001F0BA1"/>
    <w:rsid w:val="001F0CD2"/>
    <w:rsid w:val="001F11C7"/>
    <w:rsid w:val="001F1DCC"/>
    <w:rsid w:val="001F28FE"/>
    <w:rsid w:val="001F3191"/>
    <w:rsid w:val="001F337D"/>
    <w:rsid w:val="001F3DD5"/>
    <w:rsid w:val="001F40CD"/>
    <w:rsid w:val="001F423B"/>
    <w:rsid w:val="001F4293"/>
    <w:rsid w:val="001F441E"/>
    <w:rsid w:val="001F5374"/>
    <w:rsid w:val="001F6723"/>
    <w:rsid w:val="001F6AAD"/>
    <w:rsid w:val="001F6CC8"/>
    <w:rsid w:val="002006C3"/>
    <w:rsid w:val="00200D17"/>
    <w:rsid w:val="00201D0C"/>
    <w:rsid w:val="002026D7"/>
    <w:rsid w:val="0020277C"/>
    <w:rsid w:val="00202C41"/>
    <w:rsid w:val="00202FB8"/>
    <w:rsid w:val="0020391D"/>
    <w:rsid w:val="0020453E"/>
    <w:rsid w:val="002045E5"/>
    <w:rsid w:val="002049D7"/>
    <w:rsid w:val="0020530A"/>
    <w:rsid w:val="0020545F"/>
    <w:rsid w:val="00206244"/>
    <w:rsid w:val="0020780C"/>
    <w:rsid w:val="00210383"/>
    <w:rsid w:val="002104E8"/>
    <w:rsid w:val="00211096"/>
    <w:rsid w:val="00211758"/>
    <w:rsid w:val="00212B59"/>
    <w:rsid w:val="00213224"/>
    <w:rsid w:val="002151AB"/>
    <w:rsid w:val="002151EF"/>
    <w:rsid w:val="002154EC"/>
    <w:rsid w:val="00215DC1"/>
    <w:rsid w:val="00216BF8"/>
    <w:rsid w:val="00216E3F"/>
    <w:rsid w:val="002179EE"/>
    <w:rsid w:val="002206E2"/>
    <w:rsid w:val="0022194F"/>
    <w:rsid w:val="00222625"/>
    <w:rsid w:val="002226C9"/>
    <w:rsid w:val="002232B0"/>
    <w:rsid w:val="002235FB"/>
    <w:rsid w:val="00223654"/>
    <w:rsid w:val="00223727"/>
    <w:rsid w:val="0022378C"/>
    <w:rsid w:val="00223A41"/>
    <w:rsid w:val="00223A92"/>
    <w:rsid w:val="00224F82"/>
    <w:rsid w:val="002256BF"/>
    <w:rsid w:val="0022617B"/>
    <w:rsid w:val="0022681A"/>
    <w:rsid w:val="00227D93"/>
    <w:rsid w:val="00227DB2"/>
    <w:rsid w:val="00230C4B"/>
    <w:rsid w:val="00230CBA"/>
    <w:rsid w:val="00230DC3"/>
    <w:rsid w:val="002314FE"/>
    <w:rsid w:val="0023212F"/>
    <w:rsid w:val="0023280D"/>
    <w:rsid w:val="00232DBA"/>
    <w:rsid w:val="002333ED"/>
    <w:rsid w:val="00233ECE"/>
    <w:rsid w:val="00234085"/>
    <w:rsid w:val="00234636"/>
    <w:rsid w:val="002347B9"/>
    <w:rsid w:val="00234D2B"/>
    <w:rsid w:val="00235921"/>
    <w:rsid w:val="00235989"/>
    <w:rsid w:val="00235E39"/>
    <w:rsid w:val="002363F4"/>
    <w:rsid w:val="00236472"/>
    <w:rsid w:val="00237A23"/>
    <w:rsid w:val="00237C94"/>
    <w:rsid w:val="00237CDD"/>
    <w:rsid w:val="00240750"/>
    <w:rsid w:val="00240753"/>
    <w:rsid w:val="00240C22"/>
    <w:rsid w:val="00240E03"/>
    <w:rsid w:val="00241371"/>
    <w:rsid w:val="002413AD"/>
    <w:rsid w:val="00242047"/>
    <w:rsid w:val="002421F5"/>
    <w:rsid w:val="00242C30"/>
    <w:rsid w:val="00243D97"/>
    <w:rsid w:val="00243DD1"/>
    <w:rsid w:val="0024440D"/>
    <w:rsid w:val="00245353"/>
    <w:rsid w:val="00246092"/>
    <w:rsid w:val="0024625A"/>
    <w:rsid w:val="002468CB"/>
    <w:rsid w:val="00246D85"/>
    <w:rsid w:val="00247283"/>
    <w:rsid w:val="00247A54"/>
    <w:rsid w:val="00250B8F"/>
    <w:rsid w:val="00250C55"/>
    <w:rsid w:val="002512ED"/>
    <w:rsid w:val="00251669"/>
    <w:rsid w:val="002517B9"/>
    <w:rsid w:val="00251868"/>
    <w:rsid w:val="00251E41"/>
    <w:rsid w:val="00251FCE"/>
    <w:rsid w:val="00252EE2"/>
    <w:rsid w:val="00252F8B"/>
    <w:rsid w:val="00254110"/>
    <w:rsid w:val="0025437F"/>
    <w:rsid w:val="002544A2"/>
    <w:rsid w:val="00256106"/>
    <w:rsid w:val="00256A1F"/>
    <w:rsid w:val="00256AFF"/>
    <w:rsid w:val="00256ED5"/>
    <w:rsid w:val="00256F8E"/>
    <w:rsid w:val="0025784D"/>
    <w:rsid w:val="0026116F"/>
    <w:rsid w:val="002611CD"/>
    <w:rsid w:val="0026148C"/>
    <w:rsid w:val="00261A1F"/>
    <w:rsid w:val="00261C82"/>
    <w:rsid w:val="00262B1D"/>
    <w:rsid w:val="0026371E"/>
    <w:rsid w:val="002640BC"/>
    <w:rsid w:val="00264307"/>
    <w:rsid w:val="00264764"/>
    <w:rsid w:val="00264A6C"/>
    <w:rsid w:val="00264B98"/>
    <w:rsid w:val="00264CF3"/>
    <w:rsid w:val="00264E4F"/>
    <w:rsid w:val="00264FD8"/>
    <w:rsid w:val="00265521"/>
    <w:rsid w:val="0026581F"/>
    <w:rsid w:val="0026614D"/>
    <w:rsid w:val="00267286"/>
    <w:rsid w:val="00267D81"/>
    <w:rsid w:val="00270013"/>
    <w:rsid w:val="00270D01"/>
    <w:rsid w:val="00271983"/>
    <w:rsid w:val="00272995"/>
    <w:rsid w:val="00272C53"/>
    <w:rsid w:val="0027315D"/>
    <w:rsid w:val="00273654"/>
    <w:rsid w:val="00274282"/>
    <w:rsid w:val="00274BF3"/>
    <w:rsid w:val="00275033"/>
    <w:rsid w:val="002755E6"/>
    <w:rsid w:val="002758A4"/>
    <w:rsid w:val="00275E64"/>
    <w:rsid w:val="0027640D"/>
    <w:rsid w:val="002764FF"/>
    <w:rsid w:val="002765FF"/>
    <w:rsid w:val="00276C6A"/>
    <w:rsid w:val="00276CB9"/>
    <w:rsid w:val="00276D30"/>
    <w:rsid w:val="00276E8E"/>
    <w:rsid w:val="00277783"/>
    <w:rsid w:val="00277899"/>
    <w:rsid w:val="00277B74"/>
    <w:rsid w:val="00280B43"/>
    <w:rsid w:val="00280CC9"/>
    <w:rsid w:val="0028118C"/>
    <w:rsid w:val="002816E3"/>
    <w:rsid w:val="00281C13"/>
    <w:rsid w:val="00282877"/>
    <w:rsid w:val="00282958"/>
    <w:rsid w:val="002830EE"/>
    <w:rsid w:val="00283C5E"/>
    <w:rsid w:val="00283D26"/>
    <w:rsid w:val="0028474E"/>
    <w:rsid w:val="00284D11"/>
    <w:rsid w:val="00285A91"/>
    <w:rsid w:val="00286E12"/>
    <w:rsid w:val="00286FFA"/>
    <w:rsid w:val="00287408"/>
    <w:rsid w:val="00287712"/>
    <w:rsid w:val="00287F89"/>
    <w:rsid w:val="00290E33"/>
    <w:rsid w:val="0029114A"/>
    <w:rsid w:val="002913E5"/>
    <w:rsid w:val="00291A62"/>
    <w:rsid w:val="002928E9"/>
    <w:rsid w:val="002929C4"/>
    <w:rsid w:val="00292D8E"/>
    <w:rsid w:val="002932CE"/>
    <w:rsid w:val="002935F1"/>
    <w:rsid w:val="0029374A"/>
    <w:rsid w:val="00294A03"/>
    <w:rsid w:val="00294E00"/>
    <w:rsid w:val="00294F88"/>
    <w:rsid w:val="00295052"/>
    <w:rsid w:val="0029528D"/>
    <w:rsid w:val="002956C1"/>
    <w:rsid w:val="002957F8"/>
    <w:rsid w:val="00296E93"/>
    <w:rsid w:val="00297126"/>
    <w:rsid w:val="00297578"/>
    <w:rsid w:val="002976D5"/>
    <w:rsid w:val="002A1211"/>
    <w:rsid w:val="002A147D"/>
    <w:rsid w:val="002A17B4"/>
    <w:rsid w:val="002A25EB"/>
    <w:rsid w:val="002A2A3F"/>
    <w:rsid w:val="002A3355"/>
    <w:rsid w:val="002A3956"/>
    <w:rsid w:val="002A395F"/>
    <w:rsid w:val="002A3AF5"/>
    <w:rsid w:val="002A439A"/>
    <w:rsid w:val="002A4535"/>
    <w:rsid w:val="002A46D9"/>
    <w:rsid w:val="002A4882"/>
    <w:rsid w:val="002A4A4D"/>
    <w:rsid w:val="002A4DC1"/>
    <w:rsid w:val="002A4F23"/>
    <w:rsid w:val="002A539A"/>
    <w:rsid w:val="002A5CCF"/>
    <w:rsid w:val="002A5F3D"/>
    <w:rsid w:val="002A6224"/>
    <w:rsid w:val="002A6565"/>
    <w:rsid w:val="002A6805"/>
    <w:rsid w:val="002A6F0E"/>
    <w:rsid w:val="002B018B"/>
    <w:rsid w:val="002B0841"/>
    <w:rsid w:val="002B09F4"/>
    <w:rsid w:val="002B129C"/>
    <w:rsid w:val="002B15C4"/>
    <w:rsid w:val="002B1766"/>
    <w:rsid w:val="002B276D"/>
    <w:rsid w:val="002B3072"/>
    <w:rsid w:val="002B3442"/>
    <w:rsid w:val="002B395C"/>
    <w:rsid w:val="002B4689"/>
    <w:rsid w:val="002B4C48"/>
    <w:rsid w:val="002B4DF8"/>
    <w:rsid w:val="002B4F52"/>
    <w:rsid w:val="002B5970"/>
    <w:rsid w:val="002B6A70"/>
    <w:rsid w:val="002B71B6"/>
    <w:rsid w:val="002B78F3"/>
    <w:rsid w:val="002C016E"/>
    <w:rsid w:val="002C060D"/>
    <w:rsid w:val="002C09A1"/>
    <w:rsid w:val="002C0C67"/>
    <w:rsid w:val="002C2172"/>
    <w:rsid w:val="002C2AEE"/>
    <w:rsid w:val="002C3746"/>
    <w:rsid w:val="002C37C3"/>
    <w:rsid w:val="002C3923"/>
    <w:rsid w:val="002C406B"/>
    <w:rsid w:val="002C4972"/>
    <w:rsid w:val="002C4B13"/>
    <w:rsid w:val="002C592A"/>
    <w:rsid w:val="002C5C30"/>
    <w:rsid w:val="002C5C77"/>
    <w:rsid w:val="002C5FDC"/>
    <w:rsid w:val="002C7EF8"/>
    <w:rsid w:val="002D12CD"/>
    <w:rsid w:val="002D18F1"/>
    <w:rsid w:val="002D1BA0"/>
    <w:rsid w:val="002D1D92"/>
    <w:rsid w:val="002D2146"/>
    <w:rsid w:val="002D2B89"/>
    <w:rsid w:val="002D3149"/>
    <w:rsid w:val="002D33FB"/>
    <w:rsid w:val="002D3A85"/>
    <w:rsid w:val="002D3E51"/>
    <w:rsid w:val="002D5270"/>
    <w:rsid w:val="002D5485"/>
    <w:rsid w:val="002D5731"/>
    <w:rsid w:val="002D64D3"/>
    <w:rsid w:val="002D6DDD"/>
    <w:rsid w:val="002E13D1"/>
    <w:rsid w:val="002E15AA"/>
    <w:rsid w:val="002E164C"/>
    <w:rsid w:val="002E1837"/>
    <w:rsid w:val="002E1ADE"/>
    <w:rsid w:val="002E2608"/>
    <w:rsid w:val="002E2666"/>
    <w:rsid w:val="002E30DF"/>
    <w:rsid w:val="002E400F"/>
    <w:rsid w:val="002E53A3"/>
    <w:rsid w:val="002E5467"/>
    <w:rsid w:val="002E6387"/>
    <w:rsid w:val="002E6617"/>
    <w:rsid w:val="002E6F34"/>
    <w:rsid w:val="002E7ACE"/>
    <w:rsid w:val="002E7C7C"/>
    <w:rsid w:val="002F007F"/>
    <w:rsid w:val="002F1057"/>
    <w:rsid w:val="002F1250"/>
    <w:rsid w:val="002F137C"/>
    <w:rsid w:val="002F1B12"/>
    <w:rsid w:val="002F1BA1"/>
    <w:rsid w:val="002F2060"/>
    <w:rsid w:val="002F358F"/>
    <w:rsid w:val="002F3605"/>
    <w:rsid w:val="002F3C30"/>
    <w:rsid w:val="002F4098"/>
    <w:rsid w:val="002F4157"/>
    <w:rsid w:val="002F41D5"/>
    <w:rsid w:val="002F4408"/>
    <w:rsid w:val="002F470B"/>
    <w:rsid w:val="002F4A47"/>
    <w:rsid w:val="002F4B4B"/>
    <w:rsid w:val="002F6D7A"/>
    <w:rsid w:val="002F6E3C"/>
    <w:rsid w:val="002F6E87"/>
    <w:rsid w:val="002F7108"/>
    <w:rsid w:val="002F792F"/>
    <w:rsid w:val="002F7A75"/>
    <w:rsid w:val="002F7B82"/>
    <w:rsid w:val="002F7E2F"/>
    <w:rsid w:val="00300A47"/>
    <w:rsid w:val="00300D77"/>
    <w:rsid w:val="00300EEB"/>
    <w:rsid w:val="0030187B"/>
    <w:rsid w:val="00302394"/>
    <w:rsid w:val="003033C4"/>
    <w:rsid w:val="00303DE4"/>
    <w:rsid w:val="00303F2A"/>
    <w:rsid w:val="0030426F"/>
    <w:rsid w:val="00304B44"/>
    <w:rsid w:val="00304B6E"/>
    <w:rsid w:val="00304C7C"/>
    <w:rsid w:val="0030511C"/>
    <w:rsid w:val="00305504"/>
    <w:rsid w:val="00305718"/>
    <w:rsid w:val="00305E35"/>
    <w:rsid w:val="003067F2"/>
    <w:rsid w:val="00306C29"/>
    <w:rsid w:val="0031022A"/>
    <w:rsid w:val="0031033E"/>
    <w:rsid w:val="0031064E"/>
    <w:rsid w:val="00311460"/>
    <w:rsid w:val="00311726"/>
    <w:rsid w:val="00311CC2"/>
    <w:rsid w:val="00311D57"/>
    <w:rsid w:val="0031231B"/>
    <w:rsid w:val="003132C8"/>
    <w:rsid w:val="0031341F"/>
    <w:rsid w:val="003136B6"/>
    <w:rsid w:val="00313F25"/>
    <w:rsid w:val="00314327"/>
    <w:rsid w:val="003149DA"/>
    <w:rsid w:val="0031503F"/>
    <w:rsid w:val="003157CE"/>
    <w:rsid w:val="00316469"/>
    <w:rsid w:val="00316545"/>
    <w:rsid w:val="00316775"/>
    <w:rsid w:val="00317076"/>
    <w:rsid w:val="00317418"/>
    <w:rsid w:val="003174DC"/>
    <w:rsid w:val="00317877"/>
    <w:rsid w:val="00317E9C"/>
    <w:rsid w:val="003205C8"/>
    <w:rsid w:val="00320A2A"/>
    <w:rsid w:val="00321946"/>
    <w:rsid w:val="003235F9"/>
    <w:rsid w:val="003236C5"/>
    <w:rsid w:val="00323FED"/>
    <w:rsid w:val="003252BC"/>
    <w:rsid w:val="003256BF"/>
    <w:rsid w:val="0032644F"/>
    <w:rsid w:val="003264F9"/>
    <w:rsid w:val="00326521"/>
    <w:rsid w:val="00327D88"/>
    <w:rsid w:val="00327FFE"/>
    <w:rsid w:val="00330578"/>
    <w:rsid w:val="0033092F"/>
    <w:rsid w:val="00330965"/>
    <w:rsid w:val="00330CBF"/>
    <w:rsid w:val="00330E4B"/>
    <w:rsid w:val="00330EB0"/>
    <w:rsid w:val="0033117C"/>
    <w:rsid w:val="0033156B"/>
    <w:rsid w:val="00331974"/>
    <w:rsid w:val="00332941"/>
    <w:rsid w:val="00333387"/>
    <w:rsid w:val="00333B56"/>
    <w:rsid w:val="00333E50"/>
    <w:rsid w:val="00334119"/>
    <w:rsid w:val="00334160"/>
    <w:rsid w:val="00334BD0"/>
    <w:rsid w:val="003351DC"/>
    <w:rsid w:val="00335591"/>
    <w:rsid w:val="00337147"/>
    <w:rsid w:val="003375B9"/>
    <w:rsid w:val="00340386"/>
    <w:rsid w:val="003406D5"/>
    <w:rsid w:val="003408F0"/>
    <w:rsid w:val="00340926"/>
    <w:rsid w:val="00340E21"/>
    <w:rsid w:val="00340F17"/>
    <w:rsid w:val="0034217B"/>
    <w:rsid w:val="00342347"/>
    <w:rsid w:val="003430BC"/>
    <w:rsid w:val="00343731"/>
    <w:rsid w:val="0034412F"/>
    <w:rsid w:val="003447D6"/>
    <w:rsid w:val="003448AE"/>
    <w:rsid w:val="00344C29"/>
    <w:rsid w:val="00345453"/>
    <w:rsid w:val="00345483"/>
    <w:rsid w:val="00346399"/>
    <w:rsid w:val="00346BE7"/>
    <w:rsid w:val="00347733"/>
    <w:rsid w:val="003479B6"/>
    <w:rsid w:val="00347F5B"/>
    <w:rsid w:val="00350164"/>
    <w:rsid w:val="00350571"/>
    <w:rsid w:val="00350A65"/>
    <w:rsid w:val="003514C7"/>
    <w:rsid w:val="003514E3"/>
    <w:rsid w:val="003521A3"/>
    <w:rsid w:val="0035279E"/>
    <w:rsid w:val="003529E9"/>
    <w:rsid w:val="00353059"/>
    <w:rsid w:val="0035438F"/>
    <w:rsid w:val="003546EB"/>
    <w:rsid w:val="0035574A"/>
    <w:rsid w:val="00356927"/>
    <w:rsid w:val="00357BDF"/>
    <w:rsid w:val="00357DB0"/>
    <w:rsid w:val="00360932"/>
    <w:rsid w:val="00360E25"/>
    <w:rsid w:val="003611D4"/>
    <w:rsid w:val="0036173D"/>
    <w:rsid w:val="003629DF"/>
    <w:rsid w:val="00362F8E"/>
    <w:rsid w:val="003636CD"/>
    <w:rsid w:val="00363A3A"/>
    <w:rsid w:val="00363B29"/>
    <w:rsid w:val="00363F0A"/>
    <w:rsid w:val="00363FF8"/>
    <w:rsid w:val="003643CB"/>
    <w:rsid w:val="00364CCE"/>
    <w:rsid w:val="00364F65"/>
    <w:rsid w:val="00365BE4"/>
    <w:rsid w:val="0036647E"/>
    <w:rsid w:val="00366618"/>
    <w:rsid w:val="003667D6"/>
    <w:rsid w:val="003667DE"/>
    <w:rsid w:val="00366B04"/>
    <w:rsid w:val="00366C91"/>
    <w:rsid w:val="00366D26"/>
    <w:rsid w:val="00367903"/>
    <w:rsid w:val="0037027F"/>
    <w:rsid w:val="00370B69"/>
    <w:rsid w:val="00370D1B"/>
    <w:rsid w:val="00370E1F"/>
    <w:rsid w:val="003726E7"/>
    <w:rsid w:val="003726EF"/>
    <w:rsid w:val="003729A4"/>
    <w:rsid w:val="00373369"/>
    <w:rsid w:val="00373726"/>
    <w:rsid w:val="00373EF7"/>
    <w:rsid w:val="0037458F"/>
    <w:rsid w:val="00374660"/>
    <w:rsid w:val="00374A8B"/>
    <w:rsid w:val="00374D70"/>
    <w:rsid w:val="00374ECE"/>
    <w:rsid w:val="003752B7"/>
    <w:rsid w:val="00375609"/>
    <w:rsid w:val="00375809"/>
    <w:rsid w:val="00375D29"/>
    <w:rsid w:val="00375E1D"/>
    <w:rsid w:val="003769D2"/>
    <w:rsid w:val="00376ABB"/>
    <w:rsid w:val="003773E1"/>
    <w:rsid w:val="00377649"/>
    <w:rsid w:val="00381947"/>
    <w:rsid w:val="00382E58"/>
    <w:rsid w:val="003832F4"/>
    <w:rsid w:val="0038395B"/>
    <w:rsid w:val="00383D75"/>
    <w:rsid w:val="00383DAA"/>
    <w:rsid w:val="00383F71"/>
    <w:rsid w:val="00383F9B"/>
    <w:rsid w:val="00384F9C"/>
    <w:rsid w:val="00385000"/>
    <w:rsid w:val="00385474"/>
    <w:rsid w:val="00385A71"/>
    <w:rsid w:val="0038652B"/>
    <w:rsid w:val="00386AD1"/>
    <w:rsid w:val="003876D4"/>
    <w:rsid w:val="00387952"/>
    <w:rsid w:val="00387A5D"/>
    <w:rsid w:val="00390217"/>
    <w:rsid w:val="00390583"/>
    <w:rsid w:val="00391089"/>
    <w:rsid w:val="00391424"/>
    <w:rsid w:val="00391B50"/>
    <w:rsid w:val="00391F9A"/>
    <w:rsid w:val="003922FF"/>
    <w:rsid w:val="0039249D"/>
    <w:rsid w:val="00393B2A"/>
    <w:rsid w:val="00393BF0"/>
    <w:rsid w:val="00394F98"/>
    <w:rsid w:val="00395538"/>
    <w:rsid w:val="00395926"/>
    <w:rsid w:val="00395CC4"/>
    <w:rsid w:val="00395D85"/>
    <w:rsid w:val="00395E0B"/>
    <w:rsid w:val="00396245"/>
    <w:rsid w:val="00396291"/>
    <w:rsid w:val="003968DB"/>
    <w:rsid w:val="0039711D"/>
    <w:rsid w:val="003974B2"/>
    <w:rsid w:val="00397911"/>
    <w:rsid w:val="003A152F"/>
    <w:rsid w:val="003A177F"/>
    <w:rsid w:val="003A1DDB"/>
    <w:rsid w:val="003A25A2"/>
    <w:rsid w:val="003A29D7"/>
    <w:rsid w:val="003A2DED"/>
    <w:rsid w:val="003A3052"/>
    <w:rsid w:val="003A3370"/>
    <w:rsid w:val="003A3631"/>
    <w:rsid w:val="003A39A3"/>
    <w:rsid w:val="003A3A4B"/>
    <w:rsid w:val="003A3B53"/>
    <w:rsid w:val="003A3DC6"/>
    <w:rsid w:val="003A458A"/>
    <w:rsid w:val="003A4654"/>
    <w:rsid w:val="003A4792"/>
    <w:rsid w:val="003A4D90"/>
    <w:rsid w:val="003A4E95"/>
    <w:rsid w:val="003A5AF6"/>
    <w:rsid w:val="003A5E58"/>
    <w:rsid w:val="003A600C"/>
    <w:rsid w:val="003A65C3"/>
    <w:rsid w:val="003A6C78"/>
    <w:rsid w:val="003A6EFD"/>
    <w:rsid w:val="003B04AA"/>
    <w:rsid w:val="003B065D"/>
    <w:rsid w:val="003B067E"/>
    <w:rsid w:val="003B157B"/>
    <w:rsid w:val="003B21DD"/>
    <w:rsid w:val="003B370E"/>
    <w:rsid w:val="003B46E7"/>
    <w:rsid w:val="003B47A6"/>
    <w:rsid w:val="003B4DD6"/>
    <w:rsid w:val="003B5270"/>
    <w:rsid w:val="003B5922"/>
    <w:rsid w:val="003B5AD9"/>
    <w:rsid w:val="003B6B00"/>
    <w:rsid w:val="003B6B12"/>
    <w:rsid w:val="003B6FE9"/>
    <w:rsid w:val="003B719B"/>
    <w:rsid w:val="003C027C"/>
    <w:rsid w:val="003C0288"/>
    <w:rsid w:val="003C02B6"/>
    <w:rsid w:val="003C1552"/>
    <w:rsid w:val="003C16C4"/>
    <w:rsid w:val="003C1B4D"/>
    <w:rsid w:val="003C20A7"/>
    <w:rsid w:val="003C2F37"/>
    <w:rsid w:val="003C305D"/>
    <w:rsid w:val="003C3565"/>
    <w:rsid w:val="003C3B20"/>
    <w:rsid w:val="003C4177"/>
    <w:rsid w:val="003C51AC"/>
    <w:rsid w:val="003C65FC"/>
    <w:rsid w:val="003C6F59"/>
    <w:rsid w:val="003C734A"/>
    <w:rsid w:val="003C74C8"/>
    <w:rsid w:val="003C74DD"/>
    <w:rsid w:val="003D0243"/>
    <w:rsid w:val="003D078A"/>
    <w:rsid w:val="003D0D5D"/>
    <w:rsid w:val="003D1442"/>
    <w:rsid w:val="003D16AC"/>
    <w:rsid w:val="003D1866"/>
    <w:rsid w:val="003D227F"/>
    <w:rsid w:val="003D23D3"/>
    <w:rsid w:val="003D27C7"/>
    <w:rsid w:val="003D29A8"/>
    <w:rsid w:val="003D3094"/>
    <w:rsid w:val="003D30D6"/>
    <w:rsid w:val="003D34A3"/>
    <w:rsid w:val="003D3DCE"/>
    <w:rsid w:val="003D3E19"/>
    <w:rsid w:val="003D46C2"/>
    <w:rsid w:val="003D4E53"/>
    <w:rsid w:val="003D5065"/>
    <w:rsid w:val="003D73DF"/>
    <w:rsid w:val="003E1432"/>
    <w:rsid w:val="003E1862"/>
    <w:rsid w:val="003E237F"/>
    <w:rsid w:val="003E23A3"/>
    <w:rsid w:val="003E291D"/>
    <w:rsid w:val="003E2A25"/>
    <w:rsid w:val="003E2A67"/>
    <w:rsid w:val="003E2FDF"/>
    <w:rsid w:val="003E3562"/>
    <w:rsid w:val="003E35F5"/>
    <w:rsid w:val="003E4009"/>
    <w:rsid w:val="003E434A"/>
    <w:rsid w:val="003E44C8"/>
    <w:rsid w:val="003E4775"/>
    <w:rsid w:val="003E48D9"/>
    <w:rsid w:val="003E4BA0"/>
    <w:rsid w:val="003E4D7E"/>
    <w:rsid w:val="003E526E"/>
    <w:rsid w:val="003E5BA1"/>
    <w:rsid w:val="003E6A09"/>
    <w:rsid w:val="003E6D8D"/>
    <w:rsid w:val="003E73FF"/>
    <w:rsid w:val="003E7756"/>
    <w:rsid w:val="003F0011"/>
    <w:rsid w:val="003F0110"/>
    <w:rsid w:val="003F0132"/>
    <w:rsid w:val="003F03C9"/>
    <w:rsid w:val="003F0A0B"/>
    <w:rsid w:val="003F0FE0"/>
    <w:rsid w:val="003F27E6"/>
    <w:rsid w:val="003F286B"/>
    <w:rsid w:val="003F354B"/>
    <w:rsid w:val="003F3AE0"/>
    <w:rsid w:val="003F3F74"/>
    <w:rsid w:val="003F423F"/>
    <w:rsid w:val="003F485E"/>
    <w:rsid w:val="003F492A"/>
    <w:rsid w:val="003F4A6B"/>
    <w:rsid w:val="003F5CAB"/>
    <w:rsid w:val="003F7027"/>
    <w:rsid w:val="003F736F"/>
    <w:rsid w:val="003F782E"/>
    <w:rsid w:val="003F7A95"/>
    <w:rsid w:val="00400155"/>
    <w:rsid w:val="00400325"/>
    <w:rsid w:val="004004C8"/>
    <w:rsid w:val="00400F2B"/>
    <w:rsid w:val="00401BCC"/>
    <w:rsid w:val="004027B0"/>
    <w:rsid w:val="00403617"/>
    <w:rsid w:val="0040399C"/>
    <w:rsid w:val="00404087"/>
    <w:rsid w:val="0040415A"/>
    <w:rsid w:val="00404892"/>
    <w:rsid w:val="0040558B"/>
    <w:rsid w:val="00405A50"/>
    <w:rsid w:val="00406244"/>
    <w:rsid w:val="00406B9E"/>
    <w:rsid w:val="00406F05"/>
    <w:rsid w:val="00407537"/>
    <w:rsid w:val="00407A2C"/>
    <w:rsid w:val="00407F4F"/>
    <w:rsid w:val="004100A7"/>
    <w:rsid w:val="00410898"/>
    <w:rsid w:val="004109A0"/>
    <w:rsid w:val="00412044"/>
    <w:rsid w:val="00412960"/>
    <w:rsid w:val="00413173"/>
    <w:rsid w:val="0041352B"/>
    <w:rsid w:val="004138BA"/>
    <w:rsid w:val="00413902"/>
    <w:rsid w:val="00413B8E"/>
    <w:rsid w:val="00413DA6"/>
    <w:rsid w:val="00413FAC"/>
    <w:rsid w:val="00414B11"/>
    <w:rsid w:val="00414C33"/>
    <w:rsid w:val="00415068"/>
    <w:rsid w:val="0041584A"/>
    <w:rsid w:val="004166B9"/>
    <w:rsid w:val="004167B4"/>
    <w:rsid w:val="00417D76"/>
    <w:rsid w:val="00420770"/>
    <w:rsid w:val="00420CB8"/>
    <w:rsid w:val="00421613"/>
    <w:rsid w:val="00421745"/>
    <w:rsid w:val="00421B4F"/>
    <w:rsid w:val="00421B55"/>
    <w:rsid w:val="00421F6F"/>
    <w:rsid w:val="004223A8"/>
    <w:rsid w:val="004226D3"/>
    <w:rsid w:val="004228CD"/>
    <w:rsid w:val="004229AA"/>
    <w:rsid w:val="00422B26"/>
    <w:rsid w:val="00424246"/>
    <w:rsid w:val="00424727"/>
    <w:rsid w:val="00424E41"/>
    <w:rsid w:val="00425C7F"/>
    <w:rsid w:val="00425C8F"/>
    <w:rsid w:val="004269B2"/>
    <w:rsid w:val="00426B09"/>
    <w:rsid w:val="00426B62"/>
    <w:rsid w:val="00426C0F"/>
    <w:rsid w:val="00427194"/>
    <w:rsid w:val="00427618"/>
    <w:rsid w:val="00427748"/>
    <w:rsid w:val="00427861"/>
    <w:rsid w:val="00427C35"/>
    <w:rsid w:val="0043038F"/>
    <w:rsid w:val="004309B7"/>
    <w:rsid w:val="00430A67"/>
    <w:rsid w:val="00432576"/>
    <w:rsid w:val="004326BB"/>
    <w:rsid w:val="00432F0F"/>
    <w:rsid w:val="00432F7C"/>
    <w:rsid w:val="00433287"/>
    <w:rsid w:val="00433617"/>
    <w:rsid w:val="0043417B"/>
    <w:rsid w:val="0043451E"/>
    <w:rsid w:val="004355DC"/>
    <w:rsid w:val="0043575C"/>
    <w:rsid w:val="004360FD"/>
    <w:rsid w:val="00436929"/>
    <w:rsid w:val="00436CC6"/>
    <w:rsid w:val="00437D7C"/>
    <w:rsid w:val="00440928"/>
    <w:rsid w:val="0044147C"/>
    <w:rsid w:val="0044172A"/>
    <w:rsid w:val="004419D2"/>
    <w:rsid w:val="00443656"/>
    <w:rsid w:val="00443B7B"/>
    <w:rsid w:val="0044441F"/>
    <w:rsid w:val="00444C00"/>
    <w:rsid w:val="004450D5"/>
    <w:rsid w:val="00445211"/>
    <w:rsid w:val="00445404"/>
    <w:rsid w:val="004459CF"/>
    <w:rsid w:val="00445CF0"/>
    <w:rsid w:val="00445D15"/>
    <w:rsid w:val="004466BE"/>
    <w:rsid w:val="0044734E"/>
    <w:rsid w:val="00447755"/>
    <w:rsid w:val="00450282"/>
    <w:rsid w:val="00453005"/>
    <w:rsid w:val="0045350F"/>
    <w:rsid w:val="00453AE0"/>
    <w:rsid w:val="004547EF"/>
    <w:rsid w:val="00454879"/>
    <w:rsid w:val="004551EC"/>
    <w:rsid w:val="004552C8"/>
    <w:rsid w:val="00455DE7"/>
    <w:rsid w:val="00456149"/>
    <w:rsid w:val="004561BD"/>
    <w:rsid w:val="00456340"/>
    <w:rsid w:val="004569B9"/>
    <w:rsid w:val="00457028"/>
    <w:rsid w:val="00457CFF"/>
    <w:rsid w:val="00457E17"/>
    <w:rsid w:val="004608D1"/>
    <w:rsid w:val="00460BD5"/>
    <w:rsid w:val="00460BF7"/>
    <w:rsid w:val="00461DFB"/>
    <w:rsid w:val="0046216E"/>
    <w:rsid w:val="0046300D"/>
    <w:rsid w:val="0046316B"/>
    <w:rsid w:val="00463FE6"/>
    <w:rsid w:val="00464973"/>
    <w:rsid w:val="00464DEA"/>
    <w:rsid w:val="0046643E"/>
    <w:rsid w:val="00467154"/>
    <w:rsid w:val="00467B9D"/>
    <w:rsid w:val="00467EF6"/>
    <w:rsid w:val="00470348"/>
    <w:rsid w:val="00470A38"/>
    <w:rsid w:val="00470D01"/>
    <w:rsid w:val="00471B34"/>
    <w:rsid w:val="004728F6"/>
    <w:rsid w:val="00473C9A"/>
    <w:rsid w:val="00473F0B"/>
    <w:rsid w:val="00474244"/>
    <w:rsid w:val="004742F4"/>
    <w:rsid w:val="004743B6"/>
    <w:rsid w:val="0047476D"/>
    <w:rsid w:val="0047577C"/>
    <w:rsid w:val="00475D49"/>
    <w:rsid w:val="0047633A"/>
    <w:rsid w:val="004766BE"/>
    <w:rsid w:val="00476A16"/>
    <w:rsid w:val="00476C90"/>
    <w:rsid w:val="00477958"/>
    <w:rsid w:val="00477982"/>
    <w:rsid w:val="00477FC8"/>
    <w:rsid w:val="0048090C"/>
    <w:rsid w:val="00480EA8"/>
    <w:rsid w:val="004814FD"/>
    <w:rsid w:val="00481887"/>
    <w:rsid w:val="00482F43"/>
    <w:rsid w:val="004838C4"/>
    <w:rsid w:val="004839AF"/>
    <w:rsid w:val="00483AB6"/>
    <w:rsid w:val="0048400C"/>
    <w:rsid w:val="0048462A"/>
    <w:rsid w:val="00484A5A"/>
    <w:rsid w:val="00484A7D"/>
    <w:rsid w:val="004860A6"/>
    <w:rsid w:val="00486C8E"/>
    <w:rsid w:val="00486D49"/>
    <w:rsid w:val="00487002"/>
    <w:rsid w:val="00487887"/>
    <w:rsid w:val="004902C5"/>
    <w:rsid w:val="00490BFB"/>
    <w:rsid w:val="00491050"/>
    <w:rsid w:val="00492858"/>
    <w:rsid w:val="0049380A"/>
    <w:rsid w:val="004941A6"/>
    <w:rsid w:val="004941D1"/>
    <w:rsid w:val="0049432B"/>
    <w:rsid w:val="00494A55"/>
    <w:rsid w:val="00494FEC"/>
    <w:rsid w:val="0049546C"/>
    <w:rsid w:val="00495E99"/>
    <w:rsid w:val="00496EF2"/>
    <w:rsid w:val="004976F7"/>
    <w:rsid w:val="00497750"/>
    <w:rsid w:val="00497CDC"/>
    <w:rsid w:val="004A04A0"/>
    <w:rsid w:val="004A0622"/>
    <w:rsid w:val="004A0ED2"/>
    <w:rsid w:val="004A0FC6"/>
    <w:rsid w:val="004A2575"/>
    <w:rsid w:val="004A313F"/>
    <w:rsid w:val="004A46B4"/>
    <w:rsid w:val="004A4A2A"/>
    <w:rsid w:val="004A52B6"/>
    <w:rsid w:val="004A53C0"/>
    <w:rsid w:val="004A5ADF"/>
    <w:rsid w:val="004A5D12"/>
    <w:rsid w:val="004A5E26"/>
    <w:rsid w:val="004A5FA4"/>
    <w:rsid w:val="004A617C"/>
    <w:rsid w:val="004A6832"/>
    <w:rsid w:val="004A778A"/>
    <w:rsid w:val="004B0408"/>
    <w:rsid w:val="004B0E39"/>
    <w:rsid w:val="004B19CA"/>
    <w:rsid w:val="004B232E"/>
    <w:rsid w:val="004B23F1"/>
    <w:rsid w:val="004B2524"/>
    <w:rsid w:val="004B2FC9"/>
    <w:rsid w:val="004B3180"/>
    <w:rsid w:val="004B478E"/>
    <w:rsid w:val="004B4AA6"/>
    <w:rsid w:val="004B5821"/>
    <w:rsid w:val="004B60ED"/>
    <w:rsid w:val="004B6158"/>
    <w:rsid w:val="004B6F5F"/>
    <w:rsid w:val="004B716E"/>
    <w:rsid w:val="004B7F79"/>
    <w:rsid w:val="004C00AC"/>
    <w:rsid w:val="004C0213"/>
    <w:rsid w:val="004C05D3"/>
    <w:rsid w:val="004C06F2"/>
    <w:rsid w:val="004C0A37"/>
    <w:rsid w:val="004C11BE"/>
    <w:rsid w:val="004C1480"/>
    <w:rsid w:val="004C1550"/>
    <w:rsid w:val="004C3B56"/>
    <w:rsid w:val="004C3B65"/>
    <w:rsid w:val="004C3FA5"/>
    <w:rsid w:val="004C4693"/>
    <w:rsid w:val="004C4FC7"/>
    <w:rsid w:val="004C532E"/>
    <w:rsid w:val="004C54C7"/>
    <w:rsid w:val="004C618D"/>
    <w:rsid w:val="004C6E21"/>
    <w:rsid w:val="004C7280"/>
    <w:rsid w:val="004C7673"/>
    <w:rsid w:val="004C7D46"/>
    <w:rsid w:val="004D0BB3"/>
    <w:rsid w:val="004D13DB"/>
    <w:rsid w:val="004D169A"/>
    <w:rsid w:val="004D1B80"/>
    <w:rsid w:val="004D1BC0"/>
    <w:rsid w:val="004D1C56"/>
    <w:rsid w:val="004D1E92"/>
    <w:rsid w:val="004D21C2"/>
    <w:rsid w:val="004D24FA"/>
    <w:rsid w:val="004D25FF"/>
    <w:rsid w:val="004D2699"/>
    <w:rsid w:val="004D34BD"/>
    <w:rsid w:val="004D37E4"/>
    <w:rsid w:val="004D3867"/>
    <w:rsid w:val="004D3D96"/>
    <w:rsid w:val="004D3FD5"/>
    <w:rsid w:val="004D41CB"/>
    <w:rsid w:val="004D4521"/>
    <w:rsid w:val="004D4657"/>
    <w:rsid w:val="004D500A"/>
    <w:rsid w:val="004D6129"/>
    <w:rsid w:val="004D7B35"/>
    <w:rsid w:val="004E009A"/>
    <w:rsid w:val="004E060D"/>
    <w:rsid w:val="004E1AA6"/>
    <w:rsid w:val="004E27E7"/>
    <w:rsid w:val="004E2961"/>
    <w:rsid w:val="004E3249"/>
    <w:rsid w:val="004E3424"/>
    <w:rsid w:val="004E3602"/>
    <w:rsid w:val="004E36DA"/>
    <w:rsid w:val="004E37E5"/>
    <w:rsid w:val="004E38D1"/>
    <w:rsid w:val="004E390E"/>
    <w:rsid w:val="004E42A2"/>
    <w:rsid w:val="004E49F2"/>
    <w:rsid w:val="004E4CD3"/>
    <w:rsid w:val="004E588F"/>
    <w:rsid w:val="004E58E2"/>
    <w:rsid w:val="004E5B5B"/>
    <w:rsid w:val="004E5D0A"/>
    <w:rsid w:val="004E5F8D"/>
    <w:rsid w:val="004E633C"/>
    <w:rsid w:val="004E73C3"/>
    <w:rsid w:val="004E7850"/>
    <w:rsid w:val="004E7BF4"/>
    <w:rsid w:val="004F01B5"/>
    <w:rsid w:val="004F0CB3"/>
    <w:rsid w:val="004F0CC9"/>
    <w:rsid w:val="004F0E5D"/>
    <w:rsid w:val="004F1AD9"/>
    <w:rsid w:val="004F1DA7"/>
    <w:rsid w:val="004F2BA4"/>
    <w:rsid w:val="004F2CCD"/>
    <w:rsid w:val="004F2DBD"/>
    <w:rsid w:val="004F35FB"/>
    <w:rsid w:val="004F3CEF"/>
    <w:rsid w:val="004F4070"/>
    <w:rsid w:val="004F49AF"/>
    <w:rsid w:val="004F52A6"/>
    <w:rsid w:val="004F5453"/>
    <w:rsid w:val="004F5A40"/>
    <w:rsid w:val="004F5B53"/>
    <w:rsid w:val="004F6C09"/>
    <w:rsid w:val="004F6CE6"/>
    <w:rsid w:val="004F747F"/>
    <w:rsid w:val="004F7968"/>
    <w:rsid w:val="00500333"/>
    <w:rsid w:val="00500C1E"/>
    <w:rsid w:val="005010DC"/>
    <w:rsid w:val="00501248"/>
    <w:rsid w:val="00501924"/>
    <w:rsid w:val="00501AA2"/>
    <w:rsid w:val="00501C22"/>
    <w:rsid w:val="00502236"/>
    <w:rsid w:val="00502346"/>
    <w:rsid w:val="0050238E"/>
    <w:rsid w:val="00502E28"/>
    <w:rsid w:val="00502FA0"/>
    <w:rsid w:val="005031B6"/>
    <w:rsid w:val="0050454C"/>
    <w:rsid w:val="005046DD"/>
    <w:rsid w:val="00504CBE"/>
    <w:rsid w:val="005058F0"/>
    <w:rsid w:val="00505B01"/>
    <w:rsid w:val="00505F1A"/>
    <w:rsid w:val="00506414"/>
    <w:rsid w:val="00506861"/>
    <w:rsid w:val="00506B15"/>
    <w:rsid w:val="005070FD"/>
    <w:rsid w:val="005107B6"/>
    <w:rsid w:val="005110B9"/>
    <w:rsid w:val="00511419"/>
    <w:rsid w:val="00512615"/>
    <w:rsid w:val="005126E3"/>
    <w:rsid w:val="005129CB"/>
    <w:rsid w:val="0051311F"/>
    <w:rsid w:val="00513699"/>
    <w:rsid w:val="00513DE2"/>
    <w:rsid w:val="0051404E"/>
    <w:rsid w:val="00514054"/>
    <w:rsid w:val="00514290"/>
    <w:rsid w:val="0051508E"/>
    <w:rsid w:val="00515218"/>
    <w:rsid w:val="00515F05"/>
    <w:rsid w:val="005160D4"/>
    <w:rsid w:val="005169AB"/>
    <w:rsid w:val="00516C6E"/>
    <w:rsid w:val="00517162"/>
    <w:rsid w:val="005171EF"/>
    <w:rsid w:val="0051722A"/>
    <w:rsid w:val="00517328"/>
    <w:rsid w:val="00517883"/>
    <w:rsid w:val="00520EB0"/>
    <w:rsid w:val="00521C3F"/>
    <w:rsid w:val="005225B9"/>
    <w:rsid w:val="00522638"/>
    <w:rsid w:val="00522712"/>
    <w:rsid w:val="00522903"/>
    <w:rsid w:val="00523090"/>
    <w:rsid w:val="005231E8"/>
    <w:rsid w:val="00523331"/>
    <w:rsid w:val="00523982"/>
    <w:rsid w:val="00524097"/>
    <w:rsid w:val="005240A3"/>
    <w:rsid w:val="0052482D"/>
    <w:rsid w:val="005248AC"/>
    <w:rsid w:val="00526A02"/>
    <w:rsid w:val="00527548"/>
    <w:rsid w:val="005277B4"/>
    <w:rsid w:val="005279D9"/>
    <w:rsid w:val="005305FF"/>
    <w:rsid w:val="00530841"/>
    <w:rsid w:val="00530F46"/>
    <w:rsid w:val="005311FD"/>
    <w:rsid w:val="005315A1"/>
    <w:rsid w:val="005317C1"/>
    <w:rsid w:val="00531833"/>
    <w:rsid w:val="00531DD5"/>
    <w:rsid w:val="00532257"/>
    <w:rsid w:val="00533859"/>
    <w:rsid w:val="005345D3"/>
    <w:rsid w:val="00535586"/>
    <w:rsid w:val="00535987"/>
    <w:rsid w:val="00536561"/>
    <w:rsid w:val="0053782B"/>
    <w:rsid w:val="00537DE2"/>
    <w:rsid w:val="00537EF1"/>
    <w:rsid w:val="005408CF"/>
    <w:rsid w:val="00540E6B"/>
    <w:rsid w:val="0054107C"/>
    <w:rsid w:val="00541149"/>
    <w:rsid w:val="005429DD"/>
    <w:rsid w:val="00542F6E"/>
    <w:rsid w:val="00544137"/>
    <w:rsid w:val="005445A4"/>
    <w:rsid w:val="0054485D"/>
    <w:rsid w:val="00544B4C"/>
    <w:rsid w:val="005456BE"/>
    <w:rsid w:val="0054588F"/>
    <w:rsid w:val="0054618B"/>
    <w:rsid w:val="0054668A"/>
    <w:rsid w:val="00546AD8"/>
    <w:rsid w:val="00546B4F"/>
    <w:rsid w:val="00546D1C"/>
    <w:rsid w:val="00550AB4"/>
    <w:rsid w:val="00550D6A"/>
    <w:rsid w:val="005517FC"/>
    <w:rsid w:val="00551A51"/>
    <w:rsid w:val="00552185"/>
    <w:rsid w:val="005525E8"/>
    <w:rsid w:val="00552E1D"/>
    <w:rsid w:val="00553DB1"/>
    <w:rsid w:val="005547CD"/>
    <w:rsid w:val="005555C0"/>
    <w:rsid w:val="00555AAA"/>
    <w:rsid w:val="005561DD"/>
    <w:rsid w:val="00556591"/>
    <w:rsid w:val="00556A17"/>
    <w:rsid w:val="00556C4C"/>
    <w:rsid w:val="005573EF"/>
    <w:rsid w:val="00557608"/>
    <w:rsid w:val="00557DCC"/>
    <w:rsid w:val="005613F8"/>
    <w:rsid w:val="005615EB"/>
    <w:rsid w:val="00561C5D"/>
    <w:rsid w:val="00562021"/>
    <w:rsid w:val="00562857"/>
    <w:rsid w:val="005635B4"/>
    <w:rsid w:val="0056376A"/>
    <w:rsid w:val="00563BD7"/>
    <w:rsid w:val="005645C8"/>
    <w:rsid w:val="00564796"/>
    <w:rsid w:val="005647F0"/>
    <w:rsid w:val="005657BE"/>
    <w:rsid w:val="00565E5E"/>
    <w:rsid w:val="00565EC6"/>
    <w:rsid w:val="0056646B"/>
    <w:rsid w:val="005668B5"/>
    <w:rsid w:val="005669DC"/>
    <w:rsid w:val="00567003"/>
    <w:rsid w:val="00567734"/>
    <w:rsid w:val="00567ABD"/>
    <w:rsid w:val="00571DD2"/>
    <w:rsid w:val="00571EA7"/>
    <w:rsid w:val="00572218"/>
    <w:rsid w:val="005725F3"/>
    <w:rsid w:val="005742BE"/>
    <w:rsid w:val="0057476A"/>
    <w:rsid w:val="005748F9"/>
    <w:rsid w:val="00574C77"/>
    <w:rsid w:val="00575402"/>
    <w:rsid w:val="005755B0"/>
    <w:rsid w:val="00575ED0"/>
    <w:rsid w:val="00576107"/>
    <w:rsid w:val="00577201"/>
    <w:rsid w:val="00577A06"/>
    <w:rsid w:val="00577EB7"/>
    <w:rsid w:val="00580072"/>
    <w:rsid w:val="005801AA"/>
    <w:rsid w:val="0058031F"/>
    <w:rsid w:val="00580808"/>
    <w:rsid w:val="00580934"/>
    <w:rsid w:val="005817DF"/>
    <w:rsid w:val="005818D3"/>
    <w:rsid w:val="0058191A"/>
    <w:rsid w:val="00581976"/>
    <w:rsid w:val="00582907"/>
    <w:rsid w:val="00582AC5"/>
    <w:rsid w:val="00583104"/>
    <w:rsid w:val="00583C62"/>
    <w:rsid w:val="00583D2E"/>
    <w:rsid w:val="005841FD"/>
    <w:rsid w:val="005851C6"/>
    <w:rsid w:val="005853AC"/>
    <w:rsid w:val="00585D90"/>
    <w:rsid w:val="005864AA"/>
    <w:rsid w:val="005864E9"/>
    <w:rsid w:val="0058674D"/>
    <w:rsid w:val="00586B9C"/>
    <w:rsid w:val="005870BF"/>
    <w:rsid w:val="00587D6D"/>
    <w:rsid w:val="00590983"/>
    <w:rsid w:val="00590987"/>
    <w:rsid w:val="0059103C"/>
    <w:rsid w:val="0059134B"/>
    <w:rsid w:val="00591602"/>
    <w:rsid w:val="00591742"/>
    <w:rsid w:val="00591CE0"/>
    <w:rsid w:val="00592186"/>
    <w:rsid w:val="0059227E"/>
    <w:rsid w:val="00592AFF"/>
    <w:rsid w:val="00592E71"/>
    <w:rsid w:val="005930BE"/>
    <w:rsid w:val="005936F1"/>
    <w:rsid w:val="005938DF"/>
    <w:rsid w:val="00593FE2"/>
    <w:rsid w:val="0059473E"/>
    <w:rsid w:val="00594C4B"/>
    <w:rsid w:val="005950F7"/>
    <w:rsid w:val="00595F41"/>
    <w:rsid w:val="005966D7"/>
    <w:rsid w:val="00596C53"/>
    <w:rsid w:val="00596F58"/>
    <w:rsid w:val="00597C0B"/>
    <w:rsid w:val="00597D9C"/>
    <w:rsid w:val="00597ECD"/>
    <w:rsid w:val="005A000C"/>
    <w:rsid w:val="005A0054"/>
    <w:rsid w:val="005A0A99"/>
    <w:rsid w:val="005A0B62"/>
    <w:rsid w:val="005A0E7D"/>
    <w:rsid w:val="005A170B"/>
    <w:rsid w:val="005A1D7F"/>
    <w:rsid w:val="005A1F3D"/>
    <w:rsid w:val="005A2856"/>
    <w:rsid w:val="005A2A78"/>
    <w:rsid w:val="005A2FA9"/>
    <w:rsid w:val="005A3214"/>
    <w:rsid w:val="005A3684"/>
    <w:rsid w:val="005A3716"/>
    <w:rsid w:val="005A38CA"/>
    <w:rsid w:val="005A3981"/>
    <w:rsid w:val="005A3B9F"/>
    <w:rsid w:val="005A3D0C"/>
    <w:rsid w:val="005A56CC"/>
    <w:rsid w:val="005A5F0B"/>
    <w:rsid w:val="005A60A2"/>
    <w:rsid w:val="005A625D"/>
    <w:rsid w:val="005A6662"/>
    <w:rsid w:val="005A7D25"/>
    <w:rsid w:val="005B0958"/>
    <w:rsid w:val="005B0B9B"/>
    <w:rsid w:val="005B0CAD"/>
    <w:rsid w:val="005B109C"/>
    <w:rsid w:val="005B129D"/>
    <w:rsid w:val="005B151A"/>
    <w:rsid w:val="005B1677"/>
    <w:rsid w:val="005B1744"/>
    <w:rsid w:val="005B19E2"/>
    <w:rsid w:val="005B1B02"/>
    <w:rsid w:val="005B1D24"/>
    <w:rsid w:val="005B250F"/>
    <w:rsid w:val="005B2ECD"/>
    <w:rsid w:val="005B2F03"/>
    <w:rsid w:val="005B35C1"/>
    <w:rsid w:val="005B3B69"/>
    <w:rsid w:val="005B3BA1"/>
    <w:rsid w:val="005B3BE5"/>
    <w:rsid w:val="005B422A"/>
    <w:rsid w:val="005B428D"/>
    <w:rsid w:val="005B47BD"/>
    <w:rsid w:val="005B4D22"/>
    <w:rsid w:val="005B4DCD"/>
    <w:rsid w:val="005B5B02"/>
    <w:rsid w:val="005B5BF1"/>
    <w:rsid w:val="005B5D95"/>
    <w:rsid w:val="005B5DCD"/>
    <w:rsid w:val="005B5EB5"/>
    <w:rsid w:val="005B686C"/>
    <w:rsid w:val="005B6B32"/>
    <w:rsid w:val="005B75B2"/>
    <w:rsid w:val="005C06C2"/>
    <w:rsid w:val="005C13DE"/>
    <w:rsid w:val="005C15B5"/>
    <w:rsid w:val="005C183B"/>
    <w:rsid w:val="005C1C72"/>
    <w:rsid w:val="005C1E2D"/>
    <w:rsid w:val="005C3645"/>
    <w:rsid w:val="005C3E11"/>
    <w:rsid w:val="005C4293"/>
    <w:rsid w:val="005C44F2"/>
    <w:rsid w:val="005C4622"/>
    <w:rsid w:val="005C52DD"/>
    <w:rsid w:val="005C5C45"/>
    <w:rsid w:val="005C6857"/>
    <w:rsid w:val="005C6B7C"/>
    <w:rsid w:val="005C6C92"/>
    <w:rsid w:val="005C70DD"/>
    <w:rsid w:val="005C724E"/>
    <w:rsid w:val="005C736A"/>
    <w:rsid w:val="005C7B23"/>
    <w:rsid w:val="005D01EE"/>
    <w:rsid w:val="005D07E8"/>
    <w:rsid w:val="005D0A47"/>
    <w:rsid w:val="005D116A"/>
    <w:rsid w:val="005D11A1"/>
    <w:rsid w:val="005D1492"/>
    <w:rsid w:val="005D2118"/>
    <w:rsid w:val="005D2C99"/>
    <w:rsid w:val="005D2F36"/>
    <w:rsid w:val="005D34C9"/>
    <w:rsid w:val="005D35AB"/>
    <w:rsid w:val="005D3CDC"/>
    <w:rsid w:val="005D3E3D"/>
    <w:rsid w:val="005D3F0F"/>
    <w:rsid w:val="005D5D3F"/>
    <w:rsid w:val="005D7350"/>
    <w:rsid w:val="005D7486"/>
    <w:rsid w:val="005D79D0"/>
    <w:rsid w:val="005E0D4B"/>
    <w:rsid w:val="005E1116"/>
    <w:rsid w:val="005E1612"/>
    <w:rsid w:val="005E185F"/>
    <w:rsid w:val="005E2105"/>
    <w:rsid w:val="005E235A"/>
    <w:rsid w:val="005E24CF"/>
    <w:rsid w:val="005E291A"/>
    <w:rsid w:val="005E2D61"/>
    <w:rsid w:val="005E36F4"/>
    <w:rsid w:val="005E410A"/>
    <w:rsid w:val="005E42CA"/>
    <w:rsid w:val="005E483A"/>
    <w:rsid w:val="005E49D0"/>
    <w:rsid w:val="005E4AB0"/>
    <w:rsid w:val="005E7B77"/>
    <w:rsid w:val="005F046B"/>
    <w:rsid w:val="005F046D"/>
    <w:rsid w:val="005F050D"/>
    <w:rsid w:val="005F05BC"/>
    <w:rsid w:val="005F0CB3"/>
    <w:rsid w:val="005F1C99"/>
    <w:rsid w:val="005F1F65"/>
    <w:rsid w:val="005F2610"/>
    <w:rsid w:val="005F319F"/>
    <w:rsid w:val="005F3C45"/>
    <w:rsid w:val="005F3D5E"/>
    <w:rsid w:val="005F44C0"/>
    <w:rsid w:val="005F44D8"/>
    <w:rsid w:val="005F4697"/>
    <w:rsid w:val="005F4794"/>
    <w:rsid w:val="005F505E"/>
    <w:rsid w:val="005F50D5"/>
    <w:rsid w:val="005F57E4"/>
    <w:rsid w:val="005F6B04"/>
    <w:rsid w:val="005F6D3E"/>
    <w:rsid w:val="005F6F65"/>
    <w:rsid w:val="005F7872"/>
    <w:rsid w:val="005F7E6B"/>
    <w:rsid w:val="006000BA"/>
    <w:rsid w:val="0060137D"/>
    <w:rsid w:val="00602726"/>
    <w:rsid w:val="006034C6"/>
    <w:rsid w:val="0060383A"/>
    <w:rsid w:val="00603CD3"/>
    <w:rsid w:val="00603D7F"/>
    <w:rsid w:val="00604898"/>
    <w:rsid w:val="00604B25"/>
    <w:rsid w:val="006051AB"/>
    <w:rsid w:val="00605539"/>
    <w:rsid w:val="0060607B"/>
    <w:rsid w:val="00606689"/>
    <w:rsid w:val="00606A53"/>
    <w:rsid w:val="00606BBF"/>
    <w:rsid w:val="00606E36"/>
    <w:rsid w:val="006074AA"/>
    <w:rsid w:val="00607D92"/>
    <w:rsid w:val="00610CC7"/>
    <w:rsid w:val="00610F90"/>
    <w:rsid w:val="00611029"/>
    <w:rsid w:val="00611DD7"/>
    <w:rsid w:val="00611F16"/>
    <w:rsid w:val="00611F99"/>
    <w:rsid w:val="00612029"/>
    <w:rsid w:val="0061202D"/>
    <w:rsid w:val="00613787"/>
    <w:rsid w:val="00614626"/>
    <w:rsid w:val="00614673"/>
    <w:rsid w:val="006152C2"/>
    <w:rsid w:val="006167B8"/>
    <w:rsid w:val="00616EC6"/>
    <w:rsid w:val="006171F2"/>
    <w:rsid w:val="00617576"/>
    <w:rsid w:val="00617747"/>
    <w:rsid w:val="00617EC8"/>
    <w:rsid w:val="0062045A"/>
    <w:rsid w:val="006208D2"/>
    <w:rsid w:val="0062112A"/>
    <w:rsid w:val="00621540"/>
    <w:rsid w:val="0062194C"/>
    <w:rsid w:val="0062265B"/>
    <w:rsid w:val="00622B51"/>
    <w:rsid w:val="00622D8B"/>
    <w:rsid w:val="006230B5"/>
    <w:rsid w:val="00623C14"/>
    <w:rsid w:val="006241A8"/>
    <w:rsid w:val="00624583"/>
    <w:rsid w:val="006246C3"/>
    <w:rsid w:val="0062494E"/>
    <w:rsid w:val="006257E4"/>
    <w:rsid w:val="00626115"/>
    <w:rsid w:val="00626433"/>
    <w:rsid w:val="006273C7"/>
    <w:rsid w:val="0062753E"/>
    <w:rsid w:val="00627571"/>
    <w:rsid w:val="00627704"/>
    <w:rsid w:val="00627706"/>
    <w:rsid w:val="006302FE"/>
    <w:rsid w:val="006309CE"/>
    <w:rsid w:val="00630DDF"/>
    <w:rsid w:val="00630F26"/>
    <w:rsid w:val="00630F72"/>
    <w:rsid w:val="00631470"/>
    <w:rsid w:val="0063168E"/>
    <w:rsid w:val="00631ACD"/>
    <w:rsid w:val="00632AA1"/>
    <w:rsid w:val="00632BB3"/>
    <w:rsid w:val="006337F2"/>
    <w:rsid w:val="00633B46"/>
    <w:rsid w:val="006347E0"/>
    <w:rsid w:val="006348BA"/>
    <w:rsid w:val="00634972"/>
    <w:rsid w:val="00634B56"/>
    <w:rsid w:val="006351F8"/>
    <w:rsid w:val="00635361"/>
    <w:rsid w:val="00635574"/>
    <w:rsid w:val="00635615"/>
    <w:rsid w:val="006369A4"/>
    <w:rsid w:val="00637DC2"/>
    <w:rsid w:val="0064015F"/>
    <w:rsid w:val="0064074E"/>
    <w:rsid w:val="00640B0A"/>
    <w:rsid w:val="00640C0B"/>
    <w:rsid w:val="0064146B"/>
    <w:rsid w:val="00641642"/>
    <w:rsid w:val="00641672"/>
    <w:rsid w:val="00641E37"/>
    <w:rsid w:val="006429D0"/>
    <w:rsid w:val="00642E51"/>
    <w:rsid w:val="00643EC7"/>
    <w:rsid w:val="0064418B"/>
    <w:rsid w:val="00645092"/>
    <w:rsid w:val="00645A4C"/>
    <w:rsid w:val="00645E39"/>
    <w:rsid w:val="00645E5D"/>
    <w:rsid w:val="006464DF"/>
    <w:rsid w:val="00646806"/>
    <w:rsid w:val="0064698A"/>
    <w:rsid w:val="00646B92"/>
    <w:rsid w:val="00646C6F"/>
    <w:rsid w:val="0064774E"/>
    <w:rsid w:val="0064780E"/>
    <w:rsid w:val="00647A79"/>
    <w:rsid w:val="00650966"/>
    <w:rsid w:val="00651AF2"/>
    <w:rsid w:val="006521F8"/>
    <w:rsid w:val="006524B9"/>
    <w:rsid w:val="00652775"/>
    <w:rsid w:val="006527D0"/>
    <w:rsid w:val="006528DD"/>
    <w:rsid w:val="0065337D"/>
    <w:rsid w:val="00653778"/>
    <w:rsid w:val="00654770"/>
    <w:rsid w:val="00654981"/>
    <w:rsid w:val="00654ED0"/>
    <w:rsid w:val="00655452"/>
    <w:rsid w:val="0065584F"/>
    <w:rsid w:val="00655C45"/>
    <w:rsid w:val="00655CC4"/>
    <w:rsid w:val="00655D4B"/>
    <w:rsid w:val="0065639F"/>
    <w:rsid w:val="006568C8"/>
    <w:rsid w:val="00656D93"/>
    <w:rsid w:val="00660503"/>
    <w:rsid w:val="00660652"/>
    <w:rsid w:val="006608B9"/>
    <w:rsid w:val="006625EE"/>
    <w:rsid w:val="006629A4"/>
    <w:rsid w:val="00662FDF"/>
    <w:rsid w:val="006632FD"/>
    <w:rsid w:val="0066378E"/>
    <w:rsid w:val="0066392F"/>
    <w:rsid w:val="006639A1"/>
    <w:rsid w:val="00663AA6"/>
    <w:rsid w:val="0066405C"/>
    <w:rsid w:val="006641E9"/>
    <w:rsid w:val="006641ED"/>
    <w:rsid w:val="006648F1"/>
    <w:rsid w:val="00664C6F"/>
    <w:rsid w:val="006655BF"/>
    <w:rsid w:val="00665873"/>
    <w:rsid w:val="00665AE2"/>
    <w:rsid w:val="00665FF1"/>
    <w:rsid w:val="006679BA"/>
    <w:rsid w:val="00667F75"/>
    <w:rsid w:val="006706DF"/>
    <w:rsid w:val="0067072C"/>
    <w:rsid w:val="00672195"/>
    <w:rsid w:val="00673630"/>
    <w:rsid w:val="0067432A"/>
    <w:rsid w:val="006743CB"/>
    <w:rsid w:val="006748C8"/>
    <w:rsid w:val="00675221"/>
    <w:rsid w:val="00675758"/>
    <w:rsid w:val="00675B58"/>
    <w:rsid w:val="006766E2"/>
    <w:rsid w:val="00676D75"/>
    <w:rsid w:val="00677ACB"/>
    <w:rsid w:val="00680075"/>
    <w:rsid w:val="006812EF"/>
    <w:rsid w:val="0068143C"/>
    <w:rsid w:val="00681786"/>
    <w:rsid w:val="006818EE"/>
    <w:rsid w:val="0068243A"/>
    <w:rsid w:val="00682B94"/>
    <w:rsid w:val="0068322E"/>
    <w:rsid w:val="006832BE"/>
    <w:rsid w:val="00683419"/>
    <w:rsid w:val="00684017"/>
    <w:rsid w:val="0068489A"/>
    <w:rsid w:val="0068491D"/>
    <w:rsid w:val="006849D8"/>
    <w:rsid w:val="006849E8"/>
    <w:rsid w:val="00684A3F"/>
    <w:rsid w:val="0068533A"/>
    <w:rsid w:val="006855D4"/>
    <w:rsid w:val="00685687"/>
    <w:rsid w:val="00687488"/>
    <w:rsid w:val="00687FA7"/>
    <w:rsid w:val="006905EE"/>
    <w:rsid w:val="006907EA"/>
    <w:rsid w:val="0069098D"/>
    <w:rsid w:val="00690FC5"/>
    <w:rsid w:val="006916F9"/>
    <w:rsid w:val="006930AF"/>
    <w:rsid w:val="006932EA"/>
    <w:rsid w:val="006933FE"/>
    <w:rsid w:val="00693511"/>
    <w:rsid w:val="00693654"/>
    <w:rsid w:val="00693B7A"/>
    <w:rsid w:val="00694498"/>
    <w:rsid w:val="00694900"/>
    <w:rsid w:val="00694B24"/>
    <w:rsid w:val="00694DC4"/>
    <w:rsid w:val="00695591"/>
    <w:rsid w:val="00695872"/>
    <w:rsid w:val="00695A03"/>
    <w:rsid w:val="0069607A"/>
    <w:rsid w:val="0069612E"/>
    <w:rsid w:val="00696E51"/>
    <w:rsid w:val="00696F0A"/>
    <w:rsid w:val="0069705A"/>
    <w:rsid w:val="00697989"/>
    <w:rsid w:val="006A0323"/>
    <w:rsid w:val="006A03CA"/>
    <w:rsid w:val="006A0AA7"/>
    <w:rsid w:val="006A1876"/>
    <w:rsid w:val="006A1B49"/>
    <w:rsid w:val="006A1F5E"/>
    <w:rsid w:val="006A201D"/>
    <w:rsid w:val="006A2062"/>
    <w:rsid w:val="006A2C8A"/>
    <w:rsid w:val="006A3155"/>
    <w:rsid w:val="006A355F"/>
    <w:rsid w:val="006A4535"/>
    <w:rsid w:val="006A484A"/>
    <w:rsid w:val="006A4D70"/>
    <w:rsid w:val="006A56EF"/>
    <w:rsid w:val="006A5A43"/>
    <w:rsid w:val="006A5FD9"/>
    <w:rsid w:val="006A6112"/>
    <w:rsid w:val="006A638F"/>
    <w:rsid w:val="006A75BE"/>
    <w:rsid w:val="006A7B70"/>
    <w:rsid w:val="006B0149"/>
    <w:rsid w:val="006B0333"/>
    <w:rsid w:val="006B0657"/>
    <w:rsid w:val="006B1239"/>
    <w:rsid w:val="006B1849"/>
    <w:rsid w:val="006B24EF"/>
    <w:rsid w:val="006B2601"/>
    <w:rsid w:val="006B29CE"/>
    <w:rsid w:val="006B34A5"/>
    <w:rsid w:val="006B355C"/>
    <w:rsid w:val="006B39BD"/>
    <w:rsid w:val="006B3D6B"/>
    <w:rsid w:val="006B4176"/>
    <w:rsid w:val="006B41AA"/>
    <w:rsid w:val="006B593B"/>
    <w:rsid w:val="006B5B6A"/>
    <w:rsid w:val="006B5BF8"/>
    <w:rsid w:val="006B5DEB"/>
    <w:rsid w:val="006B6641"/>
    <w:rsid w:val="006B709E"/>
    <w:rsid w:val="006B718B"/>
    <w:rsid w:val="006C089C"/>
    <w:rsid w:val="006C23D2"/>
    <w:rsid w:val="006C2EB9"/>
    <w:rsid w:val="006C2EE3"/>
    <w:rsid w:val="006C3EC8"/>
    <w:rsid w:val="006C491E"/>
    <w:rsid w:val="006C524D"/>
    <w:rsid w:val="006C5315"/>
    <w:rsid w:val="006C5707"/>
    <w:rsid w:val="006C57D3"/>
    <w:rsid w:val="006C5A0E"/>
    <w:rsid w:val="006C5C56"/>
    <w:rsid w:val="006C5DDB"/>
    <w:rsid w:val="006C5E67"/>
    <w:rsid w:val="006C5F84"/>
    <w:rsid w:val="006C67F0"/>
    <w:rsid w:val="006C6C26"/>
    <w:rsid w:val="006C7205"/>
    <w:rsid w:val="006C7350"/>
    <w:rsid w:val="006C79DD"/>
    <w:rsid w:val="006D0463"/>
    <w:rsid w:val="006D0A96"/>
    <w:rsid w:val="006D0B7E"/>
    <w:rsid w:val="006D0C17"/>
    <w:rsid w:val="006D0FDE"/>
    <w:rsid w:val="006D153A"/>
    <w:rsid w:val="006D1AC8"/>
    <w:rsid w:val="006D1E42"/>
    <w:rsid w:val="006D2685"/>
    <w:rsid w:val="006D2720"/>
    <w:rsid w:val="006D2837"/>
    <w:rsid w:val="006D308D"/>
    <w:rsid w:val="006D3548"/>
    <w:rsid w:val="006D42C0"/>
    <w:rsid w:val="006D449D"/>
    <w:rsid w:val="006D4793"/>
    <w:rsid w:val="006D5C1F"/>
    <w:rsid w:val="006D625D"/>
    <w:rsid w:val="006D6395"/>
    <w:rsid w:val="006D69B7"/>
    <w:rsid w:val="006D6B6D"/>
    <w:rsid w:val="006D6CE1"/>
    <w:rsid w:val="006D6ED6"/>
    <w:rsid w:val="006D6F58"/>
    <w:rsid w:val="006D7A54"/>
    <w:rsid w:val="006E013F"/>
    <w:rsid w:val="006E07AD"/>
    <w:rsid w:val="006E089C"/>
    <w:rsid w:val="006E1345"/>
    <w:rsid w:val="006E23F4"/>
    <w:rsid w:val="006E2690"/>
    <w:rsid w:val="006E3101"/>
    <w:rsid w:val="006E3896"/>
    <w:rsid w:val="006E3E55"/>
    <w:rsid w:val="006E488B"/>
    <w:rsid w:val="006E51A6"/>
    <w:rsid w:val="006E601E"/>
    <w:rsid w:val="006E611B"/>
    <w:rsid w:val="006E6579"/>
    <w:rsid w:val="006E73FA"/>
    <w:rsid w:val="006E761D"/>
    <w:rsid w:val="006F0505"/>
    <w:rsid w:val="006F05CD"/>
    <w:rsid w:val="006F0EC5"/>
    <w:rsid w:val="006F10FA"/>
    <w:rsid w:val="006F276C"/>
    <w:rsid w:val="006F2BAF"/>
    <w:rsid w:val="006F321B"/>
    <w:rsid w:val="006F3650"/>
    <w:rsid w:val="006F3C58"/>
    <w:rsid w:val="006F3DCD"/>
    <w:rsid w:val="006F51AD"/>
    <w:rsid w:val="006F6483"/>
    <w:rsid w:val="006F6F65"/>
    <w:rsid w:val="006F7915"/>
    <w:rsid w:val="006F7AAE"/>
    <w:rsid w:val="006F7C84"/>
    <w:rsid w:val="0070057D"/>
    <w:rsid w:val="007005F8"/>
    <w:rsid w:val="007007A0"/>
    <w:rsid w:val="0070088E"/>
    <w:rsid w:val="00700B9B"/>
    <w:rsid w:val="00700F38"/>
    <w:rsid w:val="00701366"/>
    <w:rsid w:val="0070288D"/>
    <w:rsid w:val="00702F19"/>
    <w:rsid w:val="00702F90"/>
    <w:rsid w:val="00703138"/>
    <w:rsid w:val="00703170"/>
    <w:rsid w:val="0070374C"/>
    <w:rsid w:val="0070387E"/>
    <w:rsid w:val="00704DE0"/>
    <w:rsid w:val="007054E5"/>
    <w:rsid w:val="00705928"/>
    <w:rsid w:val="00706360"/>
    <w:rsid w:val="0070649D"/>
    <w:rsid w:val="007064AF"/>
    <w:rsid w:val="007065B9"/>
    <w:rsid w:val="00706936"/>
    <w:rsid w:val="00706D94"/>
    <w:rsid w:val="00706EEE"/>
    <w:rsid w:val="0070703D"/>
    <w:rsid w:val="0070728E"/>
    <w:rsid w:val="00707356"/>
    <w:rsid w:val="00710570"/>
    <w:rsid w:val="007105D0"/>
    <w:rsid w:val="0071147F"/>
    <w:rsid w:val="00711F03"/>
    <w:rsid w:val="00712806"/>
    <w:rsid w:val="00712FFA"/>
    <w:rsid w:val="00713140"/>
    <w:rsid w:val="00713C62"/>
    <w:rsid w:val="00713E18"/>
    <w:rsid w:val="00714262"/>
    <w:rsid w:val="007142A1"/>
    <w:rsid w:val="00714D3B"/>
    <w:rsid w:val="00715ED3"/>
    <w:rsid w:val="00716201"/>
    <w:rsid w:val="00716663"/>
    <w:rsid w:val="00716D31"/>
    <w:rsid w:val="00720E4B"/>
    <w:rsid w:val="007215D4"/>
    <w:rsid w:val="00721791"/>
    <w:rsid w:val="00721859"/>
    <w:rsid w:val="00721BDC"/>
    <w:rsid w:val="00721DA1"/>
    <w:rsid w:val="007220D7"/>
    <w:rsid w:val="007220E2"/>
    <w:rsid w:val="00722B53"/>
    <w:rsid w:val="00722F22"/>
    <w:rsid w:val="00722F89"/>
    <w:rsid w:val="00723C03"/>
    <w:rsid w:val="00724377"/>
    <w:rsid w:val="00725D39"/>
    <w:rsid w:val="00725D4C"/>
    <w:rsid w:val="00725D55"/>
    <w:rsid w:val="00725DF5"/>
    <w:rsid w:val="00725E9A"/>
    <w:rsid w:val="007261F8"/>
    <w:rsid w:val="00727085"/>
    <w:rsid w:val="007272F4"/>
    <w:rsid w:val="0073002D"/>
    <w:rsid w:val="0073077A"/>
    <w:rsid w:val="00730C34"/>
    <w:rsid w:val="00730E55"/>
    <w:rsid w:val="00731AF3"/>
    <w:rsid w:val="007321AE"/>
    <w:rsid w:val="0073226F"/>
    <w:rsid w:val="00732955"/>
    <w:rsid w:val="00732A1C"/>
    <w:rsid w:val="00732B5A"/>
    <w:rsid w:val="00732C50"/>
    <w:rsid w:val="00732D3B"/>
    <w:rsid w:val="00732E52"/>
    <w:rsid w:val="00734818"/>
    <w:rsid w:val="00734BA7"/>
    <w:rsid w:val="00735D52"/>
    <w:rsid w:val="00736689"/>
    <w:rsid w:val="0073689E"/>
    <w:rsid w:val="007369F6"/>
    <w:rsid w:val="00736A78"/>
    <w:rsid w:val="00736E8B"/>
    <w:rsid w:val="0073721D"/>
    <w:rsid w:val="00737CCC"/>
    <w:rsid w:val="00740457"/>
    <w:rsid w:val="0074071F"/>
    <w:rsid w:val="00740B8F"/>
    <w:rsid w:val="00740B98"/>
    <w:rsid w:val="007418E3"/>
    <w:rsid w:val="00742BB6"/>
    <w:rsid w:val="007433BB"/>
    <w:rsid w:val="0074384D"/>
    <w:rsid w:val="00743A25"/>
    <w:rsid w:val="007444AB"/>
    <w:rsid w:val="0074511C"/>
    <w:rsid w:val="00745B94"/>
    <w:rsid w:val="00745CF5"/>
    <w:rsid w:val="00746755"/>
    <w:rsid w:val="0074727F"/>
    <w:rsid w:val="00747F1C"/>
    <w:rsid w:val="007504FB"/>
    <w:rsid w:val="00750695"/>
    <w:rsid w:val="00751BBD"/>
    <w:rsid w:val="007520B8"/>
    <w:rsid w:val="007521CF"/>
    <w:rsid w:val="00752C93"/>
    <w:rsid w:val="0075389C"/>
    <w:rsid w:val="00753E8D"/>
    <w:rsid w:val="00753EC5"/>
    <w:rsid w:val="0075404E"/>
    <w:rsid w:val="007549D5"/>
    <w:rsid w:val="00754B1F"/>
    <w:rsid w:val="00754FA7"/>
    <w:rsid w:val="007556DA"/>
    <w:rsid w:val="00755ABE"/>
    <w:rsid w:val="00755C09"/>
    <w:rsid w:val="00757D02"/>
    <w:rsid w:val="00760481"/>
    <w:rsid w:val="00761A67"/>
    <w:rsid w:val="00761BDF"/>
    <w:rsid w:val="007621BE"/>
    <w:rsid w:val="00762295"/>
    <w:rsid w:val="00764D86"/>
    <w:rsid w:val="00764EC7"/>
    <w:rsid w:val="00765107"/>
    <w:rsid w:val="00765183"/>
    <w:rsid w:val="00765A5F"/>
    <w:rsid w:val="007661CB"/>
    <w:rsid w:val="007663C6"/>
    <w:rsid w:val="00766795"/>
    <w:rsid w:val="00767DD4"/>
    <w:rsid w:val="00767DE5"/>
    <w:rsid w:val="0077022D"/>
    <w:rsid w:val="00770357"/>
    <w:rsid w:val="00770697"/>
    <w:rsid w:val="0077167D"/>
    <w:rsid w:val="00771AAF"/>
    <w:rsid w:val="00772628"/>
    <w:rsid w:val="00772823"/>
    <w:rsid w:val="0077358E"/>
    <w:rsid w:val="007739C7"/>
    <w:rsid w:val="007740CB"/>
    <w:rsid w:val="0077439C"/>
    <w:rsid w:val="007752E0"/>
    <w:rsid w:val="007757A6"/>
    <w:rsid w:val="00775ADB"/>
    <w:rsid w:val="0077604F"/>
    <w:rsid w:val="00776682"/>
    <w:rsid w:val="00776B70"/>
    <w:rsid w:val="00777072"/>
    <w:rsid w:val="00777254"/>
    <w:rsid w:val="00777392"/>
    <w:rsid w:val="00777B01"/>
    <w:rsid w:val="00777BDE"/>
    <w:rsid w:val="007805E0"/>
    <w:rsid w:val="007806D5"/>
    <w:rsid w:val="00780E30"/>
    <w:rsid w:val="00780F20"/>
    <w:rsid w:val="007820BA"/>
    <w:rsid w:val="00782C81"/>
    <w:rsid w:val="00783F12"/>
    <w:rsid w:val="00784A69"/>
    <w:rsid w:val="00784BBA"/>
    <w:rsid w:val="007851FC"/>
    <w:rsid w:val="00785612"/>
    <w:rsid w:val="0078599A"/>
    <w:rsid w:val="00785BA3"/>
    <w:rsid w:val="00787289"/>
    <w:rsid w:val="00787E29"/>
    <w:rsid w:val="00790311"/>
    <w:rsid w:val="007904D8"/>
    <w:rsid w:val="00790625"/>
    <w:rsid w:val="00790807"/>
    <w:rsid w:val="00790995"/>
    <w:rsid w:val="00791CE1"/>
    <w:rsid w:val="00792175"/>
    <w:rsid w:val="0079246E"/>
    <w:rsid w:val="007926EE"/>
    <w:rsid w:val="00792E1B"/>
    <w:rsid w:val="00793C20"/>
    <w:rsid w:val="00793EFE"/>
    <w:rsid w:val="007942DD"/>
    <w:rsid w:val="00794F81"/>
    <w:rsid w:val="0079560F"/>
    <w:rsid w:val="00795630"/>
    <w:rsid w:val="00796089"/>
    <w:rsid w:val="007964AC"/>
    <w:rsid w:val="007966B0"/>
    <w:rsid w:val="00796906"/>
    <w:rsid w:val="00796C72"/>
    <w:rsid w:val="00796D63"/>
    <w:rsid w:val="00796DFE"/>
    <w:rsid w:val="00797313"/>
    <w:rsid w:val="007976AF"/>
    <w:rsid w:val="00797F3C"/>
    <w:rsid w:val="007A09DB"/>
    <w:rsid w:val="007A2306"/>
    <w:rsid w:val="007A2C1D"/>
    <w:rsid w:val="007A4091"/>
    <w:rsid w:val="007A4641"/>
    <w:rsid w:val="007A4AAB"/>
    <w:rsid w:val="007A54D3"/>
    <w:rsid w:val="007A5903"/>
    <w:rsid w:val="007A5D26"/>
    <w:rsid w:val="007A6129"/>
    <w:rsid w:val="007A69D4"/>
    <w:rsid w:val="007A6D32"/>
    <w:rsid w:val="007A6E25"/>
    <w:rsid w:val="007A717F"/>
    <w:rsid w:val="007A71C6"/>
    <w:rsid w:val="007A73A4"/>
    <w:rsid w:val="007A76CB"/>
    <w:rsid w:val="007B1BA6"/>
    <w:rsid w:val="007B208C"/>
    <w:rsid w:val="007B2840"/>
    <w:rsid w:val="007B29EA"/>
    <w:rsid w:val="007B31C2"/>
    <w:rsid w:val="007B31C4"/>
    <w:rsid w:val="007B32A0"/>
    <w:rsid w:val="007B36D1"/>
    <w:rsid w:val="007B3DE2"/>
    <w:rsid w:val="007B4FAE"/>
    <w:rsid w:val="007B4FF4"/>
    <w:rsid w:val="007B5501"/>
    <w:rsid w:val="007B623A"/>
    <w:rsid w:val="007B67BF"/>
    <w:rsid w:val="007B6C88"/>
    <w:rsid w:val="007B6DD4"/>
    <w:rsid w:val="007B708F"/>
    <w:rsid w:val="007B7671"/>
    <w:rsid w:val="007B7734"/>
    <w:rsid w:val="007B79CC"/>
    <w:rsid w:val="007B7C90"/>
    <w:rsid w:val="007B7FCC"/>
    <w:rsid w:val="007C052A"/>
    <w:rsid w:val="007C1E41"/>
    <w:rsid w:val="007C2171"/>
    <w:rsid w:val="007C3036"/>
    <w:rsid w:val="007C3223"/>
    <w:rsid w:val="007C3691"/>
    <w:rsid w:val="007C3930"/>
    <w:rsid w:val="007C3BEB"/>
    <w:rsid w:val="007C3EAF"/>
    <w:rsid w:val="007C442D"/>
    <w:rsid w:val="007C5118"/>
    <w:rsid w:val="007C53B7"/>
    <w:rsid w:val="007C66F8"/>
    <w:rsid w:val="007C6A33"/>
    <w:rsid w:val="007C6C25"/>
    <w:rsid w:val="007C7476"/>
    <w:rsid w:val="007C75DF"/>
    <w:rsid w:val="007C7DAD"/>
    <w:rsid w:val="007D1FAB"/>
    <w:rsid w:val="007D23CF"/>
    <w:rsid w:val="007D2575"/>
    <w:rsid w:val="007D2802"/>
    <w:rsid w:val="007D34D4"/>
    <w:rsid w:val="007D3919"/>
    <w:rsid w:val="007D3B74"/>
    <w:rsid w:val="007D3C65"/>
    <w:rsid w:val="007D4109"/>
    <w:rsid w:val="007D41EC"/>
    <w:rsid w:val="007D4B9C"/>
    <w:rsid w:val="007D502F"/>
    <w:rsid w:val="007D5797"/>
    <w:rsid w:val="007D5C49"/>
    <w:rsid w:val="007D5D2F"/>
    <w:rsid w:val="007D6046"/>
    <w:rsid w:val="007D631F"/>
    <w:rsid w:val="007D69B0"/>
    <w:rsid w:val="007D6B70"/>
    <w:rsid w:val="007D7227"/>
    <w:rsid w:val="007D74D4"/>
    <w:rsid w:val="007D783E"/>
    <w:rsid w:val="007D7880"/>
    <w:rsid w:val="007D7C19"/>
    <w:rsid w:val="007E00B0"/>
    <w:rsid w:val="007E0636"/>
    <w:rsid w:val="007E0B25"/>
    <w:rsid w:val="007E10D4"/>
    <w:rsid w:val="007E16C7"/>
    <w:rsid w:val="007E1964"/>
    <w:rsid w:val="007E1EE6"/>
    <w:rsid w:val="007E2E3D"/>
    <w:rsid w:val="007E39B5"/>
    <w:rsid w:val="007E3C48"/>
    <w:rsid w:val="007E4161"/>
    <w:rsid w:val="007E4AE1"/>
    <w:rsid w:val="007E510E"/>
    <w:rsid w:val="007E544F"/>
    <w:rsid w:val="007E54F3"/>
    <w:rsid w:val="007E5ABE"/>
    <w:rsid w:val="007E6299"/>
    <w:rsid w:val="007E62CF"/>
    <w:rsid w:val="007E637A"/>
    <w:rsid w:val="007E6CD9"/>
    <w:rsid w:val="007E6EC0"/>
    <w:rsid w:val="007E72AB"/>
    <w:rsid w:val="007E7566"/>
    <w:rsid w:val="007E78C6"/>
    <w:rsid w:val="007E7A06"/>
    <w:rsid w:val="007F03E2"/>
    <w:rsid w:val="007F06AA"/>
    <w:rsid w:val="007F08B2"/>
    <w:rsid w:val="007F35C7"/>
    <w:rsid w:val="007F3775"/>
    <w:rsid w:val="007F3E5D"/>
    <w:rsid w:val="007F42CA"/>
    <w:rsid w:val="007F4BAE"/>
    <w:rsid w:val="007F5333"/>
    <w:rsid w:val="007F55A0"/>
    <w:rsid w:val="007F581D"/>
    <w:rsid w:val="007F5993"/>
    <w:rsid w:val="007F5C71"/>
    <w:rsid w:val="007F6322"/>
    <w:rsid w:val="007F6736"/>
    <w:rsid w:val="007F6ACE"/>
    <w:rsid w:val="007F726C"/>
    <w:rsid w:val="007F7B80"/>
    <w:rsid w:val="00800298"/>
    <w:rsid w:val="00801A69"/>
    <w:rsid w:val="00801C19"/>
    <w:rsid w:val="00801CCE"/>
    <w:rsid w:val="00804134"/>
    <w:rsid w:val="008046B8"/>
    <w:rsid w:val="0080483D"/>
    <w:rsid w:val="00804B2F"/>
    <w:rsid w:val="00804D75"/>
    <w:rsid w:val="008065BE"/>
    <w:rsid w:val="00806A52"/>
    <w:rsid w:val="00807196"/>
    <w:rsid w:val="00807669"/>
    <w:rsid w:val="008076BB"/>
    <w:rsid w:val="00807EB0"/>
    <w:rsid w:val="00810109"/>
    <w:rsid w:val="00810439"/>
    <w:rsid w:val="0081054E"/>
    <w:rsid w:val="00810E3E"/>
    <w:rsid w:val="00811291"/>
    <w:rsid w:val="00811B7C"/>
    <w:rsid w:val="00811EA2"/>
    <w:rsid w:val="00812222"/>
    <w:rsid w:val="00812831"/>
    <w:rsid w:val="008129C2"/>
    <w:rsid w:val="00812EF3"/>
    <w:rsid w:val="0081371B"/>
    <w:rsid w:val="00813A6F"/>
    <w:rsid w:val="00814C71"/>
    <w:rsid w:val="00814D80"/>
    <w:rsid w:val="008155AF"/>
    <w:rsid w:val="008156F0"/>
    <w:rsid w:val="00816053"/>
    <w:rsid w:val="00816744"/>
    <w:rsid w:val="00817518"/>
    <w:rsid w:val="0081764E"/>
    <w:rsid w:val="008200C3"/>
    <w:rsid w:val="008203D0"/>
    <w:rsid w:val="00821702"/>
    <w:rsid w:val="00821C23"/>
    <w:rsid w:val="00822EF9"/>
    <w:rsid w:val="00823033"/>
    <w:rsid w:val="00823091"/>
    <w:rsid w:val="00824A29"/>
    <w:rsid w:val="00824C88"/>
    <w:rsid w:val="00825AFD"/>
    <w:rsid w:val="00826691"/>
    <w:rsid w:val="008267E8"/>
    <w:rsid w:val="008269BF"/>
    <w:rsid w:val="00827054"/>
    <w:rsid w:val="008271A0"/>
    <w:rsid w:val="008279CA"/>
    <w:rsid w:val="008301DF"/>
    <w:rsid w:val="00830B72"/>
    <w:rsid w:val="00830EC6"/>
    <w:rsid w:val="00830F2C"/>
    <w:rsid w:val="008311D9"/>
    <w:rsid w:val="00831DD9"/>
    <w:rsid w:val="00832094"/>
    <w:rsid w:val="00832256"/>
    <w:rsid w:val="008326C5"/>
    <w:rsid w:val="00832A14"/>
    <w:rsid w:val="008330CA"/>
    <w:rsid w:val="0083361C"/>
    <w:rsid w:val="00833F0C"/>
    <w:rsid w:val="008340DE"/>
    <w:rsid w:val="00834674"/>
    <w:rsid w:val="00836571"/>
    <w:rsid w:val="00836688"/>
    <w:rsid w:val="0083685D"/>
    <w:rsid w:val="00836A68"/>
    <w:rsid w:val="0083740A"/>
    <w:rsid w:val="008401C6"/>
    <w:rsid w:val="00840332"/>
    <w:rsid w:val="00840506"/>
    <w:rsid w:val="0084056C"/>
    <w:rsid w:val="00841200"/>
    <w:rsid w:val="008418A0"/>
    <w:rsid w:val="00841903"/>
    <w:rsid w:val="00841A82"/>
    <w:rsid w:val="00841D68"/>
    <w:rsid w:val="00841FD9"/>
    <w:rsid w:val="00842120"/>
    <w:rsid w:val="00842EB0"/>
    <w:rsid w:val="008434FB"/>
    <w:rsid w:val="00843590"/>
    <w:rsid w:val="00843F43"/>
    <w:rsid w:val="0084444B"/>
    <w:rsid w:val="008444CB"/>
    <w:rsid w:val="00845D92"/>
    <w:rsid w:val="00845E2D"/>
    <w:rsid w:val="00845F4B"/>
    <w:rsid w:val="008470FC"/>
    <w:rsid w:val="0084771E"/>
    <w:rsid w:val="00847BE8"/>
    <w:rsid w:val="00847E1B"/>
    <w:rsid w:val="00850576"/>
    <w:rsid w:val="008506EE"/>
    <w:rsid w:val="00851684"/>
    <w:rsid w:val="008523F6"/>
    <w:rsid w:val="008525DB"/>
    <w:rsid w:val="00852B1D"/>
    <w:rsid w:val="008542B8"/>
    <w:rsid w:val="00854E7C"/>
    <w:rsid w:val="008551FA"/>
    <w:rsid w:val="00855652"/>
    <w:rsid w:val="00855920"/>
    <w:rsid w:val="00855C72"/>
    <w:rsid w:val="00855E8C"/>
    <w:rsid w:val="00855FE3"/>
    <w:rsid w:val="00856C6B"/>
    <w:rsid w:val="008572A4"/>
    <w:rsid w:val="00857404"/>
    <w:rsid w:val="00857D88"/>
    <w:rsid w:val="00860152"/>
    <w:rsid w:val="00861109"/>
    <w:rsid w:val="008616C9"/>
    <w:rsid w:val="00861F1C"/>
    <w:rsid w:val="00862726"/>
    <w:rsid w:val="00862894"/>
    <w:rsid w:val="00862C30"/>
    <w:rsid w:val="0086324A"/>
    <w:rsid w:val="00863918"/>
    <w:rsid w:val="00864084"/>
    <w:rsid w:val="00864410"/>
    <w:rsid w:val="00864514"/>
    <w:rsid w:val="0086487E"/>
    <w:rsid w:val="00864E07"/>
    <w:rsid w:val="008652B3"/>
    <w:rsid w:val="00865B9F"/>
    <w:rsid w:val="008664AF"/>
    <w:rsid w:val="00866CCC"/>
    <w:rsid w:val="00867223"/>
    <w:rsid w:val="00867987"/>
    <w:rsid w:val="008701A2"/>
    <w:rsid w:val="00870699"/>
    <w:rsid w:val="008706B7"/>
    <w:rsid w:val="008708CD"/>
    <w:rsid w:val="00871297"/>
    <w:rsid w:val="0087393C"/>
    <w:rsid w:val="00873D30"/>
    <w:rsid w:val="008741B4"/>
    <w:rsid w:val="00874276"/>
    <w:rsid w:val="00874441"/>
    <w:rsid w:val="00874BC8"/>
    <w:rsid w:val="00874FEA"/>
    <w:rsid w:val="00875EFB"/>
    <w:rsid w:val="0087692A"/>
    <w:rsid w:val="008771AD"/>
    <w:rsid w:val="00877386"/>
    <w:rsid w:val="008804CF"/>
    <w:rsid w:val="00880810"/>
    <w:rsid w:val="008819FE"/>
    <w:rsid w:val="00881A93"/>
    <w:rsid w:val="00881DD0"/>
    <w:rsid w:val="008823B5"/>
    <w:rsid w:val="008833FE"/>
    <w:rsid w:val="00884003"/>
    <w:rsid w:val="0088409D"/>
    <w:rsid w:val="00884365"/>
    <w:rsid w:val="0088483C"/>
    <w:rsid w:val="00884A00"/>
    <w:rsid w:val="008851DC"/>
    <w:rsid w:val="008856B9"/>
    <w:rsid w:val="00885919"/>
    <w:rsid w:val="0088626A"/>
    <w:rsid w:val="008862A1"/>
    <w:rsid w:val="0088633F"/>
    <w:rsid w:val="008867C3"/>
    <w:rsid w:val="0088758F"/>
    <w:rsid w:val="008875C0"/>
    <w:rsid w:val="00887943"/>
    <w:rsid w:val="00887D84"/>
    <w:rsid w:val="0089053A"/>
    <w:rsid w:val="0089085F"/>
    <w:rsid w:val="00890BE7"/>
    <w:rsid w:val="00890E87"/>
    <w:rsid w:val="008913A6"/>
    <w:rsid w:val="00891E12"/>
    <w:rsid w:val="00891EC6"/>
    <w:rsid w:val="00891ED6"/>
    <w:rsid w:val="00892B67"/>
    <w:rsid w:val="008930FF"/>
    <w:rsid w:val="0089334D"/>
    <w:rsid w:val="008942E0"/>
    <w:rsid w:val="0089514C"/>
    <w:rsid w:val="00895679"/>
    <w:rsid w:val="00895F78"/>
    <w:rsid w:val="00896001"/>
    <w:rsid w:val="00896283"/>
    <w:rsid w:val="00896E6A"/>
    <w:rsid w:val="00896FA8"/>
    <w:rsid w:val="008971BF"/>
    <w:rsid w:val="008977E9"/>
    <w:rsid w:val="00897F94"/>
    <w:rsid w:val="008A0D46"/>
    <w:rsid w:val="008A1B84"/>
    <w:rsid w:val="008A2489"/>
    <w:rsid w:val="008A26D2"/>
    <w:rsid w:val="008A26E4"/>
    <w:rsid w:val="008A2D39"/>
    <w:rsid w:val="008A32EF"/>
    <w:rsid w:val="008A34C0"/>
    <w:rsid w:val="008A36C0"/>
    <w:rsid w:val="008A3D60"/>
    <w:rsid w:val="008A4780"/>
    <w:rsid w:val="008A47EF"/>
    <w:rsid w:val="008A4821"/>
    <w:rsid w:val="008A4869"/>
    <w:rsid w:val="008A53E6"/>
    <w:rsid w:val="008A54B8"/>
    <w:rsid w:val="008A58BC"/>
    <w:rsid w:val="008A608A"/>
    <w:rsid w:val="008A69A2"/>
    <w:rsid w:val="008A706B"/>
    <w:rsid w:val="008A7952"/>
    <w:rsid w:val="008B0000"/>
    <w:rsid w:val="008B1930"/>
    <w:rsid w:val="008B1F40"/>
    <w:rsid w:val="008B251A"/>
    <w:rsid w:val="008B2A1D"/>
    <w:rsid w:val="008B35B3"/>
    <w:rsid w:val="008B368C"/>
    <w:rsid w:val="008B36BB"/>
    <w:rsid w:val="008B3719"/>
    <w:rsid w:val="008B3823"/>
    <w:rsid w:val="008B3861"/>
    <w:rsid w:val="008B3FA6"/>
    <w:rsid w:val="008B43AF"/>
    <w:rsid w:val="008B4ED1"/>
    <w:rsid w:val="008B5997"/>
    <w:rsid w:val="008B5F74"/>
    <w:rsid w:val="008B6026"/>
    <w:rsid w:val="008B6137"/>
    <w:rsid w:val="008B61EE"/>
    <w:rsid w:val="008B682F"/>
    <w:rsid w:val="008B690D"/>
    <w:rsid w:val="008B6A22"/>
    <w:rsid w:val="008B6B2E"/>
    <w:rsid w:val="008B6C7C"/>
    <w:rsid w:val="008B7104"/>
    <w:rsid w:val="008B73E1"/>
    <w:rsid w:val="008B7455"/>
    <w:rsid w:val="008B7D37"/>
    <w:rsid w:val="008B7EE5"/>
    <w:rsid w:val="008B7FCC"/>
    <w:rsid w:val="008C00CD"/>
    <w:rsid w:val="008C058D"/>
    <w:rsid w:val="008C0997"/>
    <w:rsid w:val="008C1255"/>
    <w:rsid w:val="008C19BA"/>
    <w:rsid w:val="008C1E4F"/>
    <w:rsid w:val="008C364D"/>
    <w:rsid w:val="008C3A3C"/>
    <w:rsid w:val="008C3DC7"/>
    <w:rsid w:val="008C40B7"/>
    <w:rsid w:val="008C4CD6"/>
    <w:rsid w:val="008C5343"/>
    <w:rsid w:val="008C5537"/>
    <w:rsid w:val="008C6397"/>
    <w:rsid w:val="008C64BB"/>
    <w:rsid w:val="008C657F"/>
    <w:rsid w:val="008C6800"/>
    <w:rsid w:val="008C7395"/>
    <w:rsid w:val="008C753A"/>
    <w:rsid w:val="008C7571"/>
    <w:rsid w:val="008C7638"/>
    <w:rsid w:val="008C7ACF"/>
    <w:rsid w:val="008D0827"/>
    <w:rsid w:val="008D0A7A"/>
    <w:rsid w:val="008D0AE1"/>
    <w:rsid w:val="008D148E"/>
    <w:rsid w:val="008D165F"/>
    <w:rsid w:val="008D286F"/>
    <w:rsid w:val="008D33EA"/>
    <w:rsid w:val="008D3403"/>
    <w:rsid w:val="008D37DF"/>
    <w:rsid w:val="008D3885"/>
    <w:rsid w:val="008D45BB"/>
    <w:rsid w:val="008D4934"/>
    <w:rsid w:val="008D5000"/>
    <w:rsid w:val="008D518D"/>
    <w:rsid w:val="008D6063"/>
    <w:rsid w:val="008D620B"/>
    <w:rsid w:val="008D718F"/>
    <w:rsid w:val="008D73DC"/>
    <w:rsid w:val="008D742A"/>
    <w:rsid w:val="008D79F9"/>
    <w:rsid w:val="008D7B3C"/>
    <w:rsid w:val="008E043B"/>
    <w:rsid w:val="008E16A4"/>
    <w:rsid w:val="008E20AE"/>
    <w:rsid w:val="008E21D1"/>
    <w:rsid w:val="008E28C4"/>
    <w:rsid w:val="008E310F"/>
    <w:rsid w:val="008E359D"/>
    <w:rsid w:val="008E3963"/>
    <w:rsid w:val="008E3DE4"/>
    <w:rsid w:val="008E45CA"/>
    <w:rsid w:val="008E47CA"/>
    <w:rsid w:val="008E4EF7"/>
    <w:rsid w:val="008E4F89"/>
    <w:rsid w:val="008E5D16"/>
    <w:rsid w:val="008E70E8"/>
    <w:rsid w:val="008E768E"/>
    <w:rsid w:val="008E7EB7"/>
    <w:rsid w:val="008F0E34"/>
    <w:rsid w:val="008F1180"/>
    <w:rsid w:val="008F16EB"/>
    <w:rsid w:val="008F17D4"/>
    <w:rsid w:val="008F1B58"/>
    <w:rsid w:val="008F20B8"/>
    <w:rsid w:val="008F2421"/>
    <w:rsid w:val="008F2E53"/>
    <w:rsid w:val="008F36B3"/>
    <w:rsid w:val="008F3F52"/>
    <w:rsid w:val="008F4370"/>
    <w:rsid w:val="008F4D27"/>
    <w:rsid w:val="008F4D30"/>
    <w:rsid w:val="008F4D6F"/>
    <w:rsid w:val="008F5490"/>
    <w:rsid w:val="008F55B9"/>
    <w:rsid w:val="008F5B9F"/>
    <w:rsid w:val="008F5CFF"/>
    <w:rsid w:val="008F5E3F"/>
    <w:rsid w:val="008F6296"/>
    <w:rsid w:val="008F64C8"/>
    <w:rsid w:val="008F6767"/>
    <w:rsid w:val="008F6940"/>
    <w:rsid w:val="008F6A48"/>
    <w:rsid w:val="008F6E9C"/>
    <w:rsid w:val="008F7839"/>
    <w:rsid w:val="008F7EF6"/>
    <w:rsid w:val="0090237F"/>
    <w:rsid w:val="0090238A"/>
    <w:rsid w:val="00902BB4"/>
    <w:rsid w:val="00902BCC"/>
    <w:rsid w:val="00903452"/>
    <w:rsid w:val="0090360D"/>
    <w:rsid w:val="00903FB4"/>
    <w:rsid w:val="00904A00"/>
    <w:rsid w:val="00904F21"/>
    <w:rsid w:val="00905129"/>
    <w:rsid w:val="00905154"/>
    <w:rsid w:val="00906253"/>
    <w:rsid w:val="009068DE"/>
    <w:rsid w:val="00907131"/>
    <w:rsid w:val="00907505"/>
    <w:rsid w:val="00907F39"/>
    <w:rsid w:val="00910B9F"/>
    <w:rsid w:val="00911BC7"/>
    <w:rsid w:val="00911EA7"/>
    <w:rsid w:val="0091207C"/>
    <w:rsid w:val="009121A6"/>
    <w:rsid w:val="00912A88"/>
    <w:rsid w:val="009137AD"/>
    <w:rsid w:val="00913CF4"/>
    <w:rsid w:val="00913D86"/>
    <w:rsid w:val="00914384"/>
    <w:rsid w:val="00914A89"/>
    <w:rsid w:val="00914D1E"/>
    <w:rsid w:val="0091527D"/>
    <w:rsid w:val="00915BFB"/>
    <w:rsid w:val="00915DF9"/>
    <w:rsid w:val="00915F72"/>
    <w:rsid w:val="0091667C"/>
    <w:rsid w:val="00916A72"/>
    <w:rsid w:val="00917BC0"/>
    <w:rsid w:val="00917E61"/>
    <w:rsid w:val="00920675"/>
    <w:rsid w:val="009209F0"/>
    <w:rsid w:val="00920BEA"/>
    <w:rsid w:val="00920C43"/>
    <w:rsid w:val="009210CC"/>
    <w:rsid w:val="00921399"/>
    <w:rsid w:val="00921548"/>
    <w:rsid w:val="009220B9"/>
    <w:rsid w:val="00922252"/>
    <w:rsid w:val="009222E3"/>
    <w:rsid w:val="00922788"/>
    <w:rsid w:val="00922BDE"/>
    <w:rsid w:val="009239C9"/>
    <w:rsid w:val="00923C08"/>
    <w:rsid w:val="00923E9D"/>
    <w:rsid w:val="00924D5F"/>
    <w:rsid w:val="00927B33"/>
    <w:rsid w:val="0093143F"/>
    <w:rsid w:val="00931FDD"/>
    <w:rsid w:val="009333EA"/>
    <w:rsid w:val="0093387F"/>
    <w:rsid w:val="00933920"/>
    <w:rsid w:val="0093409D"/>
    <w:rsid w:val="00936218"/>
    <w:rsid w:val="00936918"/>
    <w:rsid w:val="009376D7"/>
    <w:rsid w:val="00937866"/>
    <w:rsid w:val="009406CB"/>
    <w:rsid w:val="00940FB0"/>
    <w:rsid w:val="00941374"/>
    <w:rsid w:val="009416B4"/>
    <w:rsid w:val="00941F12"/>
    <w:rsid w:val="00941FAD"/>
    <w:rsid w:val="00942409"/>
    <w:rsid w:val="009426EA"/>
    <w:rsid w:val="00942742"/>
    <w:rsid w:val="009428F2"/>
    <w:rsid w:val="00942C98"/>
    <w:rsid w:val="00942DDA"/>
    <w:rsid w:val="009434A9"/>
    <w:rsid w:val="00943F30"/>
    <w:rsid w:val="00944335"/>
    <w:rsid w:val="0094471E"/>
    <w:rsid w:val="00944989"/>
    <w:rsid w:val="00944A06"/>
    <w:rsid w:val="009453F4"/>
    <w:rsid w:val="009456B2"/>
    <w:rsid w:val="00945A45"/>
    <w:rsid w:val="00946080"/>
    <w:rsid w:val="0094645B"/>
    <w:rsid w:val="0094682C"/>
    <w:rsid w:val="00947133"/>
    <w:rsid w:val="00947558"/>
    <w:rsid w:val="00947979"/>
    <w:rsid w:val="009503F6"/>
    <w:rsid w:val="0095093D"/>
    <w:rsid w:val="009509C4"/>
    <w:rsid w:val="0095108D"/>
    <w:rsid w:val="00951A70"/>
    <w:rsid w:val="009522A3"/>
    <w:rsid w:val="00952479"/>
    <w:rsid w:val="009524DC"/>
    <w:rsid w:val="00952607"/>
    <w:rsid w:val="00952D03"/>
    <w:rsid w:val="00953001"/>
    <w:rsid w:val="009530C6"/>
    <w:rsid w:val="00953A12"/>
    <w:rsid w:val="00953B6B"/>
    <w:rsid w:val="0095422A"/>
    <w:rsid w:val="00954846"/>
    <w:rsid w:val="00954954"/>
    <w:rsid w:val="00954A11"/>
    <w:rsid w:val="00954C87"/>
    <w:rsid w:val="00956779"/>
    <w:rsid w:val="00956DB0"/>
    <w:rsid w:val="00956E03"/>
    <w:rsid w:val="00957D6F"/>
    <w:rsid w:val="009602FA"/>
    <w:rsid w:val="009605A2"/>
    <w:rsid w:val="009605C8"/>
    <w:rsid w:val="009608AD"/>
    <w:rsid w:val="00960EEC"/>
    <w:rsid w:val="00961266"/>
    <w:rsid w:val="009615D3"/>
    <w:rsid w:val="009617C3"/>
    <w:rsid w:val="009623C6"/>
    <w:rsid w:val="00962A06"/>
    <w:rsid w:val="00964236"/>
    <w:rsid w:val="00964516"/>
    <w:rsid w:val="0096460E"/>
    <w:rsid w:val="00964AC9"/>
    <w:rsid w:val="009653BF"/>
    <w:rsid w:val="009668B6"/>
    <w:rsid w:val="00966C6C"/>
    <w:rsid w:val="009708D8"/>
    <w:rsid w:val="009716F4"/>
    <w:rsid w:val="00971B60"/>
    <w:rsid w:val="00972737"/>
    <w:rsid w:val="00972D15"/>
    <w:rsid w:val="0097338D"/>
    <w:rsid w:val="00974E98"/>
    <w:rsid w:val="00974FE2"/>
    <w:rsid w:val="00975728"/>
    <w:rsid w:val="00975814"/>
    <w:rsid w:val="00976314"/>
    <w:rsid w:val="009763BA"/>
    <w:rsid w:val="0097645D"/>
    <w:rsid w:val="0097697C"/>
    <w:rsid w:val="00976BEC"/>
    <w:rsid w:val="00977493"/>
    <w:rsid w:val="0097785B"/>
    <w:rsid w:val="0098057A"/>
    <w:rsid w:val="0098082D"/>
    <w:rsid w:val="0098123C"/>
    <w:rsid w:val="00981DAF"/>
    <w:rsid w:val="00982E4C"/>
    <w:rsid w:val="00983505"/>
    <w:rsid w:val="009837EF"/>
    <w:rsid w:val="009847A7"/>
    <w:rsid w:val="009847BE"/>
    <w:rsid w:val="00984E3D"/>
    <w:rsid w:val="009856D5"/>
    <w:rsid w:val="00985F64"/>
    <w:rsid w:val="0098623F"/>
    <w:rsid w:val="009874E8"/>
    <w:rsid w:val="00987643"/>
    <w:rsid w:val="00987B20"/>
    <w:rsid w:val="00987D09"/>
    <w:rsid w:val="00990121"/>
    <w:rsid w:val="0099081B"/>
    <w:rsid w:val="009908F7"/>
    <w:rsid w:val="00991241"/>
    <w:rsid w:val="0099136A"/>
    <w:rsid w:val="00991754"/>
    <w:rsid w:val="00993063"/>
    <w:rsid w:val="0099319E"/>
    <w:rsid w:val="009934B2"/>
    <w:rsid w:val="00993A4D"/>
    <w:rsid w:val="009944C3"/>
    <w:rsid w:val="009948CD"/>
    <w:rsid w:val="00994B6B"/>
    <w:rsid w:val="00994DD3"/>
    <w:rsid w:val="0099577D"/>
    <w:rsid w:val="00996211"/>
    <w:rsid w:val="009966AB"/>
    <w:rsid w:val="00996B7E"/>
    <w:rsid w:val="00996C1E"/>
    <w:rsid w:val="009974BC"/>
    <w:rsid w:val="00997AC7"/>
    <w:rsid w:val="009A0018"/>
    <w:rsid w:val="009A156E"/>
    <w:rsid w:val="009A1886"/>
    <w:rsid w:val="009A1BC1"/>
    <w:rsid w:val="009A1F99"/>
    <w:rsid w:val="009A33BD"/>
    <w:rsid w:val="009A3965"/>
    <w:rsid w:val="009A39D6"/>
    <w:rsid w:val="009A43FF"/>
    <w:rsid w:val="009A47C1"/>
    <w:rsid w:val="009A4AB0"/>
    <w:rsid w:val="009A4D32"/>
    <w:rsid w:val="009A5154"/>
    <w:rsid w:val="009A532D"/>
    <w:rsid w:val="009A5688"/>
    <w:rsid w:val="009A5BD3"/>
    <w:rsid w:val="009A67BD"/>
    <w:rsid w:val="009A67CF"/>
    <w:rsid w:val="009A78BF"/>
    <w:rsid w:val="009B0F5D"/>
    <w:rsid w:val="009B15E1"/>
    <w:rsid w:val="009B1842"/>
    <w:rsid w:val="009B1E44"/>
    <w:rsid w:val="009B1EFB"/>
    <w:rsid w:val="009B29DE"/>
    <w:rsid w:val="009B3079"/>
    <w:rsid w:val="009B3254"/>
    <w:rsid w:val="009B34F2"/>
    <w:rsid w:val="009B4461"/>
    <w:rsid w:val="009B49D8"/>
    <w:rsid w:val="009B4E06"/>
    <w:rsid w:val="009B52CB"/>
    <w:rsid w:val="009B5946"/>
    <w:rsid w:val="009B5AB4"/>
    <w:rsid w:val="009B5C1A"/>
    <w:rsid w:val="009B5DA9"/>
    <w:rsid w:val="009B62EF"/>
    <w:rsid w:val="009B7C9F"/>
    <w:rsid w:val="009C0468"/>
    <w:rsid w:val="009C0B43"/>
    <w:rsid w:val="009C0BDF"/>
    <w:rsid w:val="009C0FB2"/>
    <w:rsid w:val="009C142C"/>
    <w:rsid w:val="009C1628"/>
    <w:rsid w:val="009C1665"/>
    <w:rsid w:val="009C1BA8"/>
    <w:rsid w:val="009C1E95"/>
    <w:rsid w:val="009C26E8"/>
    <w:rsid w:val="009C2706"/>
    <w:rsid w:val="009C460C"/>
    <w:rsid w:val="009C4913"/>
    <w:rsid w:val="009C4EB7"/>
    <w:rsid w:val="009C51DD"/>
    <w:rsid w:val="009C5BA1"/>
    <w:rsid w:val="009C6539"/>
    <w:rsid w:val="009C6788"/>
    <w:rsid w:val="009C6D19"/>
    <w:rsid w:val="009C7544"/>
    <w:rsid w:val="009C7955"/>
    <w:rsid w:val="009C7C98"/>
    <w:rsid w:val="009D033C"/>
    <w:rsid w:val="009D042F"/>
    <w:rsid w:val="009D0665"/>
    <w:rsid w:val="009D0674"/>
    <w:rsid w:val="009D0C77"/>
    <w:rsid w:val="009D14B0"/>
    <w:rsid w:val="009D1D78"/>
    <w:rsid w:val="009D1EA9"/>
    <w:rsid w:val="009D227E"/>
    <w:rsid w:val="009D2307"/>
    <w:rsid w:val="009D2511"/>
    <w:rsid w:val="009D2A63"/>
    <w:rsid w:val="009D2D94"/>
    <w:rsid w:val="009D587B"/>
    <w:rsid w:val="009D69C9"/>
    <w:rsid w:val="009D7CD8"/>
    <w:rsid w:val="009E01D0"/>
    <w:rsid w:val="009E143B"/>
    <w:rsid w:val="009E14DF"/>
    <w:rsid w:val="009E1E5B"/>
    <w:rsid w:val="009E202B"/>
    <w:rsid w:val="009E2C82"/>
    <w:rsid w:val="009E2D23"/>
    <w:rsid w:val="009E2E4B"/>
    <w:rsid w:val="009E2FCC"/>
    <w:rsid w:val="009E3A68"/>
    <w:rsid w:val="009E3AED"/>
    <w:rsid w:val="009E3B4F"/>
    <w:rsid w:val="009E46E7"/>
    <w:rsid w:val="009E48A8"/>
    <w:rsid w:val="009E49AF"/>
    <w:rsid w:val="009E5420"/>
    <w:rsid w:val="009E57AF"/>
    <w:rsid w:val="009E5863"/>
    <w:rsid w:val="009E5939"/>
    <w:rsid w:val="009E5D6E"/>
    <w:rsid w:val="009E6440"/>
    <w:rsid w:val="009E666F"/>
    <w:rsid w:val="009E6706"/>
    <w:rsid w:val="009E6E78"/>
    <w:rsid w:val="009E6F0F"/>
    <w:rsid w:val="009E7AE1"/>
    <w:rsid w:val="009E7B9A"/>
    <w:rsid w:val="009F061A"/>
    <w:rsid w:val="009F0D19"/>
    <w:rsid w:val="009F125C"/>
    <w:rsid w:val="009F1322"/>
    <w:rsid w:val="009F150C"/>
    <w:rsid w:val="009F175D"/>
    <w:rsid w:val="009F17A9"/>
    <w:rsid w:val="009F1BB1"/>
    <w:rsid w:val="009F1DD3"/>
    <w:rsid w:val="009F1ED2"/>
    <w:rsid w:val="009F30D4"/>
    <w:rsid w:val="009F3364"/>
    <w:rsid w:val="009F3485"/>
    <w:rsid w:val="009F3D27"/>
    <w:rsid w:val="009F42FC"/>
    <w:rsid w:val="009F47B2"/>
    <w:rsid w:val="009F4849"/>
    <w:rsid w:val="009F49C6"/>
    <w:rsid w:val="009F4B50"/>
    <w:rsid w:val="009F5285"/>
    <w:rsid w:val="009F57CE"/>
    <w:rsid w:val="009F59AF"/>
    <w:rsid w:val="009F5FD0"/>
    <w:rsid w:val="009F61DF"/>
    <w:rsid w:val="009F64DE"/>
    <w:rsid w:val="009F6E3B"/>
    <w:rsid w:val="009F6F43"/>
    <w:rsid w:val="009F71CA"/>
    <w:rsid w:val="00A00D8A"/>
    <w:rsid w:val="00A0108F"/>
    <w:rsid w:val="00A016B1"/>
    <w:rsid w:val="00A016E8"/>
    <w:rsid w:val="00A01F2C"/>
    <w:rsid w:val="00A029E4"/>
    <w:rsid w:val="00A02A72"/>
    <w:rsid w:val="00A02BB5"/>
    <w:rsid w:val="00A037D3"/>
    <w:rsid w:val="00A0384E"/>
    <w:rsid w:val="00A0466C"/>
    <w:rsid w:val="00A04F06"/>
    <w:rsid w:val="00A0517D"/>
    <w:rsid w:val="00A053EA"/>
    <w:rsid w:val="00A055B7"/>
    <w:rsid w:val="00A0585E"/>
    <w:rsid w:val="00A05EAF"/>
    <w:rsid w:val="00A0614A"/>
    <w:rsid w:val="00A061CF"/>
    <w:rsid w:val="00A0661F"/>
    <w:rsid w:val="00A0685D"/>
    <w:rsid w:val="00A06D0E"/>
    <w:rsid w:val="00A07543"/>
    <w:rsid w:val="00A07719"/>
    <w:rsid w:val="00A10307"/>
    <w:rsid w:val="00A1046A"/>
    <w:rsid w:val="00A10BAB"/>
    <w:rsid w:val="00A10C09"/>
    <w:rsid w:val="00A1108F"/>
    <w:rsid w:val="00A112CB"/>
    <w:rsid w:val="00A11630"/>
    <w:rsid w:val="00A11877"/>
    <w:rsid w:val="00A11D5B"/>
    <w:rsid w:val="00A126B6"/>
    <w:rsid w:val="00A12DCD"/>
    <w:rsid w:val="00A133D8"/>
    <w:rsid w:val="00A14091"/>
    <w:rsid w:val="00A14F10"/>
    <w:rsid w:val="00A158FB"/>
    <w:rsid w:val="00A1647C"/>
    <w:rsid w:val="00A1670C"/>
    <w:rsid w:val="00A167B7"/>
    <w:rsid w:val="00A16F43"/>
    <w:rsid w:val="00A175DE"/>
    <w:rsid w:val="00A17BDD"/>
    <w:rsid w:val="00A21759"/>
    <w:rsid w:val="00A21E77"/>
    <w:rsid w:val="00A236B9"/>
    <w:rsid w:val="00A24430"/>
    <w:rsid w:val="00A248E6"/>
    <w:rsid w:val="00A249C7"/>
    <w:rsid w:val="00A24A49"/>
    <w:rsid w:val="00A24ADE"/>
    <w:rsid w:val="00A251BB"/>
    <w:rsid w:val="00A25459"/>
    <w:rsid w:val="00A25946"/>
    <w:rsid w:val="00A26433"/>
    <w:rsid w:val="00A265BD"/>
    <w:rsid w:val="00A26666"/>
    <w:rsid w:val="00A26E12"/>
    <w:rsid w:val="00A2700F"/>
    <w:rsid w:val="00A27496"/>
    <w:rsid w:val="00A275A6"/>
    <w:rsid w:val="00A276A8"/>
    <w:rsid w:val="00A278E3"/>
    <w:rsid w:val="00A27E05"/>
    <w:rsid w:val="00A30009"/>
    <w:rsid w:val="00A30365"/>
    <w:rsid w:val="00A30817"/>
    <w:rsid w:val="00A30B5D"/>
    <w:rsid w:val="00A316A6"/>
    <w:rsid w:val="00A31B27"/>
    <w:rsid w:val="00A31B47"/>
    <w:rsid w:val="00A31EC5"/>
    <w:rsid w:val="00A32142"/>
    <w:rsid w:val="00A3226E"/>
    <w:rsid w:val="00A32570"/>
    <w:rsid w:val="00A32607"/>
    <w:rsid w:val="00A32703"/>
    <w:rsid w:val="00A329A2"/>
    <w:rsid w:val="00A33281"/>
    <w:rsid w:val="00A33CD6"/>
    <w:rsid w:val="00A35735"/>
    <w:rsid w:val="00A35BC7"/>
    <w:rsid w:val="00A360F2"/>
    <w:rsid w:val="00A36101"/>
    <w:rsid w:val="00A37BDB"/>
    <w:rsid w:val="00A4004E"/>
    <w:rsid w:val="00A40F53"/>
    <w:rsid w:val="00A40FE0"/>
    <w:rsid w:val="00A416D4"/>
    <w:rsid w:val="00A41A42"/>
    <w:rsid w:val="00A41A89"/>
    <w:rsid w:val="00A41D5A"/>
    <w:rsid w:val="00A42181"/>
    <w:rsid w:val="00A42D50"/>
    <w:rsid w:val="00A435D5"/>
    <w:rsid w:val="00A43962"/>
    <w:rsid w:val="00A44555"/>
    <w:rsid w:val="00A44CA9"/>
    <w:rsid w:val="00A45136"/>
    <w:rsid w:val="00A457CB"/>
    <w:rsid w:val="00A460F7"/>
    <w:rsid w:val="00A500D3"/>
    <w:rsid w:val="00A500DB"/>
    <w:rsid w:val="00A500EA"/>
    <w:rsid w:val="00A50933"/>
    <w:rsid w:val="00A50C51"/>
    <w:rsid w:val="00A50EB6"/>
    <w:rsid w:val="00A5100B"/>
    <w:rsid w:val="00A51072"/>
    <w:rsid w:val="00A520AC"/>
    <w:rsid w:val="00A53024"/>
    <w:rsid w:val="00A5334C"/>
    <w:rsid w:val="00A534AE"/>
    <w:rsid w:val="00A5370C"/>
    <w:rsid w:val="00A53C25"/>
    <w:rsid w:val="00A53E49"/>
    <w:rsid w:val="00A53F66"/>
    <w:rsid w:val="00A54024"/>
    <w:rsid w:val="00A541EA"/>
    <w:rsid w:val="00A544DA"/>
    <w:rsid w:val="00A546CF"/>
    <w:rsid w:val="00A550C4"/>
    <w:rsid w:val="00A55336"/>
    <w:rsid w:val="00A5576C"/>
    <w:rsid w:val="00A55CF0"/>
    <w:rsid w:val="00A566E4"/>
    <w:rsid w:val="00A5700C"/>
    <w:rsid w:val="00A57BB3"/>
    <w:rsid w:val="00A57D0B"/>
    <w:rsid w:val="00A6009A"/>
    <w:rsid w:val="00A60574"/>
    <w:rsid w:val="00A60F8B"/>
    <w:rsid w:val="00A6114E"/>
    <w:rsid w:val="00A6116C"/>
    <w:rsid w:val="00A61203"/>
    <w:rsid w:val="00A61264"/>
    <w:rsid w:val="00A612C5"/>
    <w:rsid w:val="00A61651"/>
    <w:rsid w:val="00A63066"/>
    <w:rsid w:val="00A6334E"/>
    <w:rsid w:val="00A63C31"/>
    <w:rsid w:val="00A63CAF"/>
    <w:rsid w:val="00A64125"/>
    <w:rsid w:val="00A64328"/>
    <w:rsid w:val="00A6487D"/>
    <w:rsid w:val="00A65605"/>
    <w:rsid w:val="00A65664"/>
    <w:rsid w:val="00A65B45"/>
    <w:rsid w:val="00A65E9B"/>
    <w:rsid w:val="00A65EA7"/>
    <w:rsid w:val="00A6664B"/>
    <w:rsid w:val="00A66AC4"/>
    <w:rsid w:val="00A66D79"/>
    <w:rsid w:val="00A674CE"/>
    <w:rsid w:val="00A67C36"/>
    <w:rsid w:val="00A70159"/>
    <w:rsid w:val="00A7037E"/>
    <w:rsid w:val="00A705AF"/>
    <w:rsid w:val="00A70AEB"/>
    <w:rsid w:val="00A70B83"/>
    <w:rsid w:val="00A70DA6"/>
    <w:rsid w:val="00A7126D"/>
    <w:rsid w:val="00A718ED"/>
    <w:rsid w:val="00A72739"/>
    <w:rsid w:val="00A72830"/>
    <w:rsid w:val="00A729C2"/>
    <w:rsid w:val="00A73B19"/>
    <w:rsid w:val="00A74131"/>
    <w:rsid w:val="00A74FDE"/>
    <w:rsid w:val="00A75492"/>
    <w:rsid w:val="00A7551F"/>
    <w:rsid w:val="00A76344"/>
    <w:rsid w:val="00A768CD"/>
    <w:rsid w:val="00A76A18"/>
    <w:rsid w:val="00A76A5C"/>
    <w:rsid w:val="00A76D21"/>
    <w:rsid w:val="00A8038D"/>
    <w:rsid w:val="00A80460"/>
    <w:rsid w:val="00A809D6"/>
    <w:rsid w:val="00A816E0"/>
    <w:rsid w:val="00A81CC1"/>
    <w:rsid w:val="00A82036"/>
    <w:rsid w:val="00A82067"/>
    <w:rsid w:val="00A8280F"/>
    <w:rsid w:val="00A82F97"/>
    <w:rsid w:val="00A8342A"/>
    <w:rsid w:val="00A84103"/>
    <w:rsid w:val="00A842EF"/>
    <w:rsid w:val="00A84506"/>
    <w:rsid w:val="00A85A5F"/>
    <w:rsid w:val="00A85F08"/>
    <w:rsid w:val="00A87112"/>
    <w:rsid w:val="00A872A2"/>
    <w:rsid w:val="00A87A28"/>
    <w:rsid w:val="00A9009B"/>
    <w:rsid w:val="00A90767"/>
    <w:rsid w:val="00A90855"/>
    <w:rsid w:val="00A9118D"/>
    <w:rsid w:val="00A91602"/>
    <w:rsid w:val="00A91BCE"/>
    <w:rsid w:val="00A920BA"/>
    <w:rsid w:val="00A92969"/>
    <w:rsid w:val="00A93079"/>
    <w:rsid w:val="00A9313A"/>
    <w:rsid w:val="00A93C0E"/>
    <w:rsid w:val="00A94E1C"/>
    <w:rsid w:val="00A94EDD"/>
    <w:rsid w:val="00A959FE"/>
    <w:rsid w:val="00A95A5F"/>
    <w:rsid w:val="00A95BA1"/>
    <w:rsid w:val="00A96111"/>
    <w:rsid w:val="00A96701"/>
    <w:rsid w:val="00A96822"/>
    <w:rsid w:val="00A96C90"/>
    <w:rsid w:val="00A97005"/>
    <w:rsid w:val="00A97DEC"/>
    <w:rsid w:val="00A97E25"/>
    <w:rsid w:val="00AA1079"/>
    <w:rsid w:val="00AA1093"/>
    <w:rsid w:val="00AA1D24"/>
    <w:rsid w:val="00AA1E2A"/>
    <w:rsid w:val="00AA1E8F"/>
    <w:rsid w:val="00AA1EA6"/>
    <w:rsid w:val="00AA29FB"/>
    <w:rsid w:val="00AA36DE"/>
    <w:rsid w:val="00AA3899"/>
    <w:rsid w:val="00AA4931"/>
    <w:rsid w:val="00AA4EB5"/>
    <w:rsid w:val="00AA52C1"/>
    <w:rsid w:val="00AA56D2"/>
    <w:rsid w:val="00AA6335"/>
    <w:rsid w:val="00AA7E4C"/>
    <w:rsid w:val="00AB0E6E"/>
    <w:rsid w:val="00AB2805"/>
    <w:rsid w:val="00AB2B61"/>
    <w:rsid w:val="00AB2BCB"/>
    <w:rsid w:val="00AB30AA"/>
    <w:rsid w:val="00AB3187"/>
    <w:rsid w:val="00AB378C"/>
    <w:rsid w:val="00AB380F"/>
    <w:rsid w:val="00AB3B19"/>
    <w:rsid w:val="00AB3D81"/>
    <w:rsid w:val="00AB4A1A"/>
    <w:rsid w:val="00AB4D5C"/>
    <w:rsid w:val="00AB4EA7"/>
    <w:rsid w:val="00AB6563"/>
    <w:rsid w:val="00AB75A9"/>
    <w:rsid w:val="00AC024E"/>
    <w:rsid w:val="00AC058E"/>
    <w:rsid w:val="00AC1F01"/>
    <w:rsid w:val="00AC2137"/>
    <w:rsid w:val="00AC24E6"/>
    <w:rsid w:val="00AC2880"/>
    <w:rsid w:val="00AC327F"/>
    <w:rsid w:val="00AC417A"/>
    <w:rsid w:val="00AC45B0"/>
    <w:rsid w:val="00AC4777"/>
    <w:rsid w:val="00AC4B3F"/>
    <w:rsid w:val="00AC5072"/>
    <w:rsid w:val="00AC51D4"/>
    <w:rsid w:val="00AC5CAF"/>
    <w:rsid w:val="00AC5D57"/>
    <w:rsid w:val="00AC61E7"/>
    <w:rsid w:val="00AC6547"/>
    <w:rsid w:val="00AC6832"/>
    <w:rsid w:val="00AC6B03"/>
    <w:rsid w:val="00AC6F19"/>
    <w:rsid w:val="00AD0BD1"/>
    <w:rsid w:val="00AD1815"/>
    <w:rsid w:val="00AD1F81"/>
    <w:rsid w:val="00AD25FB"/>
    <w:rsid w:val="00AD296C"/>
    <w:rsid w:val="00AD29DA"/>
    <w:rsid w:val="00AD2AF4"/>
    <w:rsid w:val="00AD30F1"/>
    <w:rsid w:val="00AD3313"/>
    <w:rsid w:val="00AD33DE"/>
    <w:rsid w:val="00AD347C"/>
    <w:rsid w:val="00AD428D"/>
    <w:rsid w:val="00AD430C"/>
    <w:rsid w:val="00AD4378"/>
    <w:rsid w:val="00AD4893"/>
    <w:rsid w:val="00AD4F4E"/>
    <w:rsid w:val="00AD51AC"/>
    <w:rsid w:val="00AD5857"/>
    <w:rsid w:val="00AD5A3B"/>
    <w:rsid w:val="00AD5A58"/>
    <w:rsid w:val="00AD5C36"/>
    <w:rsid w:val="00AD5CA4"/>
    <w:rsid w:val="00AD5CC9"/>
    <w:rsid w:val="00AD5E86"/>
    <w:rsid w:val="00AD5EC4"/>
    <w:rsid w:val="00AD6170"/>
    <w:rsid w:val="00AD6C4D"/>
    <w:rsid w:val="00AD6F47"/>
    <w:rsid w:val="00AD7B26"/>
    <w:rsid w:val="00AD7DBD"/>
    <w:rsid w:val="00AE02FA"/>
    <w:rsid w:val="00AE0307"/>
    <w:rsid w:val="00AE0CD4"/>
    <w:rsid w:val="00AE1CC9"/>
    <w:rsid w:val="00AE1CFE"/>
    <w:rsid w:val="00AE2039"/>
    <w:rsid w:val="00AE28AF"/>
    <w:rsid w:val="00AE2C3D"/>
    <w:rsid w:val="00AE3864"/>
    <w:rsid w:val="00AE4C52"/>
    <w:rsid w:val="00AE4E8C"/>
    <w:rsid w:val="00AE566F"/>
    <w:rsid w:val="00AE66D7"/>
    <w:rsid w:val="00AE6FCE"/>
    <w:rsid w:val="00AE71D3"/>
    <w:rsid w:val="00AE7D97"/>
    <w:rsid w:val="00AF0072"/>
    <w:rsid w:val="00AF029F"/>
    <w:rsid w:val="00AF06A2"/>
    <w:rsid w:val="00AF17AC"/>
    <w:rsid w:val="00AF1E87"/>
    <w:rsid w:val="00AF1FEA"/>
    <w:rsid w:val="00AF2705"/>
    <w:rsid w:val="00AF2C61"/>
    <w:rsid w:val="00AF3373"/>
    <w:rsid w:val="00AF38A7"/>
    <w:rsid w:val="00AF3D0B"/>
    <w:rsid w:val="00AF4195"/>
    <w:rsid w:val="00AF4EF3"/>
    <w:rsid w:val="00AF5550"/>
    <w:rsid w:val="00AF599D"/>
    <w:rsid w:val="00AF5A5F"/>
    <w:rsid w:val="00AF6282"/>
    <w:rsid w:val="00AF7025"/>
    <w:rsid w:val="00AF7564"/>
    <w:rsid w:val="00AF7D30"/>
    <w:rsid w:val="00B00CB1"/>
    <w:rsid w:val="00B01CC0"/>
    <w:rsid w:val="00B024D0"/>
    <w:rsid w:val="00B03D7E"/>
    <w:rsid w:val="00B040D7"/>
    <w:rsid w:val="00B043E8"/>
    <w:rsid w:val="00B04555"/>
    <w:rsid w:val="00B04F53"/>
    <w:rsid w:val="00B050E9"/>
    <w:rsid w:val="00B0532F"/>
    <w:rsid w:val="00B05A65"/>
    <w:rsid w:val="00B05EE4"/>
    <w:rsid w:val="00B061A2"/>
    <w:rsid w:val="00B061B9"/>
    <w:rsid w:val="00B06A66"/>
    <w:rsid w:val="00B06DA9"/>
    <w:rsid w:val="00B078E2"/>
    <w:rsid w:val="00B07E50"/>
    <w:rsid w:val="00B1043E"/>
    <w:rsid w:val="00B11955"/>
    <w:rsid w:val="00B12991"/>
    <w:rsid w:val="00B12B91"/>
    <w:rsid w:val="00B13231"/>
    <w:rsid w:val="00B13A03"/>
    <w:rsid w:val="00B13C22"/>
    <w:rsid w:val="00B13F38"/>
    <w:rsid w:val="00B14907"/>
    <w:rsid w:val="00B14D04"/>
    <w:rsid w:val="00B1531B"/>
    <w:rsid w:val="00B16497"/>
    <w:rsid w:val="00B16669"/>
    <w:rsid w:val="00B168BB"/>
    <w:rsid w:val="00B1697E"/>
    <w:rsid w:val="00B16BA7"/>
    <w:rsid w:val="00B16DEF"/>
    <w:rsid w:val="00B1739F"/>
    <w:rsid w:val="00B173F9"/>
    <w:rsid w:val="00B2005C"/>
    <w:rsid w:val="00B2107F"/>
    <w:rsid w:val="00B215FA"/>
    <w:rsid w:val="00B2168E"/>
    <w:rsid w:val="00B218C5"/>
    <w:rsid w:val="00B22152"/>
    <w:rsid w:val="00B2223A"/>
    <w:rsid w:val="00B230E3"/>
    <w:rsid w:val="00B2460A"/>
    <w:rsid w:val="00B247FC"/>
    <w:rsid w:val="00B24C20"/>
    <w:rsid w:val="00B26867"/>
    <w:rsid w:val="00B26A5A"/>
    <w:rsid w:val="00B26F1A"/>
    <w:rsid w:val="00B271D8"/>
    <w:rsid w:val="00B278F6"/>
    <w:rsid w:val="00B27C08"/>
    <w:rsid w:val="00B303E8"/>
    <w:rsid w:val="00B30D41"/>
    <w:rsid w:val="00B314A4"/>
    <w:rsid w:val="00B316DD"/>
    <w:rsid w:val="00B31927"/>
    <w:rsid w:val="00B31A7A"/>
    <w:rsid w:val="00B320E6"/>
    <w:rsid w:val="00B32B8E"/>
    <w:rsid w:val="00B32FA0"/>
    <w:rsid w:val="00B33C85"/>
    <w:rsid w:val="00B34DB6"/>
    <w:rsid w:val="00B34F8E"/>
    <w:rsid w:val="00B352C4"/>
    <w:rsid w:val="00B35485"/>
    <w:rsid w:val="00B35889"/>
    <w:rsid w:val="00B35ABA"/>
    <w:rsid w:val="00B36456"/>
    <w:rsid w:val="00B36D61"/>
    <w:rsid w:val="00B36F2C"/>
    <w:rsid w:val="00B40BFD"/>
    <w:rsid w:val="00B4172D"/>
    <w:rsid w:val="00B41FC8"/>
    <w:rsid w:val="00B4237B"/>
    <w:rsid w:val="00B42DA2"/>
    <w:rsid w:val="00B42DD0"/>
    <w:rsid w:val="00B43318"/>
    <w:rsid w:val="00B4383E"/>
    <w:rsid w:val="00B442E5"/>
    <w:rsid w:val="00B44E2E"/>
    <w:rsid w:val="00B45830"/>
    <w:rsid w:val="00B458DD"/>
    <w:rsid w:val="00B45F71"/>
    <w:rsid w:val="00B464BD"/>
    <w:rsid w:val="00B47884"/>
    <w:rsid w:val="00B47AFF"/>
    <w:rsid w:val="00B47DC0"/>
    <w:rsid w:val="00B5001A"/>
    <w:rsid w:val="00B504A0"/>
    <w:rsid w:val="00B50D98"/>
    <w:rsid w:val="00B5146B"/>
    <w:rsid w:val="00B515CA"/>
    <w:rsid w:val="00B51B43"/>
    <w:rsid w:val="00B51BAB"/>
    <w:rsid w:val="00B51C85"/>
    <w:rsid w:val="00B523D3"/>
    <w:rsid w:val="00B5246B"/>
    <w:rsid w:val="00B52A03"/>
    <w:rsid w:val="00B533C1"/>
    <w:rsid w:val="00B535E8"/>
    <w:rsid w:val="00B5367F"/>
    <w:rsid w:val="00B53E2E"/>
    <w:rsid w:val="00B54CAB"/>
    <w:rsid w:val="00B54D9D"/>
    <w:rsid w:val="00B54E42"/>
    <w:rsid w:val="00B55A76"/>
    <w:rsid w:val="00B55E26"/>
    <w:rsid w:val="00B55E89"/>
    <w:rsid w:val="00B55ED4"/>
    <w:rsid w:val="00B568D9"/>
    <w:rsid w:val="00B572C8"/>
    <w:rsid w:val="00B57D2B"/>
    <w:rsid w:val="00B57E8B"/>
    <w:rsid w:val="00B600E9"/>
    <w:rsid w:val="00B60511"/>
    <w:rsid w:val="00B61091"/>
    <w:rsid w:val="00B61464"/>
    <w:rsid w:val="00B62266"/>
    <w:rsid w:val="00B626A1"/>
    <w:rsid w:val="00B628E9"/>
    <w:rsid w:val="00B62B2D"/>
    <w:rsid w:val="00B62E46"/>
    <w:rsid w:val="00B63740"/>
    <w:rsid w:val="00B63F59"/>
    <w:rsid w:val="00B64505"/>
    <w:rsid w:val="00B645A4"/>
    <w:rsid w:val="00B6477D"/>
    <w:rsid w:val="00B64BEB"/>
    <w:rsid w:val="00B650C4"/>
    <w:rsid w:val="00B65101"/>
    <w:rsid w:val="00B65268"/>
    <w:rsid w:val="00B65B1C"/>
    <w:rsid w:val="00B65B56"/>
    <w:rsid w:val="00B65E3B"/>
    <w:rsid w:val="00B6612A"/>
    <w:rsid w:val="00B66B4D"/>
    <w:rsid w:val="00B66D52"/>
    <w:rsid w:val="00B674A3"/>
    <w:rsid w:val="00B6751A"/>
    <w:rsid w:val="00B67682"/>
    <w:rsid w:val="00B67CD3"/>
    <w:rsid w:val="00B70695"/>
    <w:rsid w:val="00B70E89"/>
    <w:rsid w:val="00B712AF"/>
    <w:rsid w:val="00B71350"/>
    <w:rsid w:val="00B7193E"/>
    <w:rsid w:val="00B71A64"/>
    <w:rsid w:val="00B72092"/>
    <w:rsid w:val="00B72A6C"/>
    <w:rsid w:val="00B72B88"/>
    <w:rsid w:val="00B73656"/>
    <w:rsid w:val="00B73B0E"/>
    <w:rsid w:val="00B741A9"/>
    <w:rsid w:val="00B74719"/>
    <w:rsid w:val="00B74A95"/>
    <w:rsid w:val="00B757C1"/>
    <w:rsid w:val="00B75D18"/>
    <w:rsid w:val="00B760CE"/>
    <w:rsid w:val="00B76CE9"/>
    <w:rsid w:val="00B76DF6"/>
    <w:rsid w:val="00B76F08"/>
    <w:rsid w:val="00B77D26"/>
    <w:rsid w:val="00B77EBB"/>
    <w:rsid w:val="00B80334"/>
    <w:rsid w:val="00B8063D"/>
    <w:rsid w:val="00B80868"/>
    <w:rsid w:val="00B812FD"/>
    <w:rsid w:val="00B81342"/>
    <w:rsid w:val="00B81A43"/>
    <w:rsid w:val="00B82C5D"/>
    <w:rsid w:val="00B83EB5"/>
    <w:rsid w:val="00B83F2C"/>
    <w:rsid w:val="00B84839"/>
    <w:rsid w:val="00B84BC1"/>
    <w:rsid w:val="00B84FDB"/>
    <w:rsid w:val="00B853B2"/>
    <w:rsid w:val="00B85B4F"/>
    <w:rsid w:val="00B86958"/>
    <w:rsid w:val="00B86A98"/>
    <w:rsid w:val="00B901F3"/>
    <w:rsid w:val="00B9054D"/>
    <w:rsid w:val="00B907B4"/>
    <w:rsid w:val="00B90AEF"/>
    <w:rsid w:val="00B90B6F"/>
    <w:rsid w:val="00B91031"/>
    <w:rsid w:val="00B9299C"/>
    <w:rsid w:val="00B930F8"/>
    <w:rsid w:val="00B93470"/>
    <w:rsid w:val="00B94FA5"/>
    <w:rsid w:val="00B95676"/>
    <w:rsid w:val="00B959EA"/>
    <w:rsid w:val="00B96431"/>
    <w:rsid w:val="00B96791"/>
    <w:rsid w:val="00B969EA"/>
    <w:rsid w:val="00B96BB2"/>
    <w:rsid w:val="00BA038E"/>
    <w:rsid w:val="00BA03DE"/>
    <w:rsid w:val="00BA0F76"/>
    <w:rsid w:val="00BA146D"/>
    <w:rsid w:val="00BA19A0"/>
    <w:rsid w:val="00BA1FE3"/>
    <w:rsid w:val="00BA2073"/>
    <w:rsid w:val="00BA4439"/>
    <w:rsid w:val="00BA4579"/>
    <w:rsid w:val="00BA4681"/>
    <w:rsid w:val="00BA48B5"/>
    <w:rsid w:val="00BA5592"/>
    <w:rsid w:val="00BA5A97"/>
    <w:rsid w:val="00BA65D8"/>
    <w:rsid w:val="00BA7097"/>
    <w:rsid w:val="00BA716E"/>
    <w:rsid w:val="00BA75AF"/>
    <w:rsid w:val="00BA7818"/>
    <w:rsid w:val="00BA7BBB"/>
    <w:rsid w:val="00BA7CDC"/>
    <w:rsid w:val="00BA7E05"/>
    <w:rsid w:val="00BA7E4F"/>
    <w:rsid w:val="00BB0076"/>
    <w:rsid w:val="00BB1827"/>
    <w:rsid w:val="00BB256C"/>
    <w:rsid w:val="00BB2817"/>
    <w:rsid w:val="00BB2ED2"/>
    <w:rsid w:val="00BB32CD"/>
    <w:rsid w:val="00BB3687"/>
    <w:rsid w:val="00BB36D2"/>
    <w:rsid w:val="00BB3834"/>
    <w:rsid w:val="00BB3901"/>
    <w:rsid w:val="00BB3FF4"/>
    <w:rsid w:val="00BB422A"/>
    <w:rsid w:val="00BB4634"/>
    <w:rsid w:val="00BB4E53"/>
    <w:rsid w:val="00BB517F"/>
    <w:rsid w:val="00BB58DD"/>
    <w:rsid w:val="00BB5903"/>
    <w:rsid w:val="00BB5CCC"/>
    <w:rsid w:val="00BB638D"/>
    <w:rsid w:val="00BB6795"/>
    <w:rsid w:val="00BB6A4A"/>
    <w:rsid w:val="00BB6BCA"/>
    <w:rsid w:val="00BB78CF"/>
    <w:rsid w:val="00BB7DDD"/>
    <w:rsid w:val="00BC0292"/>
    <w:rsid w:val="00BC0515"/>
    <w:rsid w:val="00BC16A7"/>
    <w:rsid w:val="00BC18E7"/>
    <w:rsid w:val="00BC1A88"/>
    <w:rsid w:val="00BC257F"/>
    <w:rsid w:val="00BC2704"/>
    <w:rsid w:val="00BC2D55"/>
    <w:rsid w:val="00BC34EF"/>
    <w:rsid w:val="00BC3E5F"/>
    <w:rsid w:val="00BC4169"/>
    <w:rsid w:val="00BC41C1"/>
    <w:rsid w:val="00BC47DC"/>
    <w:rsid w:val="00BC4A0B"/>
    <w:rsid w:val="00BC4B48"/>
    <w:rsid w:val="00BC4C15"/>
    <w:rsid w:val="00BC4C70"/>
    <w:rsid w:val="00BC4D85"/>
    <w:rsid w:val="00BC4F46"/>
    <w:rsid w:val="00BC5023"/>
    <w:rsid w:val="00BC522F"/>
    <w:rsid w:val="00BC52B8"/>
    <w:rsid w:val="00BC5368"/>
    <w:rsid w:val="00BC5C00"/>
    <w:rsid w:val="00BC618D"/>
    <w:rsid w:val="00BC6713"/>
    <w:rsid w:val="00BC675D"/>
    <w:rsid w:val="00BC69E5"/>
    <w:rsid w:val="00BC74E8"/>
    <w:rsid w:val="00BC7882"/>
    <w:rsid w:val="00BC7C23"/>
    <w:rsid w:val="00BC7C85"/>
    <w:rsid w:val="00BD0816"/>
    <w:rsid w:val="00BD09B5"/>
    <w:rsid w:val="00BD1360"/>
    <w:rsid w:val="00BD17F5"/>
    <w:rsid w:val="00BD3D8B"/>
    <w:rsid w:val="00BD4103"/>
    <w:rsid w:val="00BD4A1F"/>
    <w:rsid w:val="00BD4D2B"/>
    <w:rsid w:val="00BD56E9"/>
    <w:rsid w:val="00BD5CAC"/>
    <w:rsid w:val="00BD647A"/>
    <w:rsid w:val="00BD64BB"/>
    <w:rsid w:val="00BD6EF0"/>
    <w:rsid w:val="00BD721C"/>
    <w:rsid w:val="00BD7232"/>
    <w:rsid w:val="00BD7A93"/>
    <w:rsid w:val="00BD7D88"/>
    <w:rsid w:val="00BE1794"/>
    <w:rsid w:val="00BE1C2D"/>
    <w:rsid w:val="00BE2BD0"/>
    <w:rsid w:val="00BE3321"/>
    <w:rsid w:val="00BE53C7"/>
    <w:rsid w:val="00BE6925"/>
    <w:rsid w:val="00BE6D42"/>
    <w:rsid w:val="00BE7358"/>
    <w:rsid w:val="00BE73D0"/>
    <w:rsid w:val="00BE777A"/>
    <w:rsid w:val="00BE7926"/>
    <w:rsid w:val="00BF0381"/>
    <w:rsid w:val="00BF0895"/>
    <w:rsid w:val="00BF0D58"/>
    <w:rsid w:val="00BF0F4F"/>
    <w:rsid w:val="00BF117B"/>
    <w:rsid w:val="00BF1331"/>
    <w:rsid w:val="00BF13AA"/>
    <w:rsid w:val="00BF13DB"/>
    <w:rsid w:val="00BF3A3C"/>
    <w:rsid w:val="00BF3C6E"/>
    <w:rsid w:val="00BF4554"/>
    <w:rsid w:val="00BF46DE"/>
    <w:rsid w:val="00BF4D1B"/>
    <w:rsid w:val="00BF6163"/>
    <w:rsid w:val="00BF616E"/>
    <w:rsid w:val="00BF6416"/>
    <w:rsid w:val="00BF7149"/>
    <w:rsid w:val="00BF7466"/>
    <w:rsid w:val="00BF7D46"/>
    <w:rsid w:val="00C00768"/>
    <w:rsid w:val="00C00DB0"/>
    <w:rsid w:val="00C015CB"/>
    <w:rsid w:val="00C0430C"/>
    <w:rsid w:val="00C0443C"/>
    <w:rsid w:val="00C045A8"/>
    <w:rsid w:val="00C04A63"/>
    <w:rsid w:val="00C04AF2"/>
    <w:rsid w:val="00C059A9"/>
    <w:rsid w:val="00C0627B"/>
    <w:rsid w:val="00C0775F"/>
    <w:rsid w:val="00C077C0"/>
    <w:rsid w:val="00C07837"/>
    <w:rsid w:val="00C10C99"/>
    <w:rsid w:val="00C110E3"/>
    <w:rsid w:val="00C1136C"/>
    <w:rsid w:val="00C12364"/>
    <w:rsid w:val="00C127B1"/>
    <w:rsid w:val="00C12C4B"/>
    <w:rsid w:val="00C12DB4"/>
    <w:rsid w:val="00C1319B"/>
    <w:rsid w:val="00C133E7"/>
    <w:rsid w:val="00C135AA"/>
    <w:rsid w:val="00C13711"/>
    <w:rsid w:val="00C14474"/>
    <w:rsid w:val="00C14812"/>
    <w:rsid w:val="00C14DFF"/>
    <w:rsid w:val="00C15618"/>
    <w:rsid w:val="00C15E89"/>
    <w:rsid w:val="00C15FFD"/>
    <w:rsid w:val="00C16374"/>
    <w:rsid w:val="00C16560"/>
    <w:rsid w:val="00C16E72"/>
    <w:rsid w:val="00C17249"/>
    <w:rsid w:val="00C17CF2"/>
    <w:rsid w:val="00C17DF7"/>
    <w:rsid w:val="00C20086"/>
    <w:rsid w:val="00C203E1"/>
    <w:rsid w:val="00C21759"/>
    <w:rsid w:val="00C217DC"/>
    <w:rsid w:val="00C223D7"/>
    <w:rsid w:val="00C2298A"/>
    <w:rsid w:val="00C22AFE"/>
    <w:rsid w:val="00C23246"/>
    <w:rsid w:val="00C235DB"/>
    <w:rsid w:val="00C24064"/>
    <w:rsid w:val="00C24445"/>
    <w:rsid w:val="00C25149"/>
    <w:rsid w:val="00C2623D"/>
    <w:rsid w:val="00C26C2C"/>
    <w:rsid w:val="00C26C3D"/>
    <w:rsid w:val="00C26CFB"/>
    <w:rsid w:val="00C27913"/>
    <w:rsid w:val="00C279E0"/>
    <w:rsid w:val="00C304C2"/>
    <w:rsid w:val="00C3060F"/>
    <w:rsid w:val="00C30F7A"/>
    <w:rsid w:val="00C322BA"/>
    <w:rsid w:val="00C323F5"/>
    <w:rsid w:val="00C347D5"/>
    <w:rsid w:val="00C34854"/>
    <w:rsid w:val="00C34C84"/>
    <w:rsid w:val="00C34CBE"/>
    <w:rsid w:val="00C350AA"/>
    <w:rsid w:val="00C3518F"/>
    <w:rsid w:val="00C35669"/>
    <w:rsid w:val="00C362CE"/>
    <w:rsid w:val="00C36D2C"/>
    <w:rsid w:val="00C375EB"/>
    <w:rsid w:val="00C37B88"/>
    <w:rsid w:val="00C37EB1"/>
    <w:rsid w:val="00C401CD"/>
    <w:rsid w:val="00C407F0"/>
    <w:rsid w:val="00C4087E"/>
    <w:rsid w:val="00C426EE"/>
    <w:rsid w:val="00C42813"/>
    <w:rsid w:val="00C428EB"/>
    <w:rsid w:val="00C42F4A"/>
    <w:rsid w:val="00C43247"/>
    <w:rsid w:val="00C440A6"/>
    <w:rsid w:val="00C4419F"/>
    <w:rsid w:val="00C44307"/>
    <w:rsid w:val="00C445A6"/>
    <w:rsid w:val="00C44A79"/>
    <w:rsid w:val="00C45538"/>
    <w:rsid w:val="00C45E46"/>
    <w:rsid w:val="00C4651E"/>
    <w:rsid w:val="00C4719E"/>
    <w:rsid w:val="00C47503"/>
    <w:rsid w:val="00C47658"/>
    <w:rsid w:val="00C47704"/>
    <w:rsid w:val="00C478EB"/>
    <w:rsid w:val="00C47F2C"/>
    <w:rsid w:val="00C50025"/>
    <w:rsid w:val="00C5009C"/>
    <w:rsid w:val="00C50E5C"/>
    <w:rsid w:val="00C51F1E"/>
    <w:rsid w:val="00C520AF"/>
    <w:rsid w:val="00C52712"/>
    <w:rsid w:val="00C52729"/>
    <w:rsid w:val="00C52DD9"/>
    <w:rsid w:val="00C533A6"/>
    <w:rsid w:val="00C53C75"/>
    <w:rsid w:val="00C53EC1"/>
    <w:rsid w:val="00C544B1"/>
    <w:rsid w:val="00C545B1"/>
    <w:rsid w:val="00C54901"/>
    <w:rsid w:val="00C54F6F"/>
    <w:rsid w:val="00C55042"/>
    <w:rsid w:val="00C55340"/>
    <w:rsid w:val="00C56CAC"/>
    <w:rsid w:val="00C5771F"/>
    <w:rsid w:val="00C600D0"/>
    <w:rsid w:val="00C6046A"/>
    <w:rsid w:val="00C608DF"/>
    <w:rsid w:val="00C60AF5"/>
    <w:rsid w:val="00C60B63"/>
    <w:rsid w:val="00C614E2"/>
    <w:rsid w:val="00C618BC"/>
    <w:rsid w:val="00C6214E"/>
    <w:rsid w:val="00C62A17"/>
    <w:rsid w:val="00C6321E"/>
    <w:rsid w:val="00C633EE"/>
    <w:rsid w:val="00C63744"/>
    <w:rsid w:val="00C6385F"/>
    <w:rsid w:val="00C63BCC"/>
    <w:rsid w:val="00C63C3C"/>
    <w:rsid w:val="00C63CE7"/>
    <w:rsid w:val="00C644DF"/>
    <w:rsid w:val="00C64D1E"/>
    <w:rsid w:val="00C64DBC"/>
    <w:rsid w:val="00C64E2F"/>
    <w:rsid w:val="00C6561A"/>
    <w:rsid w:val="00C65630"/>
    <w:rsid w:val="00C65FED"/>
    <w:rsid w:val="00C66ACE"/>
    <w:rsid w:val="00C66FFE"/>
    <w:rsid w:val="00C67356"/>
    <w:rsid w:val="00C6743A"/>
    <w:rsid w:val="00C67A74"/>
    <w:rsid w:val="00C70005"/>
    <w:rsid w:val="00C7036B"/>
    <w:rsid w:val="00C704BE"/>
    <w:rsid w:val="00C70613"/>
    <w:rsid w:val="00C70D08"/>
    <w:rsid w:val="00C71390"/>
    <w:rsid w:val="00C72A22"/>
    <w:rsid w:val="00C72A2E"/>
    <w:rsid w:val="00C73346"/>
    <w:rsid w:val="00C73503"/>
    <w:rsid w:val="00C7394D"/>
    <w:rsid w:val="00C739A7"/>
    <w:rsid w:val="00C73A41"/>
    <w:rsid w:val="00C747F4"/>
    <w:rsid w:val="00C750C8"/>
    <w:rsid w:val="00C752B3"/>
    <w:rsid w:val="00C7595F"/>
    <w:rsid w:val="00C75ABB"/>
    <w:rsid w:val="00C76D55"/>
    <w:rsid w:val="00C76EB0"/>
    <w:rsid w:val="00C7705B"/>
    <w:rsid w:val="00C809B8"/>
    <w:rsid w:val="00C8154B"/>
    <w:rsid w:val="00C82540"/>
    <w:rsid w:val="00C83411"/>
    <w:rsid w:val="00C84D13"/>
    <w:rsid w:val="00C84EB3"/>
    <w:rsid w:val="00C8547F"/>
    <w:rsid w:val="00C859EF"/>
    <w:rsid w:val="00C85A4B"/>
    <w:rsid w:val="00C86192"/>
    <w:rsid w:val="00C8645D"/>
    <w:rsid w:val="00C8672D"/>
    <w:rsid w:val="00C873D7"/>
    <w:rsid w:val="00C87D4F"/>
    <w:rsid w:val="00C9082A"/>
    <w:rsid w:val="00C9118E"/>
    <w:rsid w:val="00C918CE"/>
    <w:rsid w:val="00C91E80"/>
    <w:rsid w:val="00C92188"/>
    <w:rsid w:val="00C9222F"/>
    <w:rsid w:val="00C92A5C"/>
    <w:rsid w:val="00C92F06"/>
    <w:rsid w:val="00C92FAB"/>
    <w:rsid w:val="00C9399D"/>
    <w:rsid w:val="00C93A6F"/>
    <w:rsid w:val="00C941DB"/>
    <w:rsid w:val="00C942A8"/>
    <w:rsid w:val="00C944CC"/>
    <w:rsid w:val="00C9456D"/>
    <w:rsid w:val="00C945EB"/>
    <w:rsid w:val="00C951FC"/>
    <w:rsid w:val="00C958D2"/>
    <w:rsid w:val="00C9628B"/>
    <w:rsid w:val="00C97B61"/>
    <w:rsid w:val="00C97ED2"/>
    <w:rsid w:val="00CA07E8"/>
    <w:rsid w:val="00CA0C62"/>
    <w:rsid w:val="00CA15A2"/>
    <w:rsid w:val="00CA169D"/>
    <w:rsid w:val="00CA1C9C"/>
    <w:rsid w:val="00CA2EDA"/>
    <w:rsid w:val="00CA36A5"/>
    <w:rsid w:val="00CA380D"/>
    <w:rsid w:val="00CA51B3"/>
    <w:rsid w:val="00CA5722"/>
    <w:rsid w:val="00CA5AB1"/>
    <w:rsid w:val="00CA5C0E"/>
    <w:rsid w:val="00CA6033"/>
    <w:rsid w:val="00CA651A"/>
    <w:rsid w:val="00CA6878"/>
    <w:rsid w:val="00CA77FC"/>
    <w:rsid w:val="00CA7E27"/>
    <w:rsid w:val="00CB01DB"/>
    <w:rsid w:val="00CB06FC"/>
    <w:rsid w:val="00CB07BE"/>
    <w:rsid w:val="00CB0D3D"/>
    <w:rsid w:val="00CB115C"/>
    <w:rsid w:val="00CB19C2"/>
    <w:rsid w:val="00CB1E6D"/>
    <w:rsid w:val="00CB2484"/>
    <w:rsid w:val="00CB24B4"/>
    <w:rsid w:val="00CB3203"/>
    <w:rsid w:val="00CB3819"/>
    <w:rsid w:val="00CB383A"/>
    <w:rsid w:val="00CB38D0"/>
    <w:rsid w:val="00CB472C"/>
    <w:rsid w:val="00CB557B"/>
    <w:rsid w:val="00CB63A0"/>
    <w:rsid w:val="00CB66C8"/>
    <w:rsid w:val="00CB6FE4"/>
    <w:rsid w:val="00CB752C"/>
    <w:rsid w:val="00CB7D0E"/>
    <w:rsid w:val="00CC05DB"/>
    <w:rsid w:val="00CC1BED"/>
    <w:rsid w:val="00CC2AF2"/>
    <w:rsid w:val="00CC3420"/>
    <w:rsid w:val="00CC417B"/>
    <w:rsid w:val="00CC4F8F"/>
    <w:rsid w:val="00CC5833"/>
    <w:rsid w:val="00CC75BB"/>
    <w:rsid w:val="00CD029A"/>
    <w:rsid w:val="00CD02CD"/>
    <w:rsid w:val="00CD0763"/>
    <w:rsid w:val="00CD18BF"/>
    <w:rsid w:val="00CD228D"/>
    <w:rsid w:val="00CD25A4"/>
    <w:rsid w:val="00CD28AB"/>
    <w:rsid w:val="00CD2B7A"/>
    <w:rsid w:val="00CD2BBB"/>
    <w:rsid w:val="00CD2CDB"/>
    <w:rsid w:val="00CD2FD2"/>
    <w:rsid w:val="00CD4001"/>
    <w:rsid w:val="00CD43C4"/>
    <w:rsid w:val="00CD4EB7"/>
    <w:rsid w:val="00CD610C"/>
    <w:rsid w:val="00CD67ED"/>
    <w:rsid w:val="00CE0654"/>
    <w:rsid w:val="00CE068B"/>
    <w:rsid w:val="00CE110C"/>
    <w:rsid w:val="00CE1616"/>
    <w:rsid w:val="00CE16DC"/>
    <w:rsid w:val="00CE18B1"/>
    <w:rsid w:val="00CE2796"/>
    <w:rsid w:val="00CE4072"/>
    <w:rsid w:val="00CE4EB4"/>
    <w:rsid w:val="00CE4EC7"/>
    <w:rsid w:val="00CE530F"/>
    <w:rsid w:val="00CE61CD"/>
    <w:rsid w:val="00CE6DD4"/>
    <w:rsid w:val="00CE79A5"/>
    <w:rsid w:val="00CE7C0A"/>
    <w:rsid w:val="00CE7FEE"/>
    <w:rsid w:val="00CF0B2F"/>
    <w:rsid w:val="00CF0F3E"/>
    <w:rsid w:val="00CF1C98"/>
    <w:rsid w:val="00CF1EE5"/>
    <w:rsid w:val="00CF2AA3"/>
    <w:rsid w:val="00CF333B"/>
    <w:rsid w:val="00CF3B98"/>
    <w:rsid w:val="00CF3DA2"/>
    <w:rsid w:val="00CF42F0"/>
    <w:rsid w:val="00CF43FA"/>
    <w:rsid w:val="00CF4B33"/>
    <w:rsid w:val="00CF4D9A"/>
    <w:rsid w:val="00CF51DB"/>
    <w:rsid w:val="00CF52B3"/>
    <w:rsid w:val="00CF54EE"/>
    <w:rsid w:val="00CF5816"/>
    <w:rsid w:val="00CF6418"/>
    <w:rsid w:val="00CF669C"/>
    <w:rsid w:val="00CF6B6C"/>
    <w:rsid w:val="00CF727D"/>
    <w:rsid w:val="00CF75A6"/>
    <w:rsid w:val="00CF7CB9"/>
    <w:rsid w:val="00D003F3"/>
    <w:rsid w:val="00D009D0"/>
    <w:rsid w:val="00D01CFD"/>
    <w:rsid w:val="00D020A4"/>
    <w:rsid w:val="00D02AEC"/>
    <w:rsid w:val="00D02BBE"/>
    <w:rsid w:val="00D0348E"/>
    <w:rsid w:val="00D03E09"/>
    <w:rsid w:val="00D04608"/>
    <w:rsid w:val="00D046A2"/>
    <w:rsid w:val="00D04A0F"/>
    <w:rsid w:val="00D04ABB"/>
    <w:rsid w:val="00D0537A"/>
    <w:rsid w:val="00D0548D"/>
    <w:rsid w:val="00D05A03"/>
    <w:rsid w:val="00D066FA"/>
    <w:rsid w:val="00D06C1E"/>
    <w:rsid w:val="00D071E4"/>
    <w:rsid w:val="00D072E7"/>
    <w:rsid w:val="00D07A8C"/>
    <w:rsid w:val="00D10975"/>
    <w:rsid w:val="00D10A36"/>
    <w:rsid w:val="00D114AD"/>
    <w:rsid w:val="00D11872"/>
    <w:rsid w:val="00D14232"/>
    <w:rsid w:val="00D14BC5"/>
    <w:rsid w:val="00D15D42"/>
    <w:rsid w:val="00D169A0"/>
    <w:rsid w:val="00D17049"/>
    <w:rsid w:val="00D172F4"/>
    <w:rsid w:val="00D17690"/>
    <w:rsid w:val="00D17FAC"/>
    <w:rsid w:val="00D22116"/>
    <w:rsid w:val="00D222BE"/>
    <w:rsid w:val="00D2237E"/>
    <w:rsid w:val="00D2283A"/>
    <w:rsid w:val="00D22EDE"/>
    <w:rsid w:val="00D22EE9"/>
    <w:rsid w:val="00D230A5"/>
    <w:rsid w:val="00D2310E"/>
    <w:rsid w:val="00D232D8"/>
    <w:rsid w:val="00D23DF1"/>
    <w:rsid w:val="00D240AF"/>
    <w:rsid w:val="00D241BB"/>
    <w:rsid w:val="00D242C6"/>
    <w:rsid w:val="00D24AC7"/>
    <w:rsid w:val="00D24FFB"/>
    <w:rsid w:val="00D25476"/>
    <w:rsid w:val="00D258C9"/>
    <w:rsid w:val="00D25E8A"/>
    <w:rsid w:val="00D25F8D"/>
    <w:rsid w:val="00D2625C"/>
    <w:rsid w:val="00D26EED"/>
    <w:rsid w:val="00D27625"/>
    <w:rsid w:val="00D27837"/>
    <w:rsid w:val="00D27F61"/>
    <w:rsid w:val="00D3006F"/>
    <w:rsid w:val="00D311AB"/>
    <w:rsid w:val="00D3121B"/>
    <w:rsid w:val="00D32A81"/>
    <w:rsid w:val="00D32DEB"/>
    <w:rsid w:val="00D333B5"/>
    <w:rsid w:val="00D341AF"/>
    <w:rsid w:val="00D342C8"/>
    <w:rsid w:val="00D34339"/>
    <w:rsid w:val="00D34DB1"/>
    <w:rsid w:val="00D3523D"/>
    <w:rsid w:val="00D37053"/>
    <w:rsid w:val="00D3730F"/>
    <w:rsid w:val="00D37AE3"/>
    <w:rsid w:val="00D37CA1"/>
    <w:rsid w:val="00D4132B"/>
    <w:rsid w:val="00D416D1"/>
    <w:rsid w:val="00D41EDD"/>
    <w:rsid w:val="00D421E3"/>
    <w:rsid w:val="00D42A44"/>
    <w:rsid w:val="00D454D6"/>
    <w:rsid w:val="00D46761"/>
    <w:rsid w:val="00D4770B"/>
    <w:rsid w:val="00D5138F"/>
    <w:rsid w:val="00D51A29"/>
    <w:rsid w:val="00D51B03"/>
    <w:rsid w:val="00D52590"/>
    <w:rsid w:val="00D53561"/>
    <w:rsid w:val="00D5383E"/>
    <w:rsid w:val="00D539DE"/>
    <w:rsid w:val="00D53AA2"/>
    <w:rsid w:val="00D540D4"/>
    <w:rsid w:val="00D54FA7"/>
    <w:rsid w:val="00D554F6"/>
    <w:rsid w:val="00D55851"/>
    <w:rsid w:val="00D55CA0"/>
    <w:rsid w:val="00D5726C"/>
    <w:rsid w:val="00D578D8"/>
    <w:rsid w:val="00D57C4A"/>
    <w:rsid w:val="00D603A0"/>
    <w:rsid w:val="00D6076E"/>
    <w:rsid w:val="00D611E3"/>
    <w:rsid w:val="00D616FB"/>
    <w:rsid w:val="00D61CBA"/>
    <w:rsid w:val="00D62086"/>
    <w:rsid w:val="00D63654"/>
    <w:rsid w:val="00D63A62"/>
    <w:rsid w:val="00D65093"/>
    <w:rsid w:val="00D6601B"/>
    <w:rsid w:val="00D6693D"/>
    <w:rsid w:val="00D67194"/>
    <w:rsid w:val="00D67681"/>
    <w:rsid w:val="00D67FE1"/>
    <w:rsid w:val="00D7000E"/>
    <w:rsid w:val="00D70190"/>
    <w:rsid w:val="00D7050D"/>
    <w:rsid w:val="00D708BD"/>
    <w:rsid w:val="00D70A3F"/>
    <w:rsid w:val="00D716BE"/>
    <w:rsid w:val="00D7196A"/>
    <w:rsid w:val="00D72E56"/>
    <w:rsid w:val="00D7351D"/>
    <w:rsid w:val="00D7379C"/>
    <w:rsid w:val="00D73CF3"/>
    <w:rsid w:val="00D75316"/>
    <w:rsid w:val="00D75C1F"/>
    <w:rsid w:val="00D760FB"/>
    <w:rsid w:val="00D769DF"/>
    <w:rsid w:val="00D76EF9"/>
    <w:rsid w:val="00D770B4"/>
    <w:rsid w:val="00D77174"/>
    <w:rsid w:val="00D77D2D"/>
    <w:rsid w:val="00D77F34"/>
    <w:rsid w:val="00D80413"/>
    <w:rsid w:val="00D80474"/>
    <w:rsid w:val="00D81F11"/>
    <w:rsid w:val="00D82A5D"/>
    <w:rsid w:val="00D82C24"/>
    <w:rsid w:val="00D82C8E"/>
    <w:rsid w:val="00D82ED7"/>
    <w:rsid w:val="00D83051"/>
    <w:rsid w:val="00D8364F"/>
    <w:rsid w:val="00D838DD"/>
    <w:rsid w:val="00D83B6D"/>
    <w:rsid w:val="00D8408A"/>
    <w:rsid w:val="00D84405"/>
    <w:rsid w:val="00D84CA3"/>
    <w:rsid w:val="00D87174"/>
    <w:rsid w:val="00D876DA"/>
    <w:rsid w:val="00D90CEB"/>
    <w:rsid w:val="00D90CFF"/>
    <w:rsid w:val="00D90EAF"/>
    <w:rsid w:val="00D91207"/>
    <w:rsid w:val="00D91C47"/>
    <w:rsid w:val="00D928CA"/>
    <w:rsid w:val="00D92C0D"/>
    <w:rsid w:val="00D93B9C"/>
    <w:rsid w:val="00D94B5B"/>
    <w:rsid w:val="00D94D20"/>
    <w:rsid w:val="00D95088"/>
    <w:rsid w:val="00D951D1"/>
    <w:rsid w:val="00D95B2B"/>
    <w:rsid w:val="00D96343"/>
    <w:rsid w:val="00D963C9"/>
    <w:rsid w:val="00D96E8C"/>
    <w:rsid w:val="00D975C0"/>
    <w:rsid w:val="00D97A1D"/>
    <w:rsid w:val="00D97A69"/>
    <w:rsid w:val="00D97F51"/>
    <w:rsid w:val="00D97FD3"/>
    <w:rsid w:val="00DA044F"/>
    <w:rsid w:val="00DA0625"/>
    <w:rsid w:val="00DA0BF0"/>
    <w:rsid w:val="00DA0E32"/>
    <w:rsid w:val="00DA14AB"/>
    <w:rsid w:val="00DA1AD0"/>
    <w:rsid w:val="00DA1CBF"/>
    <w:rsid w:val="00DA1DF0"/>
    <w:rsid w:val="00DA2B3B"/>
    <w:rsid w:val="00DA2DBE"/>
    <w:rsid w:val="00DA3BBA"/>
    <w:rsid w:val="00DA5734"/>
    <w:rsid w:val="00DA5AF9"/>
    <w:rsid w:val="00DA5DB2"/>
    <w:rsid w:val="00DA5DD3"/>
    <w:rsid w:val="00DA788C"/>
    <w:rsid w:val="00DB0398"/>
    <w:rsid w:val="00DB13AB"/>
    <w:rsid w:val="00DB1780"/>
    <w:rsid w:val="00DB1AC3"/>
    <w:rsid w:val="00DB2249"/>
    <w:rsid w:val="00DB2D9C"/>
    <w:rsid w:val="00DB350E"/>
    <w:rsid w:val="00DB4613"/>
    <w:rsid w:val="00DB4654"/>
    <w:rsid w:val="00DB4C6E"/>
    <w:rsid w:val="00DB55CE"/>
    <w:rsid w:val="00DB613D"/>
    <w:rsid w:val="00DB627F"/>
    <w:rsid w:val="00DB7259"/>
    <w:rsid w:val="00DB75AB"/>
    <w:rsid w:val="00DB7948"/>
    <w:rsid w:val="00DB7B2A"/>
    <w:rsid w:val="00DC02E1"/>
    <w:rsid w:val="00DC06F4"/>
    <w:rsid w:val="00DC12F1"/>
    <w:rsid w:val="00DC1D12"/>
    <w:rsid w:val="00DC2A04"/>
    <w:rsid w:val="00DC313F"/>
    <w:rsid w:val="00DC326B"/>
    <w:rsid w:val="00DC3BBF"/>
    <w:rsid w:val="00DC4BAC"/>
    <w:rsid w:val="00DC51C6"/>
    <w:rsid w:val="00DC5980"/>
    <w:rsid w:val="00DC5D46"/>
    <w:rsid w:val="00DC6070"/>
    <w:rsid w:val="00DC60D7"/>
    <w:rsid w:val="00DC6117"/>
    <w:rsid w:val="00DC78AB"/>
    <w:rsid w:val="00DD015F"/>
    <w:rsid w:val="00DD01A7"/>
    <w:rsid w:val="00DD080D"/>
    <w:rsid w:val="00DD1228"/>
    <w:rsid w:val="00DD12DB"/>
    <w:rsid w:val="00DD13C8"/>
    <w:rsid w:val="00DD154B"/>
    <w:rsid w:val="00DD1A9E"/>
    <w:rsid w:val="00DD1D3F"/>
    <w:rsid w:val="00DD1E2D"/>
    <w:rsid w:val="00DD20D1"/>
    <w:rsid w:val="00DD37F6"/>
    <w:rsid w:val="00DD3E30"/>
    <w:rsid w:val="00DD4A57"/>
    <w:rsid w:val="00DD5056"/>
    <w:rsid w:val="00DD50DC"/>
    <w:rsid w:val="00DD51D2"/>
    <w:rsid w:val="00DD5E86"/>
    <w:rsid w:val="00DD64ED"/>
    <w:rsid w:val="00DD700C"/>
    <w:rsid w:val="00DD70D7"/>
    <w:rsid w:val="00DD7250"/>
    <w:rsid w:val="00DE0217"/>
    <w:rsid w:val="00DE0412"/>
    <w:rsid w:val="00DE08FE"/>
    <w:rsid w:val="00DE095D"/>
    <w:rsid w:val="00DE0A00"/>
    <w:rsid w:val="00DE1594"/>
    <w:rsid w:val="00DE2C68"/>
    <w:rsid w:val="00DE2D15"/>
    <w:rsid w:val="00DE2E26"/>
    <w:rsid w:val="00DE3227"/>
    <w:rsid w:val="00DE37AE"/>
    <w:rsid w:val="00DE3815"/>
    <w:rsid w:val="00DE382E"/>
    <w:rsid w:val="00DE385B"/>
    <w:rsid w:val="00DE40A6"/>
    <w:rsid w:val="00DE49FE"/>
    <w:rsid w:val="00DE4FED"/>
    <w:rsid w:val="00DE596C"/>
    <w:rsid w:val="00DE5B85"/>
    <w:rsid w:val="00DE60C8"/>
    <w:rsid w:val="00DE7781"/>
    <w:rsid w:val="00DE7B56"/>
    <w:rsid w:val="00DE7C0C"/>
    <w:rsid w:val="00DE7C78"/>
    <w:rsid w:val="00DE7E77"/>
    <w:rsid w:val="00DF0334"/>
    <w:rsid w:val="00DF0767"/>
    <w:rsid w:val="00DF083F"/>
    <w:rsid w:val="00DF0C73"/>
    <w:rsid w:val="00DF1753"/>
    <w:rsid w:val="00DF1E41"/>
    <w:rsid w:val="00DF26AD"/>
    <w:rsid w:val="00DF2D84"/>
    <w:rsid w:val="00DF31B0"/>
    <w:rsid w:val="00DF32F1"/>
    <w:rsid w:val="00DF4001"/>
    <w:rsid w:val="00DF4382"/>
    <w:rsid w:val="00DF48A7"/>
    <w:rsid w:val="00DF55D5"/>
    <w:rsid w:val="00DF617C"/>
    <w:rsid w:val="00DF6459"/>
    <w:rsid w:val="00DF64A8"/>
    <w:rsid w:val="00DF67CC"/>
    <w:rsid w:val="00DF7AAA"/>
    <w:rsid w:val="00DF7C3F"/>
    <w:rsid w:val="00DF7DA4"/>
    <w:rsid w:val="00DF7FA3"/>
    <w:rsid w:val="00E00255"/>
    <w:rsid w:val="00E0027E"/>
    <w:rsid w:val="00E00EEA"/>
    <w:rsid w:val="00E01053"/>
    <w:rsid w:val="00E010E5"/>
    <w:rsid w:val="00E013B2"/>
    <w:rsid w:val="00E0185F"/>
    <w:rsid w:val="00E01D3D"/>
    <w:rsid w:val="00E0240A"/>
    <w:rsid w:val="00E024E2"/>
    <w:rsid w:val="00E0275F"/>
    <w:rsid w:val="00E03632"/>
    <w:rsid w:val="00E036CA"/>
    <w:rsid w:val="00E03EED"/>
    <w:rsid w:val="00E04120"/>
    <w:rsid w:val="00E043CC"/>
    <w:rsid w:val="00E04509"/>
    <w:rsid w:val="00E04618"/>
    <w:rsid w:val="00E04E4A"/>
    <w:rsid w:val="00E0538D"/>
    <w:rsid w:val="00E05518"/>
    <w:rsid w:val="00E05668"/>
    <w:rsid w:val="00E056B2"/>
    <w:rsid w:val="00E05812"/>
    <w:rsid w:val="00E060D2"/>
    <w:rsid w:val="00E06486"/>
    <w:rsid w:val="00E066F0"/>
    <w:rsid w:val="00E06BB2"/>
    <w:rsid w:val="00E0711A"/>
    <w:rsid w:val="00E0768E"/>
    <w:rsid w:val="00E07C7E"/>
    <w:rsid w:val="00E11600"/>
    <w:rsid w:val="00E12A07"/>
    <w:rsid w:val="00E12A6E"/>
    <w:rsid w:val="00E12C54"/>
    <w:rsid w:val="00E12CDC"/>
    <w:rsid w:val="00E135A1"/>
    <w:rsid w:val="00E13FA6"/>
    <w:rsid w:val="00E142E5"/>
    <w:rsid w:val="00E148CF"/>
    <w:rsid w:val="00E149AF"/>
    <w:rsid w:val="00E15DA9"/>
    <w:rsid w:val="00E15EB5"/>
    <w:rsid w:val="00E16299"/>
    <w:rsid w:val="00E164CC"/>
    <w:rsid w:val="00E1663D"/>
    <w:rsid w:val="00E167C8"/>
    <w:rsid w:val="00E168BA"/>
    <w:rsid w:val="00E2017F"/>
    <w:rsid w:val="00E203C9"/>
    <w:rsid w:val="00E210B9"/>
    <w:rsid w:val="00E213FD"/>
    <w:rsid w:val="00E21BB8"/>
    <w:rsid w:val="00E22C18"/>
    <w:rsid w:val="00E22E5E"/>
    <w:rsid w:val="00E22FF4"/>
    <w:rsid w:val="00E23655"/>
    <w:rsid w:val="00E23B16"/>
    <w:rsid w:val="00E23D8B"/>
    <w:rsid w:val="00E24546"/>
    <w:rsid w:val="00E24D45"/>
    <w:rsid w:val="00E25ED3"/>
    <w:rsid w:val="00E26A9C"/>
    <w:rsid w:val="00E2756B"/>
    <w:rsid w:val="00E278BC"/>
    <w:rsid w:val="00E278E6"/>
    <w:rsid w:val="00E27DFE"/>
    <w:rsid w:val="00E305B2"/>
    <w:rsid w:val="00E30C08"/>
    <w:rsid w:val="00E315AA"/>
    <w:rsid w:val="00E31909"/>
    <w:rsid w:val="00E3230F"/>
    <w:rsid w:val="00E327D9"/>
    <w:rsid w:val="00E34D42"/>
    <w:rsid w:val="00E34FC7"/>
    <w:rsid w:val="00E35071"/>
    <w:rsid w:val="00E35952"/>
    <w:rsid w:val="00E37327"/>
    <w:rsid w:val="00E40AA7"/>
    <w:rsid w:val="00E41409"/>
    <w:rsid w:val="00E41958"/>
    <w:rsid w:val="00E41DBD"/>
    <w:rsid w:val="00E4279C"/>
    <w:rsid w:val="00E435E4"/>
    <w:rsid w:val="00E43CBC"/>
    <w:rsid w:val="00E451BD"/>
    <w:rsid w:val="00E45A23"/>
    <w:rsid w:val="00E45A7E"/>
    <w:rsid w:val="00E464C9"/>
    <w:rsid w:val="00E46835"/>
    <w:rsid w:val="00E47A11"/>
    <w:rsid w:val="00E51A1A"/>
    <w:rsid w:val="00E51B80"/>
    <w:rsid w:val="00E52458"/>
    <w:rsid w:val="00E5253E"/>
    <w:rsid w:val="00E52559"/>
    <w:rsid w:val="00E538C4"/>
    <w:rsid w:val="00E539C9"/>
    <w:rsid w:val="00E53B69"/>
    <w:rsid w:val="00E53E29"/>
    <w:rsid w:val="00E554BB"/>
    <w:rsid w:val="00E5594B"/>
    <w:rsid w:val="00E55B8C"/>
    <w:rsid w:val="00E55CDD"/>
    <w:rsid w:val="00E55ED3"/>
    <w:rsid w:val="00E56E8C"/>
    <w:rsid w:val="00E57448"/>
    <w:rsid w:val="00E57A98"/>
    <w:rsid w:val="00E600E6"/>
    <w:rsid w:val="00E6078E"/>
    <w:rsid w:val="00E60AD8"/>
    <w:rsid w:val="00E60C6B"/>
    <w:rsid w:val="00E61225"/>
    <w:rsid w:val="00E61C43"/>
    <w:rsid w:val="00E62142"/>
    <w:rsid w:val="00E62CE7"/>
    <w:rsid w:val="00E62D7C"/>
    <w:rsid w:val="00E6366F"/>
    <w:rsid w:val="00E63AF4"/>
    <w:rsid w:val="00E64022"/>
    <w:rsid w:val="00E6416A"/>
    <w:rsid w:val="00E656B3"/>
    <w:rsid w:val="00E65DA7"/>
    <w:rsid w:val="00E65E1C"/>
    <w:rsid w:val="00E66ACE"/>
    <w:rsid w:val="00E7008B"/>
    <w:rsid w:val="00E70534"/>
    <w:rsid w:val="00E71C46"/>
    <w:rsid w:val="00E71C68"/>
    <w:rsid w:val="00E71C9D"/>
    <w:rsid w:val="00E71E0D"/>
    <w:rsid w:val="00E720A3"/>
    <w:rsid w:val="00E72B31"/>
    <w:rsid w:val="00E72B3D"/>
    <w:rsid w:val="00E73349"/>
    <w:rsid w:val="00E73354"/>
    <w:rsid w:val="00E74456"/>
    <w:rsid w:val="00E744CB"/>
    <w:rsid w:val="00E7521A"/>
    <w:rsid w:val="00E75712"/>
    <w:rsid w:val="00E758CA"/>
    <w:rsid w:val="00E75957"/>
    <w:rsid w:val="00E75FC2"/>
    <w:rsid w:val="00E766F3"/>
    <w:rsid w:val="00E7677D"/>
    <w:rsid w:val="00E77147"/>
    <w:rsid w:val="00E77528"/>
    <w:rsid w:val="00E77B34"/>
    <w:rsid w:val="00E77DDE"/>
    <w:rsid w:val="00E77EE4"/>
    <w:rsid w:val="00E80BC7"/>
    <w:rsid w:val="00E80DAE"/>
    <w:rsid w:val="00E81CDD"/>
    <w:rsid w:val="00E829DF"/>
    <w:rsid w:val="00E82F34"/>
    <w:rsid w:val="00E82F65"/>
    <w:rsid w:val="00E8412F"/>
    <w:rsid w:val="00E843AE"/>
    <w:rsid w:val="00E84637"/>
    <w:rsid w:val="00E8576C"/>
    <w:rsid w:val="00E861DF"/>
    <w:rsid w:val="00E87526"/>
    <w:rsid w:val="00E87670"/>
    <w:rsid w:val="00E9003B"/>
    <w:rsid w:val="00E9098F"/>
    <w:rsid w:val="00E90AA3"/>
    <w:rsid w:val="00E90AFC"/>
    <w:rsid w:val="00E90D81"/>
    <w:rsid w:val="00E90D87"/>
    <w:rsid w:val="00E913A2"/>
    <w:rsid w:val="00E91617"/>
    <w:rsid w:val="00E9185C"/>
    <w:rsid w:val="00E91C60"/>
    <w:rsid w:val="00E91C9D"/>
    <w:rsid w:val="00E92791"/>
    <w:rsid w:val="00E92AAF"/>
    <w:rsid w:val="00E93340"/>
    <w:rsid w:val="00E942BC"/>
    <w:rsid w:val="00E94D78"/>
    <w:rsid w:val="00E954CE"/>
    <w:rsid w:val="00E95C73"/>
    <w:rsid w:val="00E960D1"/>
    <w:rsid w:val="00E9683E"/>
    <w:rsid w:val="00E96FF3"/>
    <w:rsid w:val="00E97F7F"/>
    <w:rsid w:val="00EA1842"/>
    <w:rsid w:val="00EA1E60"/>
    <w:rsid w:val="00EA2AFF"/>
    <w:rsid w:val="00EA3643"/>
    <w:rsid w:val="00EA39E7"/>
    <w:rsid w:val="00EA3B4A"/>
    <w:rsid w:val="00EA462E"/>
    <w:rsid w:val="00EA5066"/>
    <w:rsid w:val="00EA50C0"/>
    <w:rsid w:val="00EA516A"/>
    <w:rsid w:val="00EA606D"/>
    <w:rsid w:val="00EA7091"/>
    <w:rsid w:val="00EA779B"/>
    <w:rsid w:val="00EA7B3A"/>
    <w:rsid w:val="00EA7C77"/>
    <w:rsid w:val="00EA7EC1"/>
    <w:rsid w:val="00EB0193"/>
    <w:rsid w:val="00EB0665"/>
    <w:rsid w:val="00EB08DB"/>
    <w:rsid w:val="00EB0DB6"/>
    <w:rsid w:val="00EB1AEC"/>
    <w:rsid w:val="00EB256D"/>
    <w:rsid w:val="00EB2991"/>
    <w:rsid w:val="00EB2DB7"/>
    <w:rsid w:val="00EB30EA"/>
    <w:rsid w:val="00EB314C"/>
    <w:rsid w:val="00EB39A2"/>
    <w:rsid w:val="00EB3BDA"/>
    <w:rsid w:val="00EB48AA"/>
    <w:rsid w:val="00EB48FA"/>
    <w:rsid w:val="00EB4E32"/>
    <w:rsid w:val="00EB51C0"/>
    <w:rsid w:val="00EB5583"/>
    <w:rsid w:val="00EB5E99"/>
    <w:rsid w:val="00EB60E5"/>
    <w:rsid w:val="00EB610E"/>
    <w:rsid w:val="00EB627C"/>
    <w:rsid w:val="00EC0760"/>
    <w:rsid w:val="00EC0BC0"/>
    <w:rsid w:val="00EC196B"/>
    <w:rsid w:val="00EC199E"/>
    <w:rsid w:val="00EC1CFF"/>
    <w:rsid w:val="00EC28E2"/>
    <w:rsid w:val="00EC28F2"/>
    <w:rsid w:val="00EC4755"/>
    <w:rsid w:val="00EC4A65"/>
    <w:rsid w:val="00EC4A85"/>
    <w:rsid w:val="00EC4EA2"/>
    <w:rsid w:val="00EC5A83"/>
    <w:rsid w:val="00EC5B80"/>
    <w:rsid w:val="00EC61E5"/>
    <w:rsid w:val="00EC686C"/>
    <w:rsid w:val="00EC6D16"/>
    <w:rsid w:val="00EC6D7E"/>
    <w:rsid w:val="00EC6E81"/>
    <w:rsid w:val="00EC75F9"/>
    <w:rsid w:val="00ED0EDE"/>
    <w:rsid w:val="00ED1058"/>
    <w:rsid w:val="00ED18F6"/>
    <w:rsid w:val="00ED1CF9"/>
    <w:rsid w:val="00ED213A"/>
    <w:rsid w:val="00ED3980"/>
    <w:rsid w:val="00ED4278"/>
    <w:rsid w:val="00ED4B37"/>
    <w:rsid w:val="00ED5071"/>
    <w:rsid w:val="00ED55D6"/>
    <w:rsid w:val="00ED5912"/>
    <w:rsid w:val="00ED5CA7"/>
    <w:rsid w:val="00ED5DAD"/>
    <w:rsid w:val="00ED666F"/>
    <w:rsid w:val="00ED677E"/>
    <w:rsid w:val="00ED6AF0"/>
    <w:rsid w:val="00ED71DD"/>
    <w:rsid w:val="00ED7F05"/>
    <w:rsid w:val="00EE0A2B"/>
    <w:rsid w:val="00EE20E6"/>
    <w:rsid w:val="00EE24C8"/>
    <w:rsid w:val="00EE2A3B"/>
    <w:rsid w:val="00EE2E5C"/>
    <w:rsid w:val="00EE3284"/>
    <w:rsid w:val="00EE33AC"/>
    <w:rsid w:val="00EE374E"/>
    <w:rsid w:val="00EE383A"/>
    <w:rsid w:val="00EE3A25"/>
    <w:rsid w:val="00EE3B70"/>
    <w:rsid w:val="00EE3F92"/>
    <w:rsid w:val="00EE4961"/>
    <w:rsid w:val="00EE4EA4"/>
    <w:rsid w:val="00EE4FF1"/>
    <w:rsid w:val="00EE50FA"/>
    <w:rsid w:val="00EE56A3"/>
    <w:rsid w:val="00EE680F"/>
    <w:rsid w:val="00EE702C"/>
    <w:rsid w:val="00EF0208"/>
    <w:rsid w:val="00EF0FB4"/>
    <w:rsid w:val="00EF2EDD"/>
    <w:rsid w:val="00EF39A0"/>
    <w:rsid w:val="00EF3A68"/>
    <w:rsid w:val="00EF3BA9"/>
    <w:rsid w:val="00EF3BE3"/>
    <w:rsid w:val="00EF4114"/>
    <w:rsid w:val="00EF4BD6"/>
    <w:rsid w:val="00EF553D"/>
    <w:rsid w:val="00EF6686"/>
    <w:rsid w:val="00EF69DA"/>
    <w:rsid w:val="00EF6A30"/>
    <w:rsid w:val="00EF6C7E"/>
    <w:rsid w:val="00EF7649"/>
    <w:rsid w:val="00EF76E9"/>
    <w:rsid w:val="00EF7E15"/>
    <w:rsid w:val="00EF7E65"/>
    <w:rsid w:val="00F00322"/>
    <w:rsid w:val="00F00824"/>
    <w:rsid w:val="00F00BA8"/>
    <w:rsid w:val="00F0104A"/>
    <w:rsid w:val="00F01B05"/>
    <w:rsid w:val="00F01D14"/>
    <w:rsid w:val="00F01F41"/>
    <w:rsid w:val="00F01FB6"/>
    <w:rsid w:val="00F02158"/>
    <w:rsid w:val="00F02BFD"/>
    <w:rsid w:val="00F02E4C"/>
    <w:rsid w:val="00F02E62"/>
    <w:rsid w:val="00F030B2"/>
    <w:rsid w:val="00F038B5"/>
    <w:rsid w:val="00F041AE"/>
    <w:rsid w:val="00F046ED"/>
    <w:rsid w:val="00F0483C"/>
    <w:rsid w:val="00F050FD"/>
    <w:rsid w:val="00F053E1"/>
    <w:rsid w:val="00F05A83"/>
    <w:rsid w:val="00F05DF7"/>
    <w:rsid w:val="00F064FC"/>
    <w:rsid w:val="00F072DC"/>
    <w:rsid w:val="00F0759A"/>
    <w:rsid w:val="00F075FA"/>
    <w:rsid w:val="00F07FE5"/>
    <w:rsid w:val="00F10288"/>
    <w:rsid w:val="00F10D34"/>
    <w:rsid w:val="00F12445"/>
    <w:rsid w:val="00F126B5"/>
    <w:rsid w:val="00F12AF1"/>
    <w:rsid w:val="00F12D3A"/>
    <w:rsid w:val="00F136BD"/>
    <w:rsid w:val="00F13C16"/>
    <w:rsid w:val="00F13D0D"/>
    <w:rsid w:val="00F141AA"/>
    <w:rsid w:val="00F14B18"/>
    <w:rsid w:val="00F14FD5"/>
    <w:rsid w:val="00F15526"/>
    <w:rsid w:val="00F15537"/>
    <w:rsid w:val="00F1556E"/>
    <w:rsid w:val="00F15A6B"/>
    <w:rsid w:val="00F15E09"/>
    <w:rsid w:val="00F1624F"/>
    <w:rsid w:val="00F16820"/>
    <w:rsid w:val="00F16C59"/>
    <w:rsid w:val="00F17883"/>
    <w:rsid w:val="00F17BE9"/>
    <w:rsid w:val="00F17D23"/>
    <w:rsid w:val="00F21410"/>
    <w:rsid w:val="00F2192F"/>
    <w:rsid w:val="00F220F2"/>
    <w:rsid w:val="00F2225C"/>
    <w:rsid w:val="00F22686"/>
    <w:rsid w:val="00F22D7E"/>
    <w:rsid w:val="00F23123"/>
    <w:rsid w:val="00F24153"/>
    <w:rsid w:val="00F246CB"/>
    <w:rsid w:val="00F24ECE"/>
    <w:rsid w:val="00F25A11"/>
    <w:rsid w:val="00F2620B"/>
    <w:rsid w:val="00F26400"/>
    <w:rsid w:val="00F265BB"/>
    <w:rsid w:val="00F27D12"/>
    <w:rsid w:val="00F3021B"/>
    <w:rsid w:val="00F3026A"/>
    <w:rsid w:val="00F30330"/>
    <w:rsid w:val="00F3088A"/>
    <w:rsid w:val="00F30BB7"/>
    <w:rsid w:val="00F3103C"/>
    <w:rsid w:val="00F31B3B"/>
    <w:rsid w:val="00F31EEE"/>
    <w:rsid w:val="00F31FC8"/>
    <w:rsid w:val="00F32180"/>
    <w:rsid w:val="00F32734"/>
    <w:rsid w:val="00F33050"/>
    <w:rsid w:val="00F335D3"/>
    <w:rsid w:val="00F33B48"/>
    <w:rsid w:val="00F34319"/>
    <w:rsid w:val="00F346B4"/>
    <w:rsid w:val="00F34CD0"/>
    <w:rsid w:val="00F35117"/>
    <w:rsid w:val="00F35B7B"/>
    <w:rsid w:val="00F35D0C"/>
    <w:rsid w:val="00F3604E"/>
    <w:rsid w:val="00F3676B"/>
    <w:rsid w:val="00F36A6D"/>
    <w:rsid w:val="00F371A9"/>
    <w:rsid w:val="00F373FD"/>
    <w:rsid w:val="00F377F5"/>
    <w:rsid w:val="00F378F4"/>
    <w:rsid w:val="00F37D5B"/>
    <w:rsid w:val="00F40167"/>
    <w:rsid w:val="00F40BE2"/>
    <w:rsid w:val="00F413FF"/>
    <w:rsid w:val="00F41BE3"/>
    <w:rsid w:val="00F421B0"/>
    <w:rsid w:val="00F42F91"/>
    <w:rsid w:val="00F43AB9"/>
    <w:rsid w:val="00F43D90"/>
    <w:rsid w:val="00F440E6"/>
    <w:rsid w:val="00F44885"/>
    <w:rsid w:val="00F466FA"/>
    <w:rsid w:val="00F46C03"/>
    <w:rsid w:val="00F46C97"/>
    <w:rsid w:val="00F4749F"/>
    <w:rsid w:val="00F4777D"/>
    <w:rsid w:val="00F508DC"/>
    <w:rsid w:val="00F50D8A"/>
    <w:rsid w:val="00F51200"/>
    <w:rsid w:val="00F517B0"/>
    <w:rsid w:val="00F51A91"/>
    <w:rsid w:val="00F51E14"/>
    <w:rsid w:val="00F52CC8"/>
    <w:rsid w:val="00F53008"/>
    <w:rsid w:val="00F53BAF"/>
    <w:rsid w:val="00F5450C"/>
    <w:rsid w:val="00F545EF"/>
    <w:rsid w:val="00F546F1"/>
    <w:rsid w:val="00F54A71"/>
    <w:rsid w:val="00F54A89"/>
    <w:rsid w:val="00F550E2"/>
    <w:rsid w:val="00F555AB"/>
    <w:rsid w:val="00F5649B"/>
    <w:rsid w:val="00F57757"/>
    <w:rsid w:val="00F60570"/>
    <w:rsid w:val="00F6072E"/>
    <w:rsid w:val="00F61008"/>
    <w:rsid w:val="00F61062"/>
    <w:rsid w:val="00F6130D"/>
    <w:rsid w:val="00F613B8"/>
    <w:rsid w:val="00F61A28"/>
    <w:rsid w:val="00F61EAC"/>
    <w:rsid w:val="00F628D4"/>
    <w:rsid w:val="00F6302B"/>
    <w:rsid w:val="00F6434C"/>
    <w:rsid w:val="00F645BB"/>
    <w:rsid w:val="00F64635"/>
    <w:rsid w:val="00F649F4"/>
    <w:rsid w:val="00F64B35"/>
    <w:rsid w:val="00F65A38"/>
    <w:rsid w:val="00F65E5C"/>
    <w:rsid w:val="00F65F1C"/>
    <w:rsid w:val="00F66978"/>
    <w:rsid w:val="00F66BA3"/>
    <w:rsid w:val="00F66E60"/>
    <w:rsid w:val="00F672C1"/>
    <w:rsid w:val="00F6761A"/>
    <w:rsid w:val="00F70405"/>
    <w:rsid w:val="00F7220D"/>
    <w:rsid w:val="00F72CC5"/>
    <w:rsid w:val="00F7435D"/>
    <w:rsid w:val="00F75CC6"/>
    <w:rsid w:val="00F76951"/>
    <w:rsid w:val="00F76CA4"/>
    <w:rsid w:val="00F77AD4"/>
    <w:rsid w:val="00F77B3C"/>
    <w:rsid w:val="00F80739"/>
    <w:rsid w:val="00F80FD3"/>
    <w:rsid w:val="00F815F9"/>
    <w:rsid w:val="00F81AEC"/>
    <w:rsid w:val="00F81CF8"/>
    <w:rsid w:val="00F81E83"/>
    <w:rsid w:val="00F830B6"/>
    <w:rsid w:val="00F8349B"/>
    <w:rsid w:val="00F83876"/>
    <w:rsid w:val="00F83A32"/>
    <w:rsid w:val="00F8418E"/>
    <w:rsid w:val="00F85140"/>
    <w:rsid w:val="00F8564F"/>
    <w:rsid w:val="00F85687"/>
    <w:rsid w:val="00F860F0"/>
    <w:rsid w:val="00F86D3F"/>
    <w:rsid w:val="00F87906"/>
    <w:rsid w:val="00F90DF7"/>
    <w:rsid w:val="00F90F07"/>
    <w:rsid w:val="00F90F50"/>
    <w:rsid w:val="00F913EB"/>
    <w:rsid w:val="00F91E8D"/>
    <w:rsid w:val="00F91FF5"/>
    <w:rsid w:val="00F92285"/>
    <w:rsid w:val="00F92C69"/>
    <w:rsid w:val="00F92D71"/>
    <w:rsid w:val="00F92E95"/>
    <w:rsid w:val="00F93183"/>
    <w:rsid w:val="00F93587"/>
    <w:rsid w:val="00F938BE"/>
    <w:rsid w:val="00F93DB7"/>
    <w:rsid w:val="00F9405D"/>
    <w:rsid w:val="00F948CA"/>
    <w:rsid w:val="00F9507E"/>
    <w:rsid w:val="00F959AD"/>
    <w:rsid w:val="00F96160"/>
    <w:rsid w:val="00F962E7"/>
    <w:rsid w:val="00F96C72"/>
    <w:rsid w:val="00F979D5"/>
    <w:rsid w:val="00F97CC7"/>
    <w:rsid w:val="00FA0628"/>
    <w:rsid w:val="00FA0EDA"/>
    <w:rsid w:val="00FA14D7"/>
    <w:rsid w:val="00FA3579"/>
    <w:rsid w:val="00FA3B15"/>
    <w:rsid w:val="00FA3DE6"/>
    <w:rsid w:val="00FA420B"/>
    <w:rsid w:val="00FA42EF"/>
    <w:rsid w:val="00FA47E2"/>
    <w:rsid w:val="00FA4A66"/>
    <w:rsid w:val="00FA4CED"/>
    <w:rsid w:val="00FA4D15"/>
    <w:rsid w:val="00FA5441"/>
    <w:rsid w:val="00FA588C"/>
    <w:rsid w:val="00FA5EEA"/>
    <w:rsid w:val="00FA63B0"/>
    <w:rsid w:val="00FA6444"/>
    <w:rsid w:val="00FA7FEA"/>
    <w:rsid w:val="00FB052D"/>
    <w:rsid w:val="00FB07D5"/>
    <w:rsid w:val="00FB113A"/>
    <w:rsid w:val="00FB2429"/>
    <w:rsid w:val="00FB26C9"/>
    <w:rsid w:val="00FB38ED"/>
    <w:rsid w:val="00FB424A"/>
    <w:rsid w:val="00FB4284"/>
    <w:rsid w:val="00FB4B1A"/>
    <w:rsid w:val="00FB4C22"/>
    <w:rsid w:val="00FB5AE4"/>
    <w:rsid w:val="00FB61DF"/>
    <w:rsid w:val="00FB653F"/>
    <w:rsid w:val="00FB7162"/>
    <w:rsid w:val="00FB754A"/>
    <w:rsid w:val="00FC0627"/>
    <w:rsid w:val="00FC064F"/>
    <w:rsid w:val="00FC1B7B"/>
    <w:rsid w:val="00FC1B87"/>
    <w:rsid w:val="00FC2208"/>
    <w:rsid w:val="00FC23D5"/>
    <w:rsid w:val="00FC2CA1"/>
    <w:rsid w:val="00FC30AF"/>
    <w:rsid w:val="00FC32C6"/>
    <w:rsid w:val="00FC38FA"/>
    <w:rsid w:val="00FC3C5C"/>
    <w:rsid w:val="00FC4002"/>
    <w:rsid w:val="00FC4100"/>
    <w:rsid w:val="00FC42C2"/>
    <w:rsid w:val="00FC529A"/>
    <w:rsid w:val="00FC6698"/>
    <w:rsid w:val="00FC7BC6"/>
    <w:rsid w:val="00FC7ECA"/>
    <w:rsid w:val="00FD04A7"/>
    <w:rsid w:val="00FD0C93"/>
    <w:rsid w:val="00FD1476"/>
    <w:rsid w:val="00FD192D"/>
    <w:rsid w:val="00FD3DEB"/>
    <w:rsid w:val="00FD44D1"/>
    <w:rsid w:val="00FD4CD6"/>
    <w:rsid w:val="00FD5608"/>
    <w:rsid w:val="00FD618D"/>
    <w:rsid w:val="00FD65DE"/>
    <w:rsid w:val="00FD7355"/>
    <w:rsid w:val="00FD7703"/>
    <w:rsid w:val="00FE096C"/>
    <w:rsid w:val="00FE0CAB"/>
    <w:rsid w:val="00FE0DB2"/>
    <w:rsid w:val="00FE0E1F"/>
    <w:rsid w:val="00FE14AB"/>
    <w:rsid w:val="00FE17BF"/>
    <w:rsid w:val="00FE218C"/>
    <w:rsid w:val="00FE27DA"/>
    <w:rsid w:val="00FE37CC"/>
    <w:rsid w:val="00FE3A0F"/>
    <w:rsid w:val="00FE455F"/>
    <w:rsid w:val="00FE4B92"/>
    <w:rsid w:val="00FE4D0A"/>
    <w:rsid w:val="00FE5182"/>
    <w:rsid w:val="00FE53DC"/>
    <w:rsid w:val="00FE62CA"/>
    <w:rsid w:val="00FE6B01"/>
    <w:rsid w:val="00FE6B09"/>
    <w:rsid w:val="00FE6BA4"/>
    <w:rsid w:val="00FE6E7A"/>
    <w:rsid w:val="00FE7286"/>
    <w:rsid w:val="00FF0609"/>
    <w:rsid w:val="00FF1096"/>
    <w:rsid w:val="00FF1822"/>
    <w:rsid w:val="00FF1EAA"/>
    <w:rsid w:val="00FF23C9"/>
    <w:rsid w:val="00FF2D67"/>
    <w:rsid w:val="00FF3121"/>
    <w:rsid w:val="00FF341F"/>
    <w:rsid w:val="00FF385A"/>
    <w:rsid w:val="00FF3D58"/>
    <w:rsid w:val="00FF3E4D"/>
    <w:rsid w:val="00FF4083"/>
    <w:rsid w:val="00FF4385"/>
    <w:rsid w:val="00FF4D05"/>
    <w:rsid w:val="00FF54A8"/>
    <w:rsid w:val="00FF600B"/>
    <w:rsid w:val="00FF60BE"/>
    <w:rsid w:val="00FF652A"/>
    <w:rsid w:val="00FF6531"/>
    <w:rsid w:val="00FF694B"/>
    <w:rsid w:val="00FF77A8"/>
    <w:rsid w:val="00FF78A9"/>
    <w:rsid w:val="00FF7E08"/>
    <w:rsid w:val="00FF7FC9"/>
  </w:rsids>
  <m:mathPr>
    <m:mathFont m:val="Cambria Math"/>
    <m:brkBin m:val="before"/>
    <m:brkBinSub m:val="--"/>
    <m:smallFrac m:val="off"/>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8e3c7e,#5d6d6d,#656169,#5f5377,#625b6f,#646169,#666466,#6a6063"/>
      <o:colormenu v:ext="edit" fillcolor="#646169" strokecolor="#64616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4"/>
        <w:szCs w:val="24"/>
        <w:lang w:val="es-CO"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3ED"/>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E20E6"/>
    <w:rPr>
      <w:rFonts w:ascii="Tahoma" w:hAnsi="Tahoma" w:cs="Tahoma"/>
      <w:sz w:val="16"/>
      <w:szCs w:val="16"/>
    </w:rPr>
  </w:style>
  <w:style w:type="character" w:customStyle="1" w:styleId="TextodegloboCar">
    <w:name w:val="Texto de globo Car"/>
    <w:basedOn w:val="Fuentedeprrafopredeter"/>
    <w:link w:val="Textodeglobo"/>
    <w:uiPriority w:val="99"/>
    <w:semiHidden/>
    <w:rsid w:val="00EE20E6"/>
    <w:rPr>
      <w:rFonts w:ascii="Tahoma" w:hAnsi="Tahoma" w:cs="Tahoma"/>
      <w:sz w:val="16"/>
      <w:szCs w:val="16"/>
    </w:rPr>
  </w:style>
  <w:style w:type="paragraph" w:styleId="Prrafodelista">
    <w:name w:val="List Paragraph"/>
    <w:basedOn w:val="Normal"/>
    <w:uiPriority w:val="34"/>
    <w:qFormat/>
    <w:rsid w:val="00FB424A"/>
    <w:pPr>
      <w:ind w:left="720"/>
      <w:contextualSpacing/>
    </w:pPr>
  </w:style>
  <w:style w:type="paragraph" w:styleId="NormalWeb">
    <w:name w:val="Normal (Web)"/>
    <w:basedOn w:val="Normal"/>
    <w:uiPriority w:val="99"/>
    <w:semiHidden/>
    <w:unhideWhenUsed/>
    <w:rsid w:val="00D770B4"/>
    <w:pPr>
      <w:spacing w:before="100" w:beforeAutospacing="1" w:after="100" w:afterAutospacing="1"/>
    </w:pPr>
    <w:rPr>
      <w:rFonts w:ascii="Times New Roman" w:eastAsiaTheme="minorEastAsia" w:hAnsi="Times New Roman" w:cs="Times New Roman"/>
      <w:lang w:eastAsia="es-CO"/>
    </w:rPr>
  </w:style>
  <w:style w:type="table" w:styleId="Sombreadomedio1-nfasis3">
    <w:name w:val="Medium Shading 1 Accent 3"/>
    <w:basedOn w:val="Tablanormal"/>
    <w:uiPriority w:val="63"/>
    <w:rsid w:val="00414C33"/>
    <w:rPr>
      <w:rFonts w:asciiTheme="minorHAnsi" w:hAnsiTheme="minorHAnsi" w:cstheme="minorBidi"/>
      <w:sz w:val="22"/>
      <w:szCs w:val="22"/>
      <w:lang w:val="es-ES"/>
    </w:rPr>
    <w:tblPr>
      <w:tblStyleRowBandSize w:val="1"/>
      <w:tblStyleColBandSize w:val="1"/>
      <w:tblInd w:w="0" w:type="dxa"/>
      <w:tblBorders>
        <w:top w:val="single" w:sz="8" w:space="0" w:color="2B8CC5" w:themeColor="accent3" w:themeTint="BF"/>
        <w:left w:val="single" w:sz="8" w:space="0" w:color="2B8CC5" w:themeColor="accent3" w:themeTint="BF"/>
        <w:bottom w:val="single" w:sz="8" w:space="0" w:color="2B8CC5" w:themeColor="accent3" w:themeTint="BF"/>
        <w:right w:val="single" w:sz="8" w:space="0" w:color="2B8CC5" w:themeColor="accent3" w:themeTint="BF"/>
        <w:insideH w:val="single" w:sz="8" w:space="0" w:color="2B8CC5"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2B8CC5" w:themeColor="accent3" w:themeTint="BF"/>
          <w:left w:val="single" w:sz="8" w:space="0" w:color="2B8CC5" w:themeColor="accent3" w:themeTint="BF"/>
          <w:bottom w:val="single" w:sz="8" w:space="0" w:color="2B8CC5" w:themeColor="accent3" w:themeTint="BF"/>
          <w:right w:val="single" w:sz="8" w:space="0" w:color="2B8CC5" w:themeColor="accent3" w:themeTint="BF"/>
          <w:insideH w:val="nil"/>
          <w:insideV w:val="nil"/>
        </w:tcBorders>
        <w:shd w:val="clear" w:color="auto" w:fill="1B587C" w:themeFill="accent3"/>
      </w:tcPr>
    </w:tblStylePr>
    <w:tblStylePr w:type="lastRow">
      <w:pPr>
        <w:spacing w:before="0" w:after="0" w:line="240" w:lineRule="auto"/>
      </w:pPr>
      <w:rPr>
        <w:b/>
        <w:bCs/>
      </w:rPr>
      <w:tblPr/>
      <w:tcPr>
        <w:tcBorders>
          <w:top w:val="double" w:sz="6" w:space="0" w:color="2B8CC5" w:themeColor="accent3" w:themeTint="BF"/>
          <w:left w:val="single" w:sz="8" w:space="0" w:color="2B8CC5" w:themeColor="accent3" w:themeTint="BF"/>
          <w:bottom w:val="single" w:sz="8" w:space="0" w:color="2B8CC5" w:themeColor="accent3" w:themeTint="BF"/>
          <w:right w:val="single" w:sz="8" w:space="0" w:color="2B8CC5" w:themeColor="accent3" w:themeTint="BF"/>
          <w:insideH w:val="nil"/>
          <w:insideV w:val="nil"/>
        </w:tcBorders>
      </w:tcPr>
    </w:tblStylePr>
    <w:tblStylePr w:type="firstCol">
      <w:rPr>
        <w:b/>
        <w:bCs/>
      </w:rPr>
    </w:tblStylePr>
    <w:tblStylePr w:type="lastCol">
      <w:rPr>
        <w:b/>
        <w:bCs/>
      </w:rPr>
    </w:tblStylePr>
    <w:tblStylePr w:type="band1Vert">
      <w:tblPr/>
      <w:tcPr>
        <w:shd w:val="clear" w:color="auto" w:fill="B5D9EF" w:themeFill="accent3" w:themeFillTint="3F"/>
      </w:tcPr>
    </w:tblStylePr>
    <w:tblStylePr w:type="band1Horz">
      <w:tblPr/>
      <w:tcPr>
        <w:tcBorders>
          <w:insideH w:val="nil"/>
          <w:insideV w:val="nil"/>
        </w:tcBorders>
        <w:shd w:val="clear" w:color="auto" w:fill="B5D9EF" w:themeFill="accent3" w:themeFillTint="3F"/>
      </w:tcPr>
    </w:tblStylePr>
    <w:tblStylePr w:type="band2Horz">
      <w:tblPr/>
      <w:tcPr>
        <w:tcBorders>
          <w:insideH w:val="nil"/>
          <w:insideV w:val="nil"/>
        </w:tcBorders>
      </w:tcPr>
    </w:tblStylePr>
  </w:style>
  <w:style w:type="paragraph" w:styleId="Encabezado">
    <w:name w:val="header"/>
    <w:basedOn w:val="Normal"/>
    <w:link w:val="EncabezadoCar"/>
    <w:uiPriority w:val="99"/>
    <w:unhideWhenUsed/>
    <w:rsid w:val="00DC60D7"/>
    <w:pPr>
      <w:tabs>
        <w:tab w:val="center" w:pos="4419"/>
        <w:tab w:val="right" w:pos="8838"/>
      </w:tabs>
    </w:pPr>
  </w:style>
  <w:style w:type="character" w:customStyle="1" w:styleId="EncabezadoCar">
    <w:name w:val="Encabezado Car"/>
    <w:basedOn w:val="Fuentedeprrafopredeter"/>
    <w:link w:val="Encabezado"/>
    <w:uiPriority w:val="99"/>
    <w:rsid w:val="00DC60D7"/>
  </w:style>
  <w:style w:type="paragraph" w:styleId="Piedepgina">
    <w:name w:val="footer"/>
    <w:basedOn w:val="Normal"/>
    <w:link w:val="PiedepginaCar"/>
    <w:uiPriority w:val="99"/>
    <w:unhideWhenUsed/>
    <w:rsid w:val="00124EBD"/>
    <w:pPr>
      <w:tabs>
        <w:tab w:val="center" w:pos="4419"/>
        <w:tab w:val="right" w:pos="8838"/>
      </w:tabs>
    </w:pPr>
  </w:style>
  <w:style w:type="character" w:customStyle="1" w:styleId="PiedepginaCar">
    <w:name w:val="Pie de página Car"/>
    <w:basedOn w:val="Fuentedeprrafopredeter"/>
    <w:link w:val="Piedepgina"/>
    <w:uiPriority w:val="99"/>
    <w:rsid w:val="00124EBD"/>
  </w:style>
  <w:style w:type="table" w:styleId="Tablaconcuadrcula">
    <w:name w:val="Table Grid"/>
    <w:basedOn w:val="Tablanormal"/>
    <w:uiPriority w:val="59"/>
    <w:rsid w:val="00AD5C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convietas">
    <w:name w:val="List Bullet"/>
    <w:basedOn w:val="Normal"/>
    <w:uiPriority w:val="99"/>
    <w:unhideWhenUsed/>
    <w:rsid w:val="00807196"/>
    <w:pPr>
      <w:numPr>
        <w:numId w:val="1"/>
      </w:numPr>
      <w:contextualSpacing/>
    </w:pPr>
  </w:style>
  <w:style w:type="paragraph" w:styleId="Sinespaciado">
    <w:name w:val="No Spacing"/>
    <w:link w:val="SinespaciadoCar"/>
    <w:uiPriority w:val="1"/>
    <w:qFormat/>
    <w:rsid w:val="00035BAC"/>
    <w:rPr>
      <w:rFonts w:asciiTheme="minorHAnsi" w:eastAsiaTheme="minorEastAsia" w:hAnsiTheme="minorHAnsi" w:cstheme="minorBidi"/>
      <w:sz w:val="22"/>
      <w:szCs w:val="22"/>
      <w:lang w:val="es-ES"/>
    </w:rPr>
  </w:style>
  <w:style w:type="character" w:customStyle="1" w:styleId="SinespaciadoCar">
    <w:name w:val="Sin espaciado Car"/>
    <w:basedOn w:val="Fuentedeprrafopredeter"/>
    <w:link w:val="Sinespaciado"/>
    <w:uiPriority w:val="1"/>
    <w:rsid w:val="00035BAC"/>
    <w:rPr>
      <w:rFonts w:asciiTheme="minorHAnsi" w:eastAsiaTheme="minorEastAsia" w:hAnsiTheme="minorHAnsi" w:cstheme="minorBidi"/>
      <w:sz w:val="22"/>
      <w:szCs w:val="22"/>
      <w:lang w:val="es-ES"/>
    </w:rPr>
  </w:style>
  <w:style w:type="paragraph" w:styleId="ndice1">
    <w:name w:val="index 1"/>
    <w:basedOn w:val="Normal"/>
    <w:next w:val="Normal"/>
    <w:autoRedefine/>
    <w:uiPriority w:val="99"/>
    <w:semiHidden/>
    <w:unhideWhenUsed/>
    <w:rsid w:val="009F125C"/>
    <w:pPr>
      <w:ind w:left="240" w:hanging="240"/>
    </w:pPr>
  </w:style>
  <w:style w:type="paragraph" w:styleId="ndice5">
    <w:name w:val="index 5"/>
    <w:basedOn w:val="Normal"/>
    <w:next w:val="Normal"/>
    <w:autoRedefine/>
    <w:uiPriority w:val="99"/>
    <w:semiHidden/>
    <w:unhideWhenUsed/>
    <w:rsid w:val="009F125C"/>
    <w:pPr>
      <w:ind w:left="1200" w:hanging="240"/>
    </w:pPr>
  </w:style>
  <w:style w:type="paragraph" w:styleId="Textonotapie">
    <w:name w:val="footnote text"/>
    <w:basedOn w:val="Normal"/>
    <w:link w:val="TextonotapieCar"/>
    <w:uiPriority w:val="99"/>
    <w:unhideWhenUsed/>
    <w:rsid w:val="003A3B53"/>
    <w:rPr>
      <w:sz w:val="20"/>
      <w:szCs w:val="20"/>
    </w:rPr>
  </w:style>
  <w:style w:type="character" w:customStyle="1" w:styleId="TextonotapieCar">
    <w:name w:val="Texto nota pie Car"/>
    <w:basedOn w:val="Fuentedeprrafopredeter"/>
    <w:link w:val="Textonotapie"/>
    <w:uiPriority w:val="99"/>
    <w:rsid w:val="003A3B53"/>
    <w:rPr>
      <w:sz w:val="20"/>
      <w:szCs w:val="20"/>
    </w:rPr>
  </w:style>
  <w:style w:type="character" w:styleId="Refdenotaalpie">
    <w:name w:val="footnote reference"/>
    <w:basedOn w:val="Fuentedeprrafopredeter"/>
    <w:uiPriority w:val="99"/>
    <w:semiHidden/>
    <w:unhideWhenUsed/>
    <w:rsid w:val="001021D9"/>
    <w:rPr>
      <w:vertAlign w:val="superscript"/>
    </w:rPr>
  </w:style>
  <w:style w:type="paragraph" w:customStyle="1" w:styleId="Default">
    <w:name w:val="Default"/>
    <w:rsid w:val="005B2F03"/>
    <w:pPr>
      <w:autoSpaceDE w:val="0"/>
      <w:autoSpaceDN w:val="0"/>
      <w:adjustRightInd w:val="0"/>
    </w:pPr>
    <w:rPr>
      <w:rFonts w:ascii="Calibri" w:hAnsi="Calibri" w:cs="Calibri"/>
      <w:color w:val="000000"/>
      <w:lang w:val="es-ES"/>
    </w:rPr>
  </w:style>
  <w:style w:type="character" w:styleId="Hipervnculo">
    <w:name w:val="Hyperlink"/>
    <w:basedOn w:val="Fuentedeprrafopredeter"/>
    <w:uiPriority w:val="99"/>
    <w:unhideWhenUsed/>
    <w:rsid w:val="008D518D"/>
    <w:rPr>
      <w:color w:val="6B9F25" w:themeColor="hyperlink"/>
      <w:u w:val="single"/>
    </w:rPr>
  </w:style>
  <w:style w:type="paragraph" w:styleId="Textonotaalfinal">
    <w:name w:val="endnote text"/>
    <w:basedOn w:val="Normal"/>
    <w:link w:val="TextonotaalfinalCar"/>
    <w:uiPriority w:val="99"/>
    <w:semiHidden/>
    <w:unhideWhenUsed/>
    <w:rsid w:val="003A3B53"/>
    <w:rPr>
      <w:sz w:val="20"/>
      <w:szCs w:val="20"/>
    </w:rPr>
  </w:style>
  <w:style w:type="character" w:customStyle="1" w:styleId="TextonotaalfinalCar">
    <w:name w:val="Texto nota al final Car"/>
    <w:basedOn w:val="Fuentedeprrafopredeter"/>
    <w:link w:val="Textonotaalfinal"/>
    <w:uiPriority w:val="99"/>
    <w:semiHidden/>
    <w:rsid w:val="003A3B53"/>
    <w:rPr>
      <w:sz w:val="20"/>
      <w:szCs w:val="20"/>
    </w:rPr>
  </w:style>
  <w:style w:type="character" w:styleId="Refdenotaalfinal">
    <w:name w:val="endnote reference"/>
    <w:basedOn w:val="Fuentedeprrafopredeter"/>
    <w:uiPriority w:val="99"/>
    <w:semiHidden/>
    <w:unhideWhenUsed/>
    <w:rsid w:val="003A3B53"/>
    <w:rPr>
      <w:vertAlign w:val="superscript"/>
    </w:rPr>
  </w:style>
  <w:style w:type="character" w:styleId="Textodelmarcadordeposicin">
    <w:name w:val="Placeholder Text"/>
    <w:basedOn w:val="Fuentedeprrafopredeter"/>
    <w:uiPriority w:val="99"/>
    <w:semiHidden/>
    <w:rsid w:val="0052482D"/>
    <w:rPr>
      <w:color w:val="808080"/>
    </w:rPr>
  </w:style>
  <w:style w:type="character" w:styleId="Textoennegrita">
    <w:name w:val="Strong"/>
    <w:basedOn w:val="Fuentedeprrafopredeter"/>
    <w:uiPriority w:val="22"/>
    <w:qFormat/>
    <w:rsid w:val="009E01D0"/>
    <w:rPr>
      <w:b/>
      <w:bCs/>
    </w:rPr>
  </w:style>
  <w:style w:type="character" w:customStyle="1" w:styleId="b1">
    <w:name w:val="b1"/>
    <w:basedOn w:val="Fuentedeprrafopredeter"/>
    <w:rsid w:val="00CE7C0A"/>
    <w:rPr>
      <w:color w:val="000000"/>
    </w:rPr>
  </w:style>
  <w:style w:type="paragraph" w:styleId="Textocomentario">
    <w:name w:val="annotation text"/>
    <w:basedOn w:val="Normal"/>
    <w:link w:val="TextocomentarioCar"/>
    <w:uiPriority w:val="99"/>
    <w:unhideWhenUsed/>
    <w:rsid w:val="007C7DAD"/>
    <w:pPr>
      <w:spacing w:after="200"/>
    </w:pPr>
    <w:rPr>
      <w:sz w:val="20"/>
      <w:szCs w:val="20"/>
    </w:rPr>
  </w:style>
  <w:style w:type="character" w:customStyle="1" w:styleId="TextocomentarioCar">
    <w:name w:val="Texto comentario Car"/>
    <w:basedOn w:val="Fuentedeprrafopredeter"/>
    <w:link w:val="Textocomentario"/>
    <w:uiPriority w:val="99"/>
    <w:rsid w:val="007C7DAD"/>
    <w:rPr>
      <w:sz w:val="20"/>
      <w:szCs w:val="20"/>
    </w:rPr>
  </w:style>
  <w:style w:type="character" w:customStyle="1" w:styleId="textonavy1">
    <w:name w:val="texto_navy1"/>
    <w:basedOn w:val="Fuentedeprrafopredeter"/>
    <w:rsid w:val="009F71CA"/>
    <w:rPr>
      <w:color w:val="000080"/>
    </w:rPr>
  </w:style>
  <w:style w:type="character" w:styleId="Refdecomentario">
    <w:name w:val="annotation reference"/>
    <w:basedOn w:val="Fuentedeprrafopredeter"/>
    <w:uiPriority w:val="99"/>
    <w:semiHidden/>
    <w:unhideWhenUsed/>
    <w:rsid w:val="003A5E58"/>
    <w:rPr>
      <w:sz w:val="18"/>
      <w:szCs w:val="18"/>
    </w:rPr>
  </w:style>
  <w:style w:type="paragraph" w:styleId="Asuntodelcomentario">
    <w:name w:val="annotation subject"/>
    <w:basedOn w:val="Textocomentario"/>
    <w:next w:val="Textocomentario"/>
    <w:link w:val="AsuntodelcomentarioCar"/>
    <w:uiPriority w:val="99"/>
    <w:semiHidden/>
    <w:unhideWhenUsed/>
    <w:rsid w:val="003A5E58"/>
    <w:pPr>
      <w:spacing w:after="0"/>
    </w:pPr>
    <w:rPr>
      <w:b/>
      <w:bCs/>
    </w:rPr>
  </w:style>
  <w:style w:type="character" w:customStyle="1" w:styleId="AsuntodelcomentarioCar">
    <w:name w:val="Asunto del comentario Car"/>
    <w:basedOn w:val="TextocomentarioCar"/>
    <w:link w:val="Asuntodelcomentario"/>
    <w:uiPriority w:val="99"/>
    <w:semiHidden/>
    <w:rsid w:val="003A5E58"/>
    <w:rPr>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es-CO"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3E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EE20E6"/>
    <w:rPr>
      <w:rFonts w:ascii="Tahoma" w:hAnsi="Tahoma" w:cs="Tahoma"/>
      <w:sz w:val="16"/>
      <w:szCs w:val="16"/>
    </w:rPr>
  </w:style>
  <w:style w:type="character" w:customStyle="1" w:styleId="TextodegloboCar">
    <w:name w:val="Texto de globo Car"/>
    <w:basedOn w:val="Fuentedeprrafopredeter"/>
    <w:link w:val="Textodeglobo"/>
    <w:uiPriority w:val="99"/>
    <w:semiHidden/>
    <w:rsid w:val="00EE20E6"/>
    <w:rPr>
      <w:rFonts w:ascii="Tahoma" w:hAnsi="Tahoma" w:cs="Tahoma"/>
      <w:sz w:val="16"/>
      <w:szCs w:val="16"/>
    </w:rPr>
  </w:style>
  <w:style w:type="paragraph" w:styleId="Prrafodelista">
    <w:name w:val="List Paragraph"/>
    <w:basedOn w:val="Normal"/>
    <w:uiPriority w:val="34"/>
    <w:qFormat/>
    <w:rsid w:val="00FB424A"/>
    <w:pPr>
      <w:ind w:left="720"/>
      <w:contextualSpacing/>
    </w:pPr>
  </w:style>
  <w:style w:type="paragraph" w:styleId="NormalWeb">
    <w:name w:val="Normal (Web)"/>
    <w:basedOn w:val="Normal"/>
    <w:uiPriority w:val="99"/>
    <w:semiHidden/>
    <w:unhideWhenUsed/>
    <w:rsid w:val="00D770B4"/>
    <w:pPr>
      <w:spacing w:before="100" w:beforeAutospacing="1" w:after="100" w:afterAutospacing="1"/>
    </w:pPr>
    <w:rPr>
      <w:rFonts w:ascii="Times New Roman" w:eastAsiaTheme="minorEastAsia" w:hAnsi="Times New Roman" w:cs="Times New Roman"/>
      <w:lang w:eastAsia="es-CO"/>
    </w:rPr>
  </w:style>
  <w:style w:type="table" w:styleId="Sombreadomediano1-nfasis3">
    <w:name w:val="Medium Shading 1 Accent 3"/>
    <w:basedOn w:val="Tablanormal"/>
    <w:uiPriority w:val="63"/>
    <w:rsid w:val="00414C33"/>
    <w:rPr>
      <w:rFonts w:asciiTheme="minorHAnsi" w:hAnsiTheme="minorHAnsi" w:cstheme="minorBidi"/>
      <w:sz w:val="22"/>
      <w:szCs w:val="22"/>
      <w:lang w:val="es-ES"/>
    </w:rPr>
    <w:tblPr>
      <w:tblStyleRowBandSize w:val="1"/>
      <w:tblStyleColBandSize w:val="1"/>
      <w:tblInd w:w="0" w:type="dxa"/>
      <w:tblBorders>
        <w:top w:val="single" w:sz="8" w:space="0" w:color="2B8CC5" w:themeColor="accent3" w:themeTint="BF"/>
        <w:left w:val="single" w:sz="8" w:space="0" w:color="2B8CC5" w:themeColor="accent3" w:themeTint="BF"/>
        <w:bottom w:val="single" w:sz="8" w:space="0" w:color="2B8CC5" w:themeColor="accent3" w:themeTint="BF"/>
        <w:right w:val="single" w:sz="8" w:space="0" w:color="2B8CC5" w:themeColor="accent3" w:themeTint="BF"/>
        <w:insideH w:val="single" w:sz="8" w:space="0" w:color="2B8CC5"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2B8CC5" w:themeColor="accent3" w:themeTint="BF"/>
          <w:left w:val="single" w:sz="8" w:space="0" w:color="2B8CC5" w:themeColor="accent3" w:themeTint="BF"/>
          <w:bottom w:val="single" w:sz="8" w:space="0" w:color="2B8CC5" w:themeColor="accent3" w:themeTint="BF"/>
          <w:right w:val="single" w:sz="8" w:space="0" w:color="2B8CC5" w:themeColor="accent3" w:themeTint="BF"/>
          <w:insideH w:val="nil"/>
          <w:insideV w:val="nil"/>
        </w:tcBorders>
        <w:shd w:val="clear" w:color="auto" w:fill="1B587C" w:themeFill="accent3"/>
      </w:tcPr>
    </w:tblStylePr>
    <w:tblStylePr w:type="lastRow">
      <w:pPr>
        <w:spacing w:before="0" w:after="0" w:line="240" w:lineRule="auto"/>
      </w:pPr>
      <w:rPr>
        <w:b/>
        <w:bCs/>
      </w:rPr>
      <w:tblPr/>
      <w:tcPr>
        <w:tcBorders>
          <w:top w:val="double" w:sz="6" w:space="0" w:color="2B8CC5" w:themeColor="accent3" w:themeTint="BF"/>
          <w:left w:val="single" w:sz="8" w:space="0" w:color="2B8CC5" w:themeColor="accent3" w:themeTint="BF"/>
          <w:bottom w:val="single" w:sz="8" w:space="0" w:color="2B8CC5" w:themeColor="accent3" w:themeTint="BF"/>
          <w:right w:val="single" w:sz="8" w:space="0" w:color="2B8CC5" w:themeColor="accent3" w:themeTint="BF"/>
          <w:insideH w:val="nil"/>
          <w:insideV w:val="nil"/>
        </w:tcBorders>
      </w:tcPr>
    </w:tblStylePr>
    <w:tblStylePr w:type="firstCol">
      <w:rPr>
        <w:b/>
        <w:bCs/>
      </w:rPr>
    </w:tblStylePr>
    <w:tblStylePr w:type="lastCol">
      <w:rPr>
        <w:b/>
        <w:bCs/>
      </w:rPr>
    </w:tblStylePr>
    <w:tblStylePr w:type="band1Vert">
      <w:tblPr/>
      <w:tcPr>
        <w:shd w:val="clear" w:color="auto" w:fill="B5D9EF" w:themeFill="accent3" w:themeFillTint="3F"/>
      </w:tcPr>
    </w:tblStylePr>
    <w:tblStylePr w:type="band1Horz">
      <w:tblPr/>
      <w:tcPr>
        <w:tcBorders>
          <w:insideH w:val="nil"/>
          <w:insideV w:val="nil"/>
        </w:tcBorders>
        <w:shd w:val="clear" w:color="auto" w:fill="B5D9EF" w:themeFill="accent3" w:themeFillTint="3F"/>
      </w:tcPr>
    </w:tblStylePr>
    <w:tblStylePr w:type="band2Horz">
      <w:tblPr/>
      <w:tcPr>
        <w:tcBorders>
          <w:insideH w:val="nil"/>
          <w:insideV w:val="nil"/>
        </w:tcBorders>
      </w:tcPr>
    </w:tblStylePr>
  </w:style>
  <w:style w:type="paragraph" w:styleId="Encabezado">
    <w:name w:val="header"/>
    <w:basedOn w:val="Normal"/>
    <w:link w:val="EncabezadoCar"/>
    <w:uiPriority w:val="99"/>
    <w:unhideWhenUsed/>
    <w:rsid w:val="00DC60D7"/>
    <w:pPr>
      <w:tabs>
        <w:tab w:val="center" w:pos="4419"/>
        <w:tab w:val="right" w:pos="8838"/>
      </w:tabs>
    </w:pPr>
  </w:style>
  <w:style w:type="character" w:customStyle="1" w:styleId="EncabezadoCar">
    <w:name w:val="Encabezado Car"/>
    <w:basedOn w:val="Fuentedeprrafopredeter"/>
    <w:link w:val="Encabezado"/>
    <w:uiPriority w:val="99"/>
    <w:rsid w:val="00DC60D7"/>
  </w:style>
  <w:style w:type="paragraph" w:styleId="Piedepgina">
    <w:name w:val="footer"/>
    <w:basedOn w:val="Normal"/>
    <w:link w:val="PiedepginaCar"/>
    <w:uiPriority w:val="99"/>
    <w:unhideWhenUsed/>
    <w:rsid w:val="00124EBD"/>
    <w:pPr>
      <w:tabs>
        <w:tab w:val="center" w:pos="4419"/>
        <w:tab w:val="right" w:pos="8838"/>
      </w:tabs>
    </w:pPr>
  </w:style>
  <w:style w:type="character" w:customStyle="1" w:styleId="PiedepginaCar">
    <w:name w:val="Pie de página Car"/>
    <w:basedOn w:val="Fuentedeprrafopredeter"/>
    <w:link w:val="Piedepgina"/>
    <w:uiPriority w:val="99"/>
    <w:rsid w:val="00124EBD"/>
  </w:style>
  <w:style w:type="table" w:styleId="Tablaconcuadrcula">
    <w:name w:val="Table Grid"/>
    <w:basedOn w:val="Tablanormal"/>
    <w:uiPriority w:val="59"/>
    <w:rsid w:val="00AD5C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aconvietas">
    <w:name w:val="List Bullet"/>
    <w:basedOn w:val="Normal"/>
    <w:uiPriority w:val="99"/>
    <w:unhideWhenUsed/>
    <w:rsid w:val="00807196"/>
    <w:pPr>
      <w:numPr>
        <w:numId w:val="1"/>
      </w:numPr>
      <w:contextualSpacing/>
    </w:pPr>
  </w:style>
  <w:style w:type="paragraph" w:styleId="Sinespaciado">
    <w:name w:val="No Spacing"/>
    <w:link w:val="SinespaciadoCar"/>
    <w:uiPriority w:val="1"/>
    <w:qFormat/>
    <w:rsid w:val="00035BAC"/>
    <w:rPr>
      <w:rFonts w:asciiTheme="minorHAnsi" w:eastAsiaTheme="minorEastAsia" w:hAnsiTheme="minorHAnsi" w:cstheme="minorBidi"/>
      <w:sz w:val="22"/>
      <w:szCs w:val="22"/>
      <w:lang w:val="es-ES"/>
    </w:rPr>
  </w:style>
  <w:style w:type="character" w:customStyle="1" w:styleId="SinespaciadoCar">
    <w:name w:val="Sin espaciado Car"/>
    <w:basedOn w:val="Fuentedeprrafopredeter"/>
    <w:link w:val="Sinespaciado"/>
    <w:uiPriority w:val="1"/>
    <w:rsid w:val="00035BAC"/>
    <w:rPr>
      <w:rFonts w:asciiTheme="minorHAnsi" w:eastAsiaTheme="minorEastAsia" w:hAnsiTheme="minorHAnsi" w:cstheme="minorBidi"/>
      <w:sz w:val="22"/>
      <w:szCs w:val="22"/>
      <w:lang w:val="es-ES"/>
    </w:rPr>
  </w:style>
  <w:style w:type="paragraph" w:styleId="ndice1">
    <w:name w:val="index 1"/>
    <w:basedOn w:val="Normal"/>
    <w:next w:val="Normal"/>
    <w:autoRedefine/>
    <w:uiPriority w:val="99"/>
    <w:semiHidden/>
    <w:unhideWhenUsed/>
    <w:rsid w:val="009F125C"/>
    <w:pPr>
      <w:ind w:left="240" w:hanging="240"/>
    </w:pPr>
  </w:style>
  <w:style w:type="paragraph" w:styleId="ndice5">
    <w:name w:val="index 5"/>
    <w:basedOn w:val="Normal"/>
    <w:next w:val="Normal"/>
    <w:autoRedefine/>
    <w:uiPriority w:val="99"/>
    <w:semiHidden/>
    <w:unhideWhenUsed/>
    <w:rsid w:val="009F125C"/>
    <w:pPr>
      <w:ind w:left="1200" w:hanging="240"/>
    </w:pPr>
  </w:style>
  <w:style w:type="paragraph" w:styleId="Textonotapie">
    <w:name w:val="footnote text"/>
    <w:basedOn w:val="Normal"/>
    <w:link w:val="TextonotapieCar"/>
    <w:uiPriority w:val="99"/>
    <w:unhideWhenUsed/>
    <w:rsid w:val="003A3B53"/>
    <w:rPr>
      <w:sz w:val="20"/>
      <w:szCs w:val="20"/>
    </w:rPr>
  </w:style>
  <w:style w:type="character" w:customStyle="1" w:styleId="TextonotapieCar">
    <w:name w:val="Texto nota pie Car"/>
    <w:basedOn w:val="Fuentedeprrafopredeter"/>
    <w:link w:val="Textonotapie"/>
    <w:uiPriority w:val="99"/>
    <w:rsid w:val="003A3B53"/>
    <w:rPr>
      <w:sz w:val="20"/>
      <w:szCs w:val="20"/>
    </w:rPr>
  </w:style>
  <w:style w:type="character" w:styleId="Refdenotaalpie">
    <w:name w:val="footnote reference"/>
    <w:basedOn w:val="Fuentedeprrafopredeter"/>
    <w:uiPriority w:val="99"/>
    <w:semiHidden/>
    <w:unhideWhenUsed/>
    <w:rsid w:val="001021D9"/>
    <w:rPr>
      <w:vertAlign w:val="superscript"/>
    </w:rPr>
  </w:style>
  <w:style w:type="paragraph" w:customStyle="1" w:styleId="Default">
    <w:name w:val="Default"/>
    <w:rsid w:val="005B2F03"/>
    <w:pPr>
      <w:autoSpaceDE w:val="0"/>
      <w:autoSpaceDN w:val="0"/>
      <w:adjustRightInd w:val="0"/>
    </w:pPr>
    <w:rPr>
      <w:rFonts w:ascii="Calibri" w:hAnsi="Calibri" w:cs="Calibri"/>
      <w:color w:val="000000"/>
      <w:lang w:val="es-ES"/>
    </w:rPr>
  </w:style>
  <w:style w:type="character" w:styleId="Hipervnculo">
    <w:name w:val="Hyperlink"/>
    <w:basedOn w:val="Fuentedeprrafopredeter"/>
    <w:uiPriority w:val="99"/>
    <w:unhideWhenUsed/>
    <w:rsid w:val="008D518D"/>
    <w:rPr>
      <w:color w:val="6B9F25" w:themeColor="hyperlink"/>
      <w:u w:val="single"/>
    </w:rPr>
  </w:style>
  <w:style w:type="paragraph" w:styleId="Textonotaalfinal">
    <w:name w:val="endnote text"/>
    <w:basedOn w:val="Normal"/>
    <w:link w:val="TextonotaalfinalCar"/>
    <w:uiPriority w:val="99"/>
    <w:semiHidden/>
    <w:unhideWhenUsed/>
    <w:rsid w:val="003A3B53"/>
    <w:rPr>
      <w:sz w:val="20"/>
      <w:szCs w:val="20"/>
    </w:rPr>
  </w:style>
  <w:style w:type="character" w:customStyle="1" w:styleId="TextonotaalfinalCar">
    <w:name w:val="Texto nota al final Car"/>
    <w:basedOn w:val="Fuentedeprrafopredeter"/>
    <w:link w:val="Textonotaalfinal"/>
    <w:uiPriority w:val="99"/>
    <w:semiHidden/>
    <w:rsid w:val="003A3B53"/>
    <w:rPr>
      <w:sz w:val="20"/>
      <w:szCs w:val="20"/>
    </w:rPr>
  </w:style>
  <w:style w:type="character" w:styleId="Refdenotaalfinal">
    <w:name w:val="endnote reference"/>
    <w:basedOn w:val="Fuentedeprrafopredeter"/>
    <w:uiPriority w:val="99"/>
    <w:semiHidden/>
    <w:unhideWhenUsed/>
    <w:rsid w:val="003A3B53"/>
    <w:rPr>
      <w:vertAlign w:val="superscript"/>
    </w:rPr>
  </w:style>
  <w:style w:type="character" w:styleId="Textodelmarcadordeposicin">
    <w:name w:val="Placeholder Text"/>
    <w:basedOn w:val="Fuentedeprrafopredeter"/>
    <w:uiPriority w:val="99"/>
    <w:semiHidden/>
    <w:rsid w:val="0052482D"/>
    <w:rPr>
      <w:color w:val="808080"/>
    </w:rPr>
  </w:style>
  <w:style w:type="character" w:styleId="Textoennegrita">
    <w:name w:val="Strong"/>
    <w:basedOn w:val="Fuentedeprrafopredeter"/>
    <w:uiPriority w:val="22"/>
    <w:qFormat/>
    <w:rsid w:val="009E01D0"/>
    <w:rPr>
      <w:b/>
      <w:bCs/>
    </w:rPr>
  </w:style>
  <w:style w:type="character" w:customStyle="1" w:styleId="b1">
    <w:name w:val="b1"/>
    <w:basedOn w:val="Fuentedeprrafopredeter"/>
    <w:rsid w:val="00CE7C0A"/>
    <w:rPr>
      <w:color w:val="000000"/>
    </w:rPr>
  </w:style>
  <w:style w:type="paragraph" w:styleId="Textocomentario">
    <w:name w:val="annotation text"/>
    <w:basedOn w:val="Normal"/>
    <w:link w:val="TextocomentarioCar"/>
    <w:uiPriority w:val="99"/>
    <w:unhideWhenUsed/>
    <w:rsid w:val="007C7DAD"/>
    <w:pPr>
      <w:spacing w:after="200"/>
    </w:pPr>
    <w:rPr>
      <w:sz w:val="20"/>
      <w:szCs w:val="20"/>
    </w:rPr>
  </w:style>
  <w:style w:type="character" w:customStyle="1" w:styleId="TextocomentarioCar">
    <w:name w:val="Texto comentario Car"/>
    <w:basedOn w:val="Fuentedeprrafopredeter"/>
    <w:link w:val="Textocomentario"/>
    <w:uiPriority w:val="99"/>
    <w:rsid w:val="007C7DAD"/>
    <w:rPr>
      <w:sz w:val="20"/>
      <w:szCs w:val="20"/>
    </w:rPr>
  </w:style>
  <w:style w:type="character" w:customStyle="1" w:styleId="textonavy1">
    <w:name w:val="texto_navy1"/>
    <w:basedOn w:val="Fuentedeprrafopredeter"/>
    <w:rsid w:val="009F71CA"/>
    <w:rPr>
      <w:color w:val="000080"/>
    </w:rPr>
  </w:style>
  <w:style w:type="character" w:styleId="Refdecomentario">
    <w:name w:val="annotation reference"/>
    <w:basedOn w:val="Fuentedeprrafopredeter"/>
    <w:uiPriority w:val="99"/>
    <w:semiHidden/>
    <w:unhideWhenUsed/>
    <w:rsid w:val="003A5E58"/>
    <w:rPr>
      <w:sz w:val="18"/>
      <w:szCs w:val="18"/>
    </w:rPr>
  </w:style>
  <w:style w:type="paragraph" w:styleId="Asuntodelcomentario">
    <w:name w:val="annotation subject"/>
    <w:basedOn w:val="Textocomentario"/>
    <w:next w:val="Textocomentario"/>
    <w:link w:val="AsuntodelcomentarioCar"/>
    <w:uiPriority w:val="99"/>
    <w:semiHidden/>
    <w:unhideWhenUsed/>
    <w:rsid w:val="003A5E58"/>
    <w:pPr>
      <w:spacing w:after="0"/>
    </w:pPr>
    <w:rPr>
      <w:b/>
      <w:bCs/>
    </w:rPr>
  </w:style>
  <w:style w:type="character" w:customStyle="1" w:styleId="AsuntodelcomentarioCar">
    <w:name w:val="Asunto del comentario Car"/>
    <w:basedOn w:val="TextocomentarioCar"/>
    <w:link w:val="Asuntodelcomentario"/>
    <w:uiPriority w:val="99"/>
    <w:semiHidden/>
    <w:rsid w:val="003A5E58"/>
    <w:rPr>
      <w:b/>
      <w:bCs/>
      <w:sz w:val="20"/>
      <w:szCs w:val="20"/>
    </w:rPr>
  </w:style>
</w:styles>
</file>

<file path=word/webSettings.xml><?xml version="1.0" encoding="utf-8"?>
<w:webSettings xmlns:r="http://schemas.openxmlformats.org/officeDocument/2006/relationships" xmlns:w="http://schemas.openxmlformats.org/wordprocessingml/2006/main">
  <w:divs>
    <w:div w:id="75368515">
      <w:bodyDiv w:val="1"/>
      <w:marLeft w:val="0"/>
      <w:marRight w:val="0"/>
      <w:marTop w:val="0"/>
      <w:marBottom w:val="0"/>
      <w:divBdr>
        <w:top w:val="none" w:sz="0" w:space="0" w:color="auto"/>
        <w:left w:val="none" w:sz="0" w:space="0" w:color="auto"/>
        <w:bottom w:val="none" w:sz="0" w:space="0" w:color="auto"/>
        <w:right w:val="none" w:sz="0" w:space="0" w:color="auto"/>
      </w:divBdr>
    </w:div>
    <w:div w:id="142551392">
      <w:bodyDiv w:val="1"/>
      <w:marLeft w:val="0"/>
      <w:marRight w:val="0"/>
      <w:marTop w:val="0"/>
      <w:marBottom w:val="0"/>
      <w:divBdr>
        <w:top w:val="none" w:sz="0" w:space="0" w:color="auto"/>
        <w:left w:val="none" w:sz="0" w:space="0" w:color="auto"/>
        <w:bottom w:val="none" w:sz="0" w:space="0" w:color="auto"/>
        <w:right w:val="none" w:sz="0" w:space="0" w:color="auto"/>
      </w:divBdr>
    </w:div>
    <w:div w:id="341587866">
      <w:bodyDiv w:val="1"/>
      <w:marLeft w:val="0"/>
      <w:marRight w:val="0"/>
      <w:marTop w:val="0"/>
      <w:marBottom w:val="0"/>
      <w:divBdr>
        <w:top w:val="none" w:sz="0" w:space="0" w:color="auto"/>
        <w:left w:val="none" w:sz="0" w:space="0" w:color="auto"/>
        <w:bottom w:val="none" w:sz="0" w:space="0" w:color="auto"/>
        <w:right w:val="none" w:sz="0" w:space="0" w:color="auto"/>
      </w:divBdr>
      <w:divsChild>
        <w:div w:id="1004279533">
          <w:marLeft w:val="0"/>
          <w:marRight w:val="0"/>
          <w:marTop w:val="0"/>
          <w:marBottom w:val="0"/>
          <w:divBdr>
            <w:top w:val="none" w:sz="0" w:space="0" w:color="auto"/>
            <w:left w:val="none" w:sz="0" w:space="0" w:color="auto"/>
            <w:bottom w:val="none" w:sz="0" w:space="0" w:color="auto"/>
            <w:right w:val="none" w:sz="0" w:space="0" w:color="auto"/>
          </w:divBdr>
        </w:div>
      </w:divsChild>
    </w:div>
    <w:div w:id="950235795">
      <w:bodyDiv w:val="1"/>
      <w:marLeft w:val="0"/>
      <w:marRight w:val="0"/>
      <w:marTop w:val="0"/>
      <w:marBottom w:val="0"/>
      <w:divBdr>
        <w:top w:val="none" w:sz="0" w:space="0" w:color="auto"/>
        <w:left w:val="none" w:sz="0" w:space="0" w:color="auto"/>
        <w:bottom w:val="none" w:sz="0" w:space="0" w:color="auto"/>
        <w:right w:val="none" w:sz="0" w:space="0" w:color="auto"/>
      </w:divBdr>
    </w:div>
    <w:div w:id="1070424918">
      <w:bodyDiv w:val="1"/>
      <w:marLeft w:val="0"/>
      <w:marRight w:val="0"/>
      <w:marTop w:val="0"/>
      <w:marBottom w:val="0"/>
      <w:divBdr>
        <w:top w:val="none" w:sz="0" w:space="0" w:color="auto"/>
        <w:left w:val="none" w:sz="0" w:space="0" w:color="auto"/>
        <w:bottom w:val="none" w:sz="0" w:space="0" w:color="auto"/>
        <w:right w:val="none" w:sz="0" w:space="0" w:color="auto"/>
      </w:divBdr>
    </w:div>
    <w:div w:id="1224026554">
      <w:bodyDiv w:val="1"/>
      <w:marLeft w:val="0"/>
      <w:marRight w:val="0"/>
      <w:marTop w:val="0"/>
      <w:marBottom w:val="0"/>
      <w:divBdr>
        <w:top w:val="none" w:sz="0" w:space="0" w:color="auto"/>
        <w:left w:val="none" w:sz="0" w:space="0" w:color="auto"/>
        <w:bottom w:val="none" w:sz="0" w:space="0" w:color="auto"/>
        <w:right w:val="none" w:sz="0" w:space="0" w:color="auto"/>
      </w:divBdr>
    </w:div>
    <w:div w:id="1432773786">
      <w:bodyDiv w:val="1"/>
      <w:marLeft w:val="0"/>
      <w:marRight w:val="0"/>
      <w:marTop w:val="0"/>
      <w:marBottom w:val="0"/>
      <w:divBdr>
        <w:top w:val="none" w:sz="0" w:space="0" w:color="auto"/>
        <w:left w:val="none" w:sz="0" w:space="0" w:color="auto"/>
        <w:bottom w:val="none" w:sz="0" w:space="0" w:color="auto"/>
        <w:right w:val="none" w:sz="0" w:space="0" w:color="auto"/>
      </w:divBdr>
    </w:div>
    <w:div w:id="1504278047">
      <w:bodyDiv w:val="1"/>
      <w:marLeft w:val="0"/>
      <w:marRight w:val="0"/>
      <w:marTop w:val="0"/>
      <w:marBottom w:val="0"/>
      <w:divBdr>
        <w:top w:val="none" w:sz="0" w:space="0" w:color="auto"/>
        <w:left w:val="none" w:sz="0" w:space="0" w:color="auto"/>
        <w:bottom w:val="none" w:sz="0" w:space="0" w:color="auto"/>
        <w:right w:val="none" w:sz="0" w:space="0" w:color="auto"/>
      </w:divBdr>
    </w:div>
    <w:div w:id="178816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tcp.gov.co"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1.jpeg"/><Relationship Id="rId19"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hyperlink" Target="http://intranet/eContent/BannerProcess.asp?ID=1&amp;Link=home.asp"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ema.rae.es/drae/?val=tecnico"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e Office">
  <a:themeElements>
    <a:clrScheme name="Aspecto">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pel">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CTCP</PublishDate>
  <Abstract>Lo que las juntas directivas, el comité de auditoría y los Directores Financieros deben conocer y hacer.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7792B72-D475-4F17-B72A-5A6CDC963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54</Pages>
  <Words>22452</Words>
  <Characters>123486</Characters>
  <Application>Microsoft Office Word</Application>
  <DocSecurity>0</DocSecurity>
  <Lines>1029</Lines>
  <Paragraphs>291</Paragraphs>
  <ScaleCrop>false</ScaleCrop>
  <HeadingPairs>
    <vt:vector size="2" baseType="variant">
      <vt:variant>
        <vt:lpstr>Título</vt:lpstr>
      </vt:variant>
      <vt:variant>
        <vt:i4>1</vt:i4>
      </vt:variant>
    </vt:vector>
  </HeadingPairs>
  <TitlesOfParts>
    <vt:vector size="1" baseType="lpstr">
      <vt:lpstr>Bases</vt:lpstr>
    </vt:vector>
  </TitlesOfParts>
  <Company>CONSEJO TECNICO DE LA CONTADURIA PUBLICA (CTCP)</Company>
  <LinksUpToDate>false</LinksUpToDate>
  <CharactersWithSpaces>145647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Bases</dc:title>
  <dc:creator>CTCP</dc:creator>
  <cp:lastModifiedBy>ccastrol</cp:lastModifiedBy>
  <cp:revision>2</cp:revision>
  <cp:lastPrinted>2012-10-05T17:03:00Z</cp:lastPrinted>
  <dcterms:created xsi:type="dcterms:W3CDTF">2012-10-08T17:35:00Z</dcterms:created>
  <dcterms:modified xsi:type="dcterms:W3CDTF">2012-10-08T17:35:00Z</dcterms:modified>
</cp:coreProperties>
</file>